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0.xml" ContentType="application/vnd.openxmlformats-officedocument.wordprocessingml.footer+xml"/>
  <Override PartName="/word/header1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D37" w:rsidRPr="005E5BDF" w:rsidRDefault="00BF0D37" w:rsidP="005E5BDF">
      <w:pPr>
        <w:tabs>
          <w:tab w:val="center" w:pos="4680"/>
          <w:tab w:val="right" w:pos="9360"/>
        </w:tabs>
        <w:rPr>
          <w:sz w:val="22"/>
        </w:rPr>
      </w:pPr>
      <w:r w:rsidRPr="005E5BDF">
        <w:rPr>
          <w:b/>
          <w:sz w:val="22"/>
          <w:szCs w:val="38"/>
        </w:rPr>
        <w:tab/>
      </w:r>
      <w:bookmarkStart w:id="0" w:name="_GoBack"/>
      <w:bookmarkEnd w:id="0"/>
      <w:r w:rsidRPr="00B1658C">
        <w:rPr>
          <w:b/>
          <w:sz w:val="38"/>
          <w:szCs w:val="38"/>
        </w:rPr>
        <w:t>NRC INSPECTION MANUAL</w:t>
      </w:r>
      <w:r w:rsidRPr="005E5BDF">
        <w:rPr>
          <w:sz w:val="22"/>
          <w:szCs w:val="38"/>
        </w:rPr>
        <w:tab/>
      </w:r>
      <w:r w:rsidR="008A4509" w:rsidRPr="001B0C96">
        <w:rPr>
          <w:sz w:val="20"/>
          <w:szCs w:val="20"/>
        </w:rPr>
        <w:t>QVIB/MVIB/EVIB</w:t>
      </w:r>
    </w:p>
    <w:p w:rsidR="00BF0D37" w:rsidRPr="005E5BDF" w:rsidRDefault="000875AA" w:rsidP="00431DB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jc w:val="center"/>
        <w:outlineLvl w:val="0"/>
        <w:rPr>
          <w:sz w:val="22"/>
        </w:rPr>
      </w:pPr>
      <w:r>
        <w:rPr>
          <w:noProof/>
          <w:sz w:val="22"/>
        </w:rPr>
        <w:pict>
          <v:line id="_x0000_s1026" style="position:absolute;left:0;text-align:left;z-index:251656704" from="0,5.15pt" to="468pt,5.15pt"/>
        </w:pict>
      </w:r>
      <w:r>
        <w:rPr>
          <w:noProof/>
          <w:sz w:val="22"/>
        </w:rPr>
        <w:pict>
          <v:line id="_x0000_s1027" style="position:absolute;left:0;text-align:left;z-index:251657728" from="0,20.15pt" to="468pt,20.15pt"/>
        </w:pict>
      </w:r>
      <w:r w:rsidR="00BF0D37" w:rsidRPr="005E5BDF">
        <w:rPr>
          <w:sz w:val="22"/>
        </w:rPr>
        <w:t>MANUAL CHAPTER 0617</w:t>
      </w: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sz w:val="22"/>
        </w:rPr>
      </w:pPr>
      <w:r w:rsidRPr="005E5BDF">
        <w:rPr>
          <w:sz w:val="22"/>
        </w:rPr>
        <w:t>VENDOR AND QUALITY ASSURANCE IMPLEMENTATION INSPECTION REPORTS</w:t>
      </w: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rPr>
          <w:sz w:val="22"/>
        </w:rPr>
      </w:pPr>
    </w:p>
    <w:p w:rsidR="00BF0D37" w:rsidRPr="005E5BDF" w:rsidRDefault="00BF0D37" w:rsidP="005E5BDF">
      <w:pPr>
        <w:rPr>
          <w:sz w:val="22"/>
        </w:rPr>
        <w:sectPr w:rsidR="00BF0D37" w:rsidRPr="005E5BDF" w:rsidSect="001B0C96">
          <w:footerReference w:type="default" r:id="rId9"/>
          <w:type w:val="continuous"/>
          <w:pgSz w:w="12240" w:h="15840" w:code="1"/>
          <w:pgMar w:top="1440" w:right="1440" w:bottom="1440" w:left="1440" w:header="1440" w:footer="1440" w:gutter="0"/>
          <w:pgNumType w:start="0"/>
          <w:cols w:space="720"/>
          <w:docGrid w:linePitch="326"/>
        </w:sectPr>
      </w:pPr>
    </w:p>
    <w:p w:rsidR="005E5BDF" w:rsidRPr="005E5BDF" w:rsidRDefault="005E5BDF" w:rsidP="00B165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sz w:val="22"/>
        </w:rPr>
      </w:pPr>
      <w:r w:rsidRPr="005E5BDF">
        <w:rPr>
          <w:sz w:val="22"/>
        </w:rPr>
        <w:lastRenderedPageBreak/>
        <w:t>VENDOR AND QUALITY ASSURANCE IMPLEMENTATION INSPECTION REPORTS</w:t>
      </w: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5E5BDF"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sz w:val="22"/>
        </w:rPr>
      </w:pPr>
      <w:r w:rsidRPr="005E5BDF">
        <w:rPr>
          <w:sz w:val="22"/>
        </w:rPr>
        <w:t>TABLE OF CONTENTS</w:t>
      </w:r>
    </w:p>
    <w:p w:rsidR="00BF0D37"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sz w:val="22"/>
        </w:rPr>
      </w:pPr>
    </w:p>
    <w:p w:rsidR="005E5BDF" w:rsidRPr="005E5BDF" w:rsidRDefault="005E5BDF"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sz w:val="22"/>
        </w:rPr>
      </w:pPr>
    </w:p>
    <w:p w:rsidR="00DC3483" w:rsidRPr="005E5BDF" w:rsidRDefault="00B969BA" w:rsidP="00431DB9">
      <w:pPr>
        <w:pStyle w:val="TOC1"/>
        <w:rPr>
          <w:rFonts w:cs="Times New Roman"/>
          <w:noProof/>
        </w:rPr>
      </w:pPr>
      <w:r w:rsidRPr="005E5BDF">
        <w:fldChar w:fldCharType="begin"/>
      </w:r>
      <w:r w:rsidR="00BF0D37" w:rsidRPr="005E5BDF">
        <w:instrText xml:space="preserve"> TOC \f \t "Body Text,2,Header 01,1" </w:instrText>
      </w:r>
      <w:r w:rsidRPr="005E5BDF">
        <w:fldChar w:fldCharType="separate"/>
      </w:r>
      <w:r w:rsidR="00DC3483" w:rsidRPr="005E5BDF">
        <w:rPr>
          <w:noProof/>
        </w:rPr>
        <w:t>0617-01</w:t>
      </w:r>
      <w:r w:rsidR="00DC3483" w:rsidRPr="005E5BDF">
        <w:rPr>
          <w:rFonts w:cs="Times New Roman"/>
          <w:noProof/>
        </w:rPr>
        <w:tab/>
      </w:r>
      <w:r w:rsidR="00DC3483" w:rsidRPr="005E5BDF">
        <w:rPr>
          <w:noProof/>
        </w:rPr>
        <w:t>PURPOSE</w:t>
      </w:r>
      <w:r w:rsidR="00DC3483" w:rsidRPr="005E5BDF">
        <w:rPr>
          <w:noProof/>
        </w:rPr>
        <w:tab/>
      </w:r>
      <w:r w:rsidRPr="005E5BDF">
        <w:rPr>
          <w:noProof/>
        </w:rPr>
        <w:fldChar w:fldCharType="begin"/>
      </w:r>
      <w:r w:rsidR="00DC3483" w:rsidRPr="005E5BDF">
        <w:rPr>
          <w:noProof/>
        </w:rPr>
        <w:instrText xml:space="preserve"> PAGEREF _Toc243360403 \h </w:instrText>
      </w:r>
      <w:r w:rsidRPr="005E5BDF">
        <w:rPr>
          <w:noProof/>
        </w:rPr>
      </w:r>
      <w:r w:rsidRPr="005E5BDF">
        <w:rPr>
          <w:noProof/>
        </w:rPr>
        <w:fldChar w:fldCharType="separate"/>
      </w:r>
      <w:r w:rsidR="007B34CB">
        <w:rPr>
          <w:noProof/>
        </w:rPr>
        <w:t>1</w:t>
      </w:r>
      <w:r w:rsidRPr="005E5BDF">
        <w:rPr>
          <w:noProof/>
        </w:rPr>
        <w:fldChar w:fldCharType="end"/>
      </w:r>
    </w:p>
    <w:p w:rsidR="00DC3483" w:rsidRPr="005E5BDF" w:rsidRDefault="00DC3483" w:rsidP="00431DB9">
      <w:pPr>
        <w:pStyle w:val="TOC1"/>
        <w:rPr>
          <w:noProof/>
        </w:rPr>
      </w:pPr>
    </w:p>
    <w:p w:rsidR="00DC3483" w:rsidRPr="005E5BDF" w:rsidRDefault="00DC3483" w:rsidP="00431DB9">
      <w:pPr>
        <w:pStyle w:val="TOC1"/>
        <w:rPr>
          <w:rFonts w:cs="Times New Roman"/>
          <w:noProof/>
        </w:rPr>
      </w:pPr>
      <w:r w:rsidRPr="005E5BDF">
        <w:rPr>
          <w:noProof/>
        </w:rPr>
        <w:t>0617-02</w:t>
      </w:r>
      <w:r w:rsidRPr="005E5BDF">
        <w:rPr>
          <w:rFonts w:cs="Times New Roman"/>
          <w:noProof/>
        </w:rPr>
        <w:tab/>
      </w:r>
      <w:r w:rsidRPr="005E5BDF">
        <w:rPr>
          <w:noProof/>
        </w:rPr>
        <w:t>OBJECTIVES</w:t>
      </w:r>
      <w:r w:rsidRPr="005E5BDF">
        <w:rPr>
          <w:noProof/>
        </w:rPr>
        <w:tab/>
      </w:r>
      <w:r w:rsidR="00B969BA" w:rsidRPr="005E5BDF">
        <w:rPr>
          <w:noProof/>
        </w:rPr>
        <w:fldChar w:fldCharType="begin"/>
      </w:r>
      <w:r w:rsidRPr="005E5BDF">
        <w:rPr>
          <w:noProof/>
        </w:rPr>
        <w:instrText xml:space="preserve"> PAGEREF _Toc243360404 \h </w:instrText>
      </w:r>
      <w:r w:rsidR="00B969BA" w:rsidRPr="005E5BDF">
        <w:rPr>
          <w:noProof/>
        </w:rPr>
      </w:r>
      <w:r w:rsidR="00B969BA" w:rsidRPr="005E5BDF">
        <w:rPr>
          <w:noProof/>
        </w:rPr>
        <w:fldChar w:fldCharType="separate"/>
      </w:r>
      <w:r w:rsidR="007B34CB">
        <w:rPr>
          <w:noProof/>
        </w:rPr>
        <w:t>1</w:t>
      </w:r>
      <w:r w:rsidR="00B969BA" w:rsidRPr="005E5BDF">
        <w:rPr>
          <w:noProof/>
        </w:rPr>
        <w:fldChar w:fldCharType="end"/>
      </w:r>
    </w:p>
    <w:p w:rsidR="00DC3483" w:rsidRPr="005E5BDF" w:rsidRDefault="00DC3483" w:rsidP="00431DB9">
      <w:pPr>
        <w:pStyle w:val="TOC1"/>
        <w:rPr>
          <w:noProof/>
        </w:rPr>
      </w:pPr>
    </w:p>
    <w:p w:rsidR="00DC3483" w:rsidRPr="005E5BDF" w:rsidRDefault="00DC3483" w:rsidP="00431DB9">
      <w:pPr>
        <w:pStyle w:val="TOC1"/>
        <w:rPr>
          <w:rFonts w:cs="Times New Roman"/>
          <w:noProof/>
        </w:rPr>
      </w:pPr>
      <w:r w:rsidRPr="005E5BDF">
        <w:rPr>
          <w:noProof/>
        </w:rPr>
        <w:t>0617-03</w:t>
      </w:r>
      <w:r w:rsidRPr="005E5BDF">
        <w:rPr>
          <w:rFonts w:cs="Times New Roman"/>
          <w:noProof/>
        </w:rPr>
        <w:tab/>
      </w:r>
      <w:r w:rsidRPr="005E5BDF">
        <w:rPr>
          <w:noProof/>
        </w:rPr>
        <w:t>DEFINITIONS</w:t>
      </w:r>
      <w:r w:rsidRPr="005E5BDF">
        <w:rPr>
          <w:noProof/>
        </w:rPr>
        <w:tab/>
      </w:r>
      <w:r w:rsidR="00B969BA" w:rsidRPr="005E5BDF">
        <w:rPr>
          <w:noProof/>
        </w:rPr>
        <w:fldChar w:fldCharType="begin"/>
      </w:r>
      <w:r w:rsidRPr="005E5BDF">
        <w:rPr>
          <w:noProof/>
        </w:rPr>
        <w:instrText xml:space="preserve"> PAGEREF _Toc243360405 \h </w:instrText>
      </w:r>
      <w:r w:rsidR="00B969BA" w:rsidRPr="005E5BDF">
        <w:rPr>
          <w:noProof/>
        </w:rPr>
      </w:r>
      <w:r w:rsidR="00B969BA" w:rsidRPr="005E5BDF">
        <w:rPr>
          <w:noProof/>
        </w:rPr>
        <w:fldChar w:fldCharType="separate"/>
      </w:r>
      <w:r w:rsidR="007B34CB">
        <w:rPr>
          <w:noProof/>
        </w:rPr>
        <w:t>1</w:t>
      </w:r>
      <w:r w:rsidR="00B969BA" w:rsidRPr="005E5BDF">
        <w:rPr>
          <w:noProof/>
        </w:rPr>
        <w:fldChar w:fldCharType="end"/>
      </w:r>
    </w:p>
    <w:p w:rsidR="00DC3483" w:rsidRPr="005E5BDF" w:rsidRDefault="00DC3483" w:rsidP="00431DB9">
      <w:pPr>
        <w:pStyle w:val="TOC1"/>
        <w:rPr>
          <w:noProof/>
        </w:rPr>
      </w:pPr>
    </w:p>
    <w:p w:rsidR="00DC3483" w:rsidRPr="005E5BDF" w:rsidRDefault="00DC3483" w:rsidP="00431DB9">
      <w:pPr>
        <w:pStyle w:val="TOC1"/>
        <w:rPr>
          <w:rFonts w:cs="Times New Roman"/>
          <w:noProof/>
        </w:rPr>
      </w:pPr>
      <w:r w:rsidRPr="005E5BDF">
        <w:rPr>
          <w:noProof/>
        </w:rPr>
        <w:t>0617-04</w:t>
      </w:r>
      <w:r w:rsidRPr="005E5BDF">
        <w:rPr>
          <w:rFonts w:cs="Times New Roman"/>
          <w:noProof/>
        </w:rPr>
        <w:tab/>
      </w:r>
      <w:r w:rsidRPr="005E5BDF">
        <w:rPr>
          <w:noProof/>
        </w:rPr>
        <w:t>RESPONSIBILITIES AND AUTHORITIES</w:t>
      </w:r>
      <w:r w:rsidRPr="005E5BDF">
        <w:rPr>
          <w:noProof/>
        </w:rPr>
        <w:tab/>
      </w:r>
      <w:r w:rsidR="005E5BDF">
        <w:rPr>
          <w:noProof/>
        </w:rPr>
        <w:t>1</w:t>
      </w:r>
    </w:p>
    <w:p w:rsidR="00DC3483" w:rsidRPr="005E5BDF" w:rsidRDefault="00DC3483" w:rsidP="005E5BDF">
      <w:pPr>
        <w:pStyle w:val="TOC2"/>
        <w:outlineLvl w:val="0"/>
        <w:rPr>
          <w:rFonts w:cs="Times New Roman"/>
          <w:noProof/>
          <w:sz w:val="22"/>
        </w:rPr>
      </w:pPr>
      <w:r w:rsidRPr="005E5BDF">
        <w:rPr>
          <w:rFonts w:cs="Times New Roman"/>
          <w:noProof/>
          <w:sz w:val="22"/>
        </w:rPr>
        <w:t>04.01</w:t>
      </w:r>
      <w:r w:rsidRPr="005E5BDF">
        <w:rPr>
          <w:rFonts w:cs="Times New Roman"/>
          <w:noProof/>
          <w:sz w:val="22"/>
        </w:rPr>
        <w:tab/>
        <w:t>Office Directors</w:t>
      </w:r>
      <w:r w:rsidR="007F2EF9" w:rsidRPr="005E5BDF">
        <w:rPr>
          <w:noProof/>
          <w:sz w:val="22"/>
        </w:rPr>
        <w:t>…………………………………………………………</w:t>
      </w:r>
      <w:r w:rsidR="005E5BDF">
        <w:rPr>
          <w:noProof/>
          <w:sz w:val="22"/>
        </w:rPr>
        <w:tab/>
      </w:r>
      <w:r w:rsidR="00556E15">
        <w:rPr>
          <w:noProof/>
          <w:sz w:val="22"/>
        </w:rPr>
        <w:t>……….2</w:t>
      </w:r>
    </w:p>
    <w:p w:rsidR="00DC3483" w:rsidRPr="005E5BDF" w:rsidRDefault="00DC3483" w:rsidP="005E5BDF">
      <w:pPr>
        <w:pStyle w:val="TOC2"/>
        <w:rPr>
          <w:rFonts w:cs="Times New Roman"/>
          <w:noProof/>
          <w:sz w:val="22"/>
        </w:rPr>
      </w:pPr>
      <w:r w:rsidRPr="005E5BDF">
        <w:rPr>
          <w:noProof/>
          <w:sz w:val="22"/>
        </w:rPr>
        <w:t>04.02</w:t>
      </w:r>
      <w:r w:rsidRPr="005E5BDF">
        <w:rPr>
          <w:rFonts w:cs="Times New Roman"/>
          <w:noProof/>
          <w:sz w:val="22"/>
        </w:rPr>
        <w:tab/>
      </w:r>
      <w:r w:rsidRPr="005E5BDF">
        <w:rPr>
          <w:noProof/>
          <w:sz w:val="22"/>
        </w:rPr>
        <w:t>Division Directors and Branch Chiefs</w:t>
      </w:r>
      <w:r w:rsidR="007F2EF9" w:rsidRPr="005E5BDF">
        <w:rPr>
          <w:noProof/>
          <w:sz w:val="22"/>
        </w:rPr>
        <w:t>……………………………</w:t>
      </w:r>
      <w:r w:rsidR="005E5BDF">
        <w:rPr>
          <w:noProof/>
          <w:sz w:val="22"/>
        </w:rPr>
        <w:tab/>
      </w:r>
      <w:r w:rsidR="00556E15">
        <w:rPr>
          <w:noProof/>
          <w:sz w:val="22"/>
        </w:rPr>
        <w:t>…………...2</w:t>
      </w:r>
    </w:p>
    <w:p w:rsidR="00DC3483" w:rsidRPr="005E5BDF" w:rsidRDefault="00DC3483" w:rsidP="005E5BDF">
      <w:pPr>
        <w:pStyle w:val="TOC2"/>
        <w:rPr>
          <w:sz w:val="22"/>
        </w:rPr>
      </w:pPr>
      <w:r w:rsidRPr="005E5BDF">
        <w:rPr>
          <w:noProof/>
          <w:sz w:val="22"/>
        </w:rPr>
        <w:t>04.03</w:t>
      </w:r>
      <w:r w:rsidRPr="005E5BDF">
        <w:rPr>
          <w:rFonts w:cs="Times New Roman"/>
          <w:noProof/>
          <w:sz w:val="22"/>
        </w:rPr>
        <w:tab/>
      </w:r>
      <w:r w:rsidRPr="005E5BDF">
        <w:rPr>
          <w:noProof/>
          <w:sz w:val="22"/>
        </w:rPr>
        <w:t>Inspectors</w:t>
      </w:r>
      <w:r w:rsidR="007F2EF9" w:rsidRPr="005E5BDF">
        <w:rPr>
          <w:noProof/>
          <w:sz w:val="22"/>
        </w:rPr>
        <w:t>…………………………………………………………</w:t>
      </w:r>
      <w:r w:rsidR="005E5BDF">
        <w:rPr>
          <w:noProof/>
          <w:sz w:val="22"/>
        </w:rPr>
        <w:tab/>
      </w:r>
      <w:r w:rsidR="00556E15">
        <w:rPr>
          <w:noProof/>
          <w:sz w:val="22"/>
        </w:rPr>
        <w:t>……………..2</w:t>
      </w:r>
    </w:p>
    <w:p w:rsidR="003546BA" w:rsidRPr="005E5BDF" w:rsidRDefault="003546BA" w:rsidP="005E5BDF">
      <w:pPr>
        <w:tabs>
          <w:tab w:val="left" w:pos="1440"/>
        </w:tabs>
        <w:ind w:firstLine="255"/>
        <w:rPr>
          <w:ins w:id="1" w:author="sxc3" w:date="2013-06-28T14:08:00Z"/>
          <w:sz w:val="22"/>
        </w:rPr>
      </w:pPr>
      <w:ins w:id="2" w:author="sxc3" w:date="2013-06-28T14:08:00Z">
        <w:r w:rsidRPr="005E5BDF">
          <w:rPr>
            <w:sz w:val="22"/>
          </w:rPr>
          <w:t>04.04</w:t>
        </w:r>
        <w:r w:rsidRPr="005E5BDF">
          <w:rPr>
            <w:sz w:val="22"/>
          </w:rPr>
          <w:tab/>
          <w:t xml:space="preserve">NRO Office of Enforcement </w:t>
        </w:r>
        <w:r w:rsidR="007F2EF9" w:rsidRPr="005E5BDF">
          <w:rPr>
            <w:sz w:val="22"/>
          </w:rPr>
          <w:t>C</w:t>
        </w:r>
        <w:r w:rsidRPr="005E5BDF">
          <w:rPr>
            <w:sz w:val="22"/>
          </w:rPr>
          <w:t>oordinator</w:t>
        </w:r>
      </w:ins>
      <w:r w:rsidR="00556E15" w:rsidRPr="00556E15">
        <w:rPr>
          <w:sz w:val="8"/>
          <w:szCs w:val="8"/>
        </w:rPr>
        <w:t xml:space="preserve"> </w:t>
      </w:r>
      <w:r w:rsidRPr="005E5BDF">
        <w:rPr>
          <w:sz w:val="22"/>
        </w:rPr>
        <w:t>……</w:t>
      </w:r>
      <w:r w:rsidR="005E5BDF">
        <w:rPr>
          <w:sz w:val="22"/>
        </w:rPr>
        <w:t>………</w:t>
      </w:r>
      <w:r w:rsidRPr="005E5BDF">
        <w:rPr>
          <w:sz w:val="22"/>
        </w:rPr>
        <w:t>…………………</w:t>
      </w:r>
      <w:r w:rsidR="007F2EF9" w:rsidRPr="005E5BDF">
        <w:rPr>
          <w:sz w:val="22"/>
        </w:rPr>
        <w:t>...</w:t>
      </w:r>
      <w:r w:rsidRPr="005E5BDF">
        <w:rPr>
          <w:sz w:val="22"/>
        </w:rPr>
        <w:t>…………</w:t>
      </w:r>
      <w:r w:rsidR="007F2EF9" w:rsidRPr="005E5BDF">
        <w:rPr>
          <w:sz w:val="22"/>
        </w:rPr>
        <w:t>...</w:t>
      </w:r>
      <w:r w:rsidR="00556E15">
        <w:rPr>
          <w:sz w:val="22"/>
        </w:rPr>
        <w:t>3</w:t>
      </w:r>
    </w:p>
    <w:p w:rsidR="003546BA" w:rsidRPr="005E5BDF" w:rsidRDefault="003546BA" w:rsidP="005E5BDF">
      <w:pPr>
        <w:tabs>
          <w:tab w:val="left" w:pos="1440"/>
        </w:tabs>
        <w:ind w:firstLine="255"/>
        <w:rPr>
          <w:ins w:id="3" w:author="sxc3" w:date="2013-06-28T14:08:00Z"/>
          <w:sz w:val="22"/>
        </w:rPr>
      </w:pPr>
      <w:ins w:id="4" w:author="sxc3" w:date="2013-06-28T14:08:00Z">
        <w:r w:rsidRPr="005E5BDF">
          <w:rPr>
            <w:sz w:val="22"/>
          </w:rPr>
          <w:t>04.05</w:t>
        </w:r>
        <w:r w:rsidRPr="005E5BDF">
          <w:rPr>
            <w:sz w:val="22"/>
          </w:rPr>
          <w:tab/>
          <w:t>Findings Review Panel</w:t>
        </w:r>
      </w:ins>
      <w:r w:rsidR="00556E15" w:rsidRPr="00556E15">
        <w:rPr>
          <w:sz w:val="12"/>
          <w:szCs w:val="12"/>
        </w:rPr>
        <w:t xml:space="preserve"> </w:t>
      </w:r>
      <w:r w:rsidRPr="005E5BDF">
        <w:rPr>
          <w:sz w:val="22"/>
        </w:rPr>
        <w:t>…………</w:t>
      </w:r>
      <w:r w:rsidR="007F2EF9" w:rsidRPr="005E5BDF">
        <w:rPr>
          <w:sz w:val="22"/>
        </w:rPr>
        <w:t>...</w:t>
      </w:r>
      <w:r w:rsidRPr="005E5BDF">
        <w:rPr>
          <w:sz w:val="22"/>
        </w:rPr>
        <w:t>……………</w:t>
      </w:r>
      <w:r w:rsidR="005E5BDF">
        <w:rPr>
          <w:sz w:val="22"/>
        </w:rPr>
        <w:t>………</w:t>
      </w:r>
      <w:r w:rsidRPr="005E5BDF">
        <w:rPr>
          <w:sz w:val="22"/>
        </w:rPr>
        <w:t>……………………………….</w:t>
      </w:r>
      <w:r w:rsidR="00556E15">
        <w:rPr>
          <w:sz w:val="22"/>
        </w:rPr>
        <w:t>3</w:t>
      </w:r>
    </w:p>
    <w:p w:rsidR="00DC3483" w:rsidRPr="005E5BDF" w:rsidRDefault="00DC3483" w:rsidP="00431DB9">
      <w:pPr>
        <w:pStyle w:val="TOC1"/>
        <w:rPr>
          <w:noProof/>
        </w:rPr>
      </w:pPr>
    </w:p>
    <w:p w:rsidR="00DC3483" w:rsidRPr="005E5BDF" w:rsidRDefault="00DC3483" w:rsidP="00431DB9">
      <w:pPr>
        <w:pStyle w:val="TOC1"/>
        <w:rPr>
          <w:rFonts w:cs="Times New Roman"/>
          <w:noProof/>
        </w:rPr>
      </w:pPr>
      <w:r w:rsidRPr="005E5BDF">
        <w:rPr>
          <w:noProof/>
        </w:rPr>
        <w:t>0617-05</w:t>
      </w:r>
      <w:r w:rsidRPr="005E5BDF">
        <w:rPr>
          <w:rFonts w:cs="Times New Roman"/>
          <w:noProof/>
        </w:rPr>
        <w:tab/>
      </w:r>
      <w:r w:rsidRPr="005E5BDF">
        <w:rPr>
          <w:noProof/>
        </w:rPr>
        <w:t>REQUIREMENTS</w:t>
      </w:r>
      <w:r w:rsidRPr="005E5BDF">
        <w:rPr>
          <w:noProof/>
        </w:rPr>
        <w:tab/>
      </w:r>
      <w:r w:rsidR="0052645B">
        <w:rPr>
          <w:noProof/>
        </w:rPr>
        <w:t>3</w:t>
      </w:r>
    </w:p>
    <w:p w:rsidR="00DC3483" w:rsidRPr="005E5BDF" w:rsidRDefault="00DC3483" w:rsidP="005E5BDF">
      <w:pPr>
        <w:pStyle w:val="TOC2"/>
        <w:rPr>
          <w:rFonts w:cs="Times New Roman"/>
          <w:noProof/>
          <w:sz w:val="22"/>
        </w:rPr>
      </w:pPr>
      <w:r w:rsidRPr="005E5BDF">
        <w:rPr>
          <w:noProof/>
          <w:sz w:val="22"/>
        </w:rPr>
        <w:t>05.01</w:t>
      </w:r>
      <w:r w:rsidRPr="005E5BDF">
        <w:rPr>
          <w:rFonts w:cs="Times New Roman"/>
          <w:noProof/>
          <w:sz w:val="22"/>
        </w:rPr>
        <w:tab/>
      </w:r>
      <w:r w:rsidRPr="005E5BDF">
        <w:rPr>
          <w:noProof/>
          <w:sz w:val="22"/>
        </w:rPr>
        <w:t>Cover Letter</w:t>
      </w:r>
      <w:r w:rsidR="001B5954" w:rsidRPr="005E5BDF">
        <w:rPr>
          <w:noProof/>
          <w:sz w:val="22"/>
        </w:rPr>
        <w:t>……………………………………………</w:t>
      </w:r>
      <w:r w:rsidR="005E5BDF">
        <w:rPr>
          <w:noProof/>
          <w:sz w:val="22"/>
        </w:rPr>
        <w:tab/>
      </w:r>
      <w:r w:rsidR="009D7661">
        <w:rPr>
          <w:noProof/>
          <w:sz w:val="22"/>
        </w:rPr>
        <w:t>………………………...4</w:t>
      </w:r>
    </w:p>
    <w:p w:rsidR="00DC3483" w:rsidRPr="005E5BDF" w:rsidRDefault="00DC3483" w:rsidP="005E5BDF">
      <w:pPr>
        <w:pStyle w:val="TOC2"/>
        <w:rPr>
          <w:rFonts w:cs="Times New Roman"/>
          <w:noProof/>
          <w:sz w:val="22"/>
        </w:rPr>
      </w:pPr>
      <w:r w:rsidRPr="005E5BDF">
        <w:rPr>
          <w:noProof/>
          <w:sz w:val="22"/>
        </w:rPr>
        <w:t>05.02</w:t>
      </w:r>
      <w:r w:rsidRPr="005E5BDF">
        <w:rPr>
          <w:rFonts w:cs="Times New Roman"/>
          <w:noProof/>
          <w:sz w:val="22"/>
        </w:rPr>
        <w:tab/>
      </w:r>
      <w:r w:rsidRPr="005E5BDF">
        <w:rPr>
          <w:noProof/>
          <w:sz w:val="22"/>
        </w:rPr>
        <w:t>Notice of Violation</w:t>
      </w:r>
      <w:r w:rsidRPr="005E5BDF">
        <w:rPr>
          <w:noProof/>
          <w:sz w:val="22"/>
        </w:rPr>
        <w:tab/>
      </w:r>
      <w:r w:rsidR="00556E15">
        <w:rPr>
          <w:noProof/>
          <w:sz w:val="22"/>
        </w:rPr>
        <w:t>5</w:t>
      </w:r>
    </w:p>
    <w:p w:rsidR="00DC3483" w:rsidRPr="005E5BDF" w:rsidRDefault="00DC3483" w:rsidP="005E5BDF">
      <w:pPr>
        <w:pStyle w:val="TOC2"/>
        <w:rPr>
          <w:rFonts w:cs="Times New Roman"/>
          <w:noProof/>
          <w:sz w:val="22"/>
        </w:rPr>
      </w:pPr>
      <w:r w:rsidRPr="005E5BDF">
        <w:rPr>
          <w:noProof/>
          <w:sz w:val="22"/>
        </w:rPr>
        <w:t>05.03</w:t>
      </w:r>
      <w:r w:rsidRPr="005E5BDF">
        <w:rPr>
          <w:rFonts w:cs="Times New Roman"/>
          <w:noProof/>
          <w:sz w:val="22"/>
        </w:rPr>
        <w:tab/>
      </w:r>
      <w:r w:rsidRPr="005E5BDF">
        <w:rPr>
          <w:noProof/>
          <w:sz w:val="22"/>
        </w:rPr>
        <w:t>Notice of Nonconformance</w:t>
      </w:r>
      <w:r w:rsidRPr="005E5BDF">
        <w:rPr>
          <w:noProof/>
          <w:sz w:val="22"/>
        </w:rPr>
        <w:tab/>
      </w:r>
      <w:r w:rsidR="0052645B">
        <w:rPr>
          <w:noProof/>
          <w:sz w:val="22"/>
        </w:rPr>
        <w:t>5</w:t>
      </w:r>
    </w:p>
    <w:p w:rsidR="00DC3483" w:rsidRPr="005E5BDF" w:rsidRDefault="00DC3483" w:rsidP="005E5BDF">
      <w:pPr>
        <w:pStyle w:val="TOC2"/>
        <w:rPr>
          <w:rFonts w:cs="Times New Roman"/>
          <w:noProof/>
          <w:sz w:val="22"/>
        </w:rPr>
      </w:pPr>
      <w:r w:rsidRPr="005E5BDF">
        <w:rPr>
          <w:noProof/>
          <w:sz w:val="22"/>
        </w:rPr>
        <w:t>05.04</w:t>
      </w:r>
      <w:r w:rsidRPr="005E5BDF">
        <w:rPr>
          <w:rFonts w:cs="Times New Roman"/>
          <w:noProof/>
          <w:sz w:val="22"/>
        </w:rPr>
        <w:tab/>
      </w:r>
      <w:r w:rsidRPr="005E5BDF">
        <w:rPr>
          <w:noProof/>
          <w:sz w:val="22"/>
        </w:rPr>
        <w:t>Cover Page</w:t>
      </w:r>
      <w:r w:rsidRPr="005E5BDF">
        <w:rPr>
          <w:noProof/>
          <w:sz w:val="22"/>
        </w:rPr>
        <w:tab/>
      </w:r>
      <w:r w:rsidR="009D7661">
        <w:rPr>
          <w:noProof/>
          <w:sz w:val="22"/>
        </w:rPr>
        <w:t>6</w:t>
      </w:r>
    </w:p>
    <w:p w:rsidR="00DC3483" w:rsidRPr="005E5BDF" w:rsidRDefault="00DC3483" w:rsidP="005E5BDF">
      <w:pPr>
        <w:pStyle w:val="TOC2"/>
        <w:rPr>
          <w:rFonts w:cs="Times New Roman"/>
          <w:noProof/>
          <w:sz w:val="22"/>
        </w:rPr>
      </w:pPr>
      <w:r w:rsidRPr="005E5BDF">
        <w:rPr>
          <w:noProof/>
          <w:sz w:val="22"/>
        </w:rPr>
        <w:t>05.05</w:t>
      </w:r>
      <w:r w:rsidRPr="005E5BDF">
        <w:rPr>
          <w:rFonts w:cs="Times New Roman"/>
          <w:noProof/>
          <w:sz w:val="22"/>
        </w:rPr>
        <w:tab/>
      </w:r>
      <w:r w:rsidRPr="005E5BDF">
        <w:rPr>
          <w:noProof/>
          <w:sz w:val="22"/>
        </w:rPr>
        <w:t>Executive Summary</w:t>
      </w:r>
      <w:r w:rsidRPr="005E5BDF">
        <w:rPr>
          <w:noProof/>
          <w:sz w:val="22"/>
        </w:rPr>
        <w:tab/>
      </w:r>
      <w:r w:rsidR="00556E15">
        <w:rPr>
          <w:noProof/>
          <w:sz w:val="22"/>
        </w:rPr>
        <w:t>6</w:t>
      </w:r>
    </w:p>
    <w:p w:rsidR="00DC3483" w:rsidRPr="005E5BDF" w:rsidRDefault="00DC3483" w:rsidP="005E5BDF">
      <w:pPr>
        <w:pStyle w:val="TOC2"/>
        <w:rPr>
          <w:rFonts w:cs="Times New Roman"/>
          <w:noProof/>
          <w:sz w:val="22"/>
        </w:rPr>
      </w:pPr>
      <w:r w:rsidRPr="005E5BDF">
        <w:rPr>
          <w:noProof/>
          <w:sz w:val="22"/>
        </w:rPr>
        <w:t>05.06</w:t>
      </w:r>
      <w:r w:rsidRPr="005E5BDF">
        <w:rPr>
          <w:rFonts w:cs="Times New Roman"/>
          <w:noProof/>
          <w:sz w:val="22"/>
        </w:rPr>
        <w:tab/>
      </w:r>
      <w:r w:rsidRPr="005E5BDF">
        <w:rPr>
          <w:noProof/>
          <w:sz w:val="22"/>
        </w:rPr>
        <w:t>Table of Contents</w:t>
      </w:r>
      <w:r w:rsidRPr="005E5BDF">
        <w:rPr>
          <w:noProof/>
          <w:sz w:val="22"/>
        </w:rPr>
        <w:tab/>
      </w:r>
      <w:r w:rsidR="00556E15">
        <w:rPr>
          <w:noProof/>
          <w:sz w:val="22"/>
        </w:rPr>
        <w:t>6</w:t>
      </w:r>
    </w:p>
    <w:p w:rsidR="00DC3483" w:rsidRPr="005E5BDF" w:rsidRDefault="00DC3483" w:rsidP="005E5BDF">
      <w:pPr>
        <w:pStyle w:val="TOC2"/>
        <w:rPr>
          <w:rFonts w:cs="Times New Roman"/>
          <w:noProof/>
          <w:sz w:val="22"/>
        </w:rPr>
      </w:pPr>
      <w:r w:rsidRPr="005E5BDF">
        <w:rPr>
          <w:noProof/>
          <w:sz w:val="22"/>
        </w:rPr>
        <w:t>05.07</w:t>
      </w:r>
      <w:r w:rsidRPr="005E5BDF">
        <w:rPr>
          <w:rFonts w:cs="Times New Roman"/>
          <w:noProof/>
          <w:sz w:val="22"/>
        </w:rPr>
        <w:tab/>
      </w:r>
      <w:r w:rsidRPr="005E5BDF">
        <w:rPr>
          <w:noProof/>
          <w:sz w:val="22"/>
        </w:rPr>
        <w:t>Report Details</w:t>
      </w:r>
      <w:r w:rsidRPr="005E5BDF">
        <w:rPr>
          <w:noProof/>
          <w:sz w:val="22"/>
        </w:rPr>
        <w:tab/>
      </w:r>
      <w:r w:rsidR="0052645B">
        <w:rPr>
          <w:noProof/>
          <w:sz w:val="22"/>
        </w:rPr>
        <w:t>6</w:t>
      </w:r>
    </w:p>
    <w:p w:rsidR="00DC3483" w:rsidRPr="005E5BDF" w:rsidRDefault="00DC3483" w:rsidP="005E5BDF">
      <w:pPr>
        <w:pStyle w:val="TOC2"/>
        <w:rPr>
          <w:rFonts w:cs="Times New Roman"/>
          <w:noProof/>
          <w:sz w:val="22"/>
        </w:rPr>
      </w:pPr>
      <w:r w:rsidRPr="005E5BDF">
        <w:rPr>
          <w:noProof/>
          <w:sz w:val="22"/>
        </w:rPr>
        <w:t>05.08</w:t>
      </w:r>
      <w:r w:rsidRPr="005E5BDF">
        <w:rPr>
          <w:rFonts w:cs="Times New Roman"/>
          <w:noProof/>
          <w:sz w:val="22"/>
        </w:rPr>
        <w:tab/>
      </w:r>
      <w:r w:rsidRPr="005E5BDF">
        <w:rPr>
          <w:noProof/>
          <w:sz w:val="22"/>
        </w:rPr>
        <w:t>Exit Meeting Summary</w:t>
      </w:r>
      <w:r w:rsidRPr="005E5BDF">
        <w:rPr>
          <w:noProof/>
          <w:sz w:val="22"/>
        </w:rPr>
        <w:tab/>
      </w:r>
      <w:r w:rsidR="0052645B">
        <w:rPr>
          <w:noProof/>
          <w:sz w:val="22"/>
        </w:rPr>
        <w:t>8</w:t>
      </w:r>
    </w:p>
    <w:p w:rsidR="00DC3483" w:rsidRPr="005E5BDF" w:rsidRDefault="00DC3483" w:rsidP="005E5BDF">
      <w:pPr>
        <w:pStyle w:val="TOC2"/>
        <w:rPr>
          <w:rFonts w:cs="Times New Roman"/>
          <w:noProof/>
          <w:sz w:val="22"/>
        </w:rPr>
      </w:pPr>
      <w:r w:rsidRPr="005E5BDF">
        <w:rPr>
          <w:noProof/>
          <w:sz w:val="22"/>
        </w:rPr>
        <w:t>05.09</w:t>
      </w:r>
      <w:r w:rsidRPr="005E5BDF">
        <w:rPr>
          <w:rFonts w:cs="Times New Roman"/>
          <w:noProof/>
          <w:sz w:val="22"/>
        </w:rPr>
        <w:tab/>
      </w:r>
      <w:r w:rsidRPr="005E5BDF">
        <w:rPr>
          <w:noProof/>
          <w:sz w:val="22"/>
        </w:rPr>
        <w:t>Report Attachments</w:t>
      </w:r>
      <w:r w:rsidRPr="005E5BDF">
        <w:rPr>
          <w:noProof/>
          <w:sz w:val="22"/>
        </w:rPr>
        <w:tab/>
      </w:r>
      <w:r w:rsidR="00556E15">
        <w:rPr>
          <w:noProof/>
          <w:sz w:val="22"/>
        </w:rPr>
        <w:t>9</w:t>
      </w:r>
    </w:p>
    <w:p w:rsidR="00DC3483" w:rsidRPr="005E5BDF" w:rsidRDefault="00DC3483" w:rsidP="005E5BDF">
      <w:pPr>
        <w:pStyle w:val="TOC2"/>
        <w:rPr>
          <w:rFonts w:cs="Times New Roman"/>
          <w:noProof/>
          <w:sz w:val="22"/>
        </w:rPr>
      </w:pPr>
      <w:r w:rsidRPr="005E5BDF">
        <w:rPr>
          <w:noProof/>
          <w:sz w:val="22"/>
        </w:rPr>
        <w:t>05.10</w:t>
      </w:r>
      <w:r w:rsidRPr="005E5BDF">
        <w:rPr>
          <w:rFonts w:cs="Times New Roman"/>
          <w:noProof/>
          <w:sz w:val="22"/>
        </w:rPr>
        <w:tab/>
      </w:r>
      <w:r w:rsidRPr="005E5BDF">
        <w:rPr>
          <w:noProof/>
          <w:sz w:val="22"/>
        </w:rPr>
        <w:t>Documenting Unresolved Items</w:t>
      </w:r>
      <w:r w:rsidRPr="005E5BDF">
        <w:rPr>
          <w:noProof/>
          <w:sz w:val="22"/>
        </w:rPr>
        <w:tab/>
      </w:r>
      <w:r w:rsidR="008004CA">
        <w:rPr>
          <w:noProof/>
          <w:sz w:val="22"/>
        </w:rPr>
        <w:t>1</w:t>
      </w:r>
      <w:r w:rsidR="0052645B">
        <w:rPr>
          <w:noProof/>
          <w:sz w:val="22"/>
        </w:rPr>
        <w:t>0</w:t>
      </w:r>
    </w:p>
    <w:p w:rsidR="00DC3483" w:rsidRPr="005E5BDF" w:rsidRDefault="00DC3483" w:rsidP="005E5BDF">
      <w:pPr>
        <w:pStyle w:val="TOC2"/>
        <w:rPr>
          <w:rFonts w:cs="Times New Roman"/>
          <w:noProof/>
          <w:sz w:val="22"/>
        </w:rPr>
      </w:pPr>
      <w:r w:rsidRPr="005E5BDF">
        <w:rPr>
          <w:noProof/>
          <w:sz w:val="22"/>
        </w:rPr>
        <w:t>05.11</w:t>
      </w:r>
      <w:r w:rsidRPr="005E5BDF">
        <w:rPr>
          <w:rFonts w:cs="Times New Roman"/>
          <w:noProof/>
          <w:sz w:val="22"/>
        </w:rPr>
        <w:tab/>
      </w:r>
      <w:r w:rsidRPr="005E5BDF">
        <w:rPr>
          <w:noProof/>
          <w:sz w:val="22"/>
        </w:rPr>
        <w:t>Tracking</w:t>
      </w:r>
      <w:r w:rsidRPr="005E5BDF">
        <w:rPr>
          <w:noProof/>
          <w:sz w:val="22"/>
        </w:rPr>
        <w:tab/>
      </w:r>
      <w:r w:rsidR="0052645B">
        <w:rPr>
          <w:noProof/>
          <w:sz w:val="22"/>
        </w:rPr>
        <w:t>11</w:t>
      </w:r>
    </w:p>
    <w:p w:rsidR="00DC3483" w:rsidRPr="005E5BDF" w:rsidRDefault="00DC3483" w:rsidP="00431DB9">
      <w:pPr>
        <w:pStyle w:val="TOC1"/>
        <w:rPr>
          <w:noProof/>
        </w:rPr>
      </w:pPr>
    </w:p>
    <w:p w:rsidR="00DC3483" w:rsidRPr="005E5BDF" w:rsidRDefault="00DC3483" w:rsidP="00431DB9">
      <w:pPr>
        <w:pStyle w:val="TOC1"/>
        <w:rPr>
          <w:rFonts w:cs="Times New Roman"/>
          <w:noProof/>
        </w:rPr>
      </w:pPr>
      <w:r w:rsidRPr="005E5BDF">
        <w:rPr>
          <w:noProof/>
        </w:rPr>
        <w:t>0617-06</w:t>
      </w:r>
      <w:r w:rsidRPr="005E5BDF">
        <w:rPr>
          <w:rFonts w:cs="Times New Roman"/>
          <w:noProof/>
        </w:rPr>
        <w:tab/>
      </w:r>
      <w:r w:rsidRPr="005E5BDF">
        <w:rPr>
          <w:noProof/>
        </w:rPr>
        <w:t>SIGNIFICANCE OF FINDINGS</w:t>
      </w:r>
      <w:r w:rsidRPr="005E5BDF">
        <w:rPr>
          <w:noProof/>
        </w:rPr>
        <w:tab/>
      </w:r>
      <w:r w:rsidR="008004CA">
        <w:rPr>
          <w:noProof/>
        </w:rPr>
        <w:t>1</w:t>
      </w:r>
      <w:r w:rsidR="0052645B">
        <w:rPr>
          <w:noProof/>
        </w:rPr>
        <w:t>1</w:t>
      </w:r>
    </w:p>
    <w:p w:rsidR="007F2EF9" w:rsidRPr="005E5BDF" w:rsidRDefault="007F2EF9" w:rsidP="005E5BDF">
      <w:pPr>
        <w:pStyle w:val="TOC2"/>
        <w:rPr>
          <w:noProof/>
          <w:sz w:val="22"/>
        </w:rPr>
      </w:pPr>
      <w:r w:rsidRPr="005E5BDF">
        <w:rPr>
          <w:noProof/>
          <w:sz w:val="22"/>
        </w:rPr>
        <w:t>06.01</w:t>
      </w:r>
      <w:r w:rsidRPr="005E5BDF">
        <w:rPr>
          <w:noProof/>
          <w:sz w:val="22"/>
        </w:rPr>
        <w:tab/>
        <w:t>Types of Noncompliance………………………………………</w:t>
      </w:r>
      <w:r w:rsidR="005E5BDF">
        <w:rPr>
          <w:noProof/>
          <w:sz w:val="22"/>
        </w:rPr>
        <w:tab/>
      </w:r>
      <w:r w:rsidRPr="005E5BDF">
        <w:rPr>
          <w:noProof/>
          <w:sz w:val="22"/>
        </w:rPr>
        <w:t>……………...</w:t>
      </w:r>
      <w:r w:rsidR="0052645B">
        <w:rPr>
          <w:noProof/>
          <w:sz w:val="22"/>
        </w:rPr>
        <w:t>11</w:t>
      </w:r>
    </w:p>
    <w:p w:rsidR="00DC3483" w:rsidRPr="005E5BDF" w:rsidRDefault="00DC3483" w:rsidP="005E5BDF">
      <w:pPr>
        <w:pStyle w:val="TOC2"/>
        <w:rPr>
          <w:rFonts w:cs="Times New Roman"/>
          <w:noProof/>
          <w:sz w:val="22"/>
        </w:rPr>
      </w:pPr>
      <w:r w:rsidRPr="005E5BDF">
        <w:rPr>
          <w:noProof/>
          <w:sz w:val="22"/>
        </w:rPr>
        <w:t>06.02</w:t>
      </w:r>
      <w:r w:rsidRPr="005E5BDF">
        <w:rPr>
          <w:rFonts w:cs="Times New Roman"/>
          <w:noProof/>
          <w:sz w:val="22"/>
        </w:rPr>
        <w:tab/>
      </w:r>
      <w:r w:rsidRPr="005E5BDF">
        <w:rPr>
          <w:noProof/>
          <w:sz w:val="22"/>
        </w:rPr>
        <w:t>Enforcement Discretion</w:t>
      </w:r>
      <w:r w:rsidRPr="005E5BDF">
        <w:rPr>
          <w:noProof/>
          <w:sz w:val="22"/>
        </w:rPr>
        <w:tab/>
      </w:r>
      <w:r w:rsidR="0052645B">
        <w:rPr>
          <w:noProof/>
          <w:sz w:val="22"/>
        </w:rPr>
        <w:t>13</w:t>
      </w:r>
    </w:p>
    <w:p w:rsidR="00DC3483" w:rsidRPr="005E5BDF" w:rsidRDefault="00DC3483" w:rsidP="005E5BDF">
      <w:pPr>
        <w:pStyle w:val="TOC2"/>
        <w:rPr>
          <w:rFonts w:cs="Times New Roman"/>
          <w:noProof/>
          <w:sz w:val="22"/>
        </w:rPr>
      </w:pPr>
      <w:r w:rsidRPr="005E5BDF">
        <w:rPr>
          <w:noProof/>
          <w:sz w:val="22"/>
        </w:rPr>
        <w:t>06.03</w:t>
      </w:r>
      <w:r w:rsidRPr="005E5BDF">
        <w:rPr>
          <w:rFonts w:cs="Times New Roman"/>
          <w:noProof/>
          <w:sz w:val="22"/>
        </w:rPr>
        <w:tab/>
      </w:r>
      <w:r w:rsidRPr="005E5BDF">
        <w:rPr>
          <w:noProof/>
          <w:sz w:val="22"/>
        </w:rPr>
        <w:t>Noncompliance Involving Willfulness</w:t>
      </w:r>
      <w:r w:rsidRPr="005E5BDF">
        <w:rPr>
          <w:noProof/>
          <w:sz w:val="22"/>
        </w:rPr>
        <w:tab/>
      </w:r>
      <w:r w:rsidR="0052645B">
        <w:rPr>
          <w:noProof/>
          <w:sz w:val="22"/>
        </w:rPr>
        <w:t>13</w:t>
      </w:r>
    </w:p>
    <w:p w:rsidR="00DC3483" w:rsidRPr="005E5BDF" w:rsidRDefault="00DC3483" w:rsidP="00431DB9">
      <w:pPr>
        <w:pStyle w:val="TOC1"/>
        <w:rPr>
          <w:noProof/>
        </w:rPr>
      </w:pPr>
    </w:p>
    <w:p w:rsidR="00DC3483" w:rsidRPr="005E5BDF" w:rsidRDefault="00DC3483" w:rsidP="00431DB9">
      <w:pPr>
        <w:pStyle w:val="TOC1"/>
        <w:rPr>
          <w:rFonts w:cs="Times New Roman"/>
          <w:noProof/>
        </w:rPr>
      </w:pPr>
      <w:r w:rsidRPr="005E5BDF">
        <w:rPr>
          <w:noProof/>
        </w:rPr>
        <w:t>0617-07</w:t>
      </w:r>
      <w:r w:rsidRPr="005E5BDF">
        <w:rPr>
          <w:rFonts w:cs="Times New Roman"/>
          <w:noProof/>
        </w:rPr>
        <w:tab/>
      </w:r>
      <w:r w:rsidRPr="005E5BDF">
        <w:rPr>
          <w:noProof/>
        </w:rPr>
        <w:t>RELEASE AND DISCLOSURE OF INSPECTION REPORTS AND ASSOCIATED DOCUMENTS</w:t>
      </w:r>
      <w:r w:rsidRPr="005E5BDF">
        <w:rPr>
          <w:noProof/>
        </w:rPr>
        <w:tab/>
      </w:r>
      <w:r w:rsidR="0052645B">
        <w:rPr>
          <w:noProof/>
        </w:rPr>
        <w:t>14</w:t>
      </w:r>
    </w:p>
    <w:p w:rsidR="00DC3483" w:rsidRPr="005E5BDF" w:rsidRDefault="00DC3483" w:rsidP="005E5BDF">
      <w:pPr>
        <w:pStyle w:val="TOC2"/>
        <w:rPr>
          <w:rFonts w:cs="Times New Roman"/>
          <w:noProof/>
          <w:sz w:val="22"/>
        </w:rPr>
      </w:pPr>
      <w:r w:rsidRPr="005E5BDF">
        <w:rPr>
          <w:noProof/>
          <w:sz w:val="22"/>
        </w:rPr>
        <w:t>07.01</w:t>
      </w:r>
      <w:r w:rsidRPr="005E5BDF">
        <w:rPr>
          <w:rFonts w:cs="Times New Roman"/>
          <w:noProof/>
          <w:sz w:val="22"/>
        </w:rPr>
        <w:tab/>
      </w:r>
      <w:r w:rsidRPr="005E5BDF">
        <w:rPr>
          <w:noProof/>
          <w:sz w:val="22"/>
        </w:rPr>
        <w:t>General Public Disclosure and Exemptions</w:t>
      </w:r>
      <w:r w:rsidRPr="005E5BDF">
        <w:rPr>
          <w:noProof/>
          <w:sz w:val="22"/>
        </w:rPr>
        <w:tab/>
      </w:r>
      <w:r w:rsidR="0070521A">
        <w:rPr>
          <w:noProof/>
          <w:sz w:val="22"/>
        </w:rPr>
        <w:t>1</w:t>
      </w:r>
      <w:r w:rsidR="0052645B">
        <w:rPr>
          <w:noProof/>
          <w:sz w:val="22"/>
        </w:rPr>
        <w:t>4</w:t>
      </w:r>
    </w:p>
    <w:p w:rsidR="00DC3483" w:rsidRPr="005E5BDF" w:rsidRDefault="00DC3483" w:rsidP="005E5BDF">
      <w:pPr>
        <w:pStyle w:val="TOC2"/>
        <w:rPr>
          <w:rFonts w:cs="Times New Roman"/>
          <w:noProof/>
          <w:sz w:val="22"/>
        </w:rPr>
      </w:pPr>
      <w:r w:rsidRPr="005E5BDF">
        <w:rPr>
          <w:noProof/>
          <w:sz w:val="22"/>
        </w:rPr>
        <w:t>07.02</w:t>
      </w:r>
      <w:r w:rsidRPr="005E5BDF">
        <w:rPr>
          <w:rFonts w:cs="Times New Roman"/>
          <w:noProof/>
          <w:sz w:val="22"/>
        </w:rPr>
        <w:tab/>
      </w:r>
      <w:r w:rsidRPr="005E5BDF">
        <w:rPr>
          <w:noProof/>
          <w:sz w:val="22"/>
        </w:rPr>
        <w:t>Release of Investigation-Related Information</w:t>
      </w:r>
      <w:r w:rsidRPr="005E5BDF">
        <w:rPr>
          <w:noProof/>
          <w:sz w:val="22"/>
        </w:rPr>
        <w:tab/>
      </w:r>
      <w:r w:rsidR="0052645B">
        <w:rPr>
          <w:noProof/>
          <w:sz w:val="22"/>
        </w:rPr>
        <w:t>14</w:t>
      </w:r>
    </w:p>
    <w:p w:rsidR="00DC3483" w:rsidRPr="005E5BDF" w:rsidRDefault="00B969BA" w:rsidP="00431DB9">
      <w:pPr>
        <w:pStyle w:val="TOC1"/>
      </w:pPr>
      <w:r w:rsidRPr="005E5BDF">
        <w:fldChar w:fldCharType="end"/>
      </w:r>
    </w:p>
    <w:p w:rsidR="00FF6876" w:rsidRPr="005E5BDF" w:rsidRDefault="00FF6876" w:rsidP="005E5BDF">
      <w:pPr>
        <w:rPr>
          <w:sz w:val="22"/>
        </w:rPr>
      </w:pPr>
    </w:p>
    <w:p w:rsidR="00F402E5" w:rsidRPr="005E5BDF" w:rsidRDefault="00F402E5"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000"/>
        </w:tabs>
        <w:rPr>
          <w:noProof/>
          <w:sz w:val="22"/>
        </w:rPr>
      </w:pPr>
      <w:r w:rsidRPr="005E5BDF">
        <w:rPr>
          <w:noProof/>
          <w:sz w:val="22"/>
        </w:rPr>
        <w:t xml:space="preserve">APPENDIX A: </w:t>
      </w:r>
      <w:r w:rsidR="00DC3483" w:rsidRPr="005E5BDF">
        <w:rPr>
          <w:noProof/>
          <w:sz w:val="22"/>
        </w:rPr>
        <w:tab/>
      </w:r>
      <w:r w:rsidRPr="005E5BDF">
        <w:rPr>
          <w:noProof/>
          <w:sz w:val="22"/>
        </w:rPr>
        <w:t>GUIDANCE FOR VENDOR INSPECTION COVER LETTERS</w:t>
      </w:r>
    </w:p>
    <w:p w:rsidR="00F402E5" w:rsidRPr="005E5BDF" w:rsidRDefault="00F402E5"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402E5" w:rsidRPr="005E5BDF" w:rsidRDefault="00F402E5"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000"/>
        </w:tabs>
        <w:ind w:left="2070" w:hanging="2070"/>
        <w:rPr>
          <w:noProof/>
          <w:sz w:val="22"/>
        </w:rPr>
      </w:pPr>
      <w:r w:rsidRPr="005E5BDF">
        <w:rPr>
          <w:noProof/>
          <w:sz w:val="22"/>
        </w:rPr>
        <w:t xml:space="preserve">APPENDIX B: </w:t>
      </w:r>
      <w:r w:rsidR="00FF6876" w:rsidRPr="005E5BDF">
        <w:rPr>
          <w:noProof/>
          <w:sz w:val="22"/>
        </w:rPr>
        <w:tab/>
      </w:r>
      <w:r w:rsidRPr="005E5BDF">
        <w:rPr>
          <w:sz w:val="22"/>
        </w:rPr>
        <w:t>GUIDANCE</w:t>
      </w:r>
      <w:r w:rsidRPr="005E5BDF">
        <w:rPr>
          <w:noProof/>
          <w:sz w:val="22"/>
        </w:rPr>
        <w:t xml:space="preserve"> FOR VENDOR AND QA IMPLEMENTATION INSPECTION NOTICE OF VIOLATION (NON-LICENSEES)</w:t>
      </w:r>
    </w:p>
    <w:p w:rsidR="00F402E5" w:rsidRDefault="00F402E5"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A40E0" w:rsidRDefault="00FA40E0"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1658C" w:rsidRPr="005E5BDF" w:rsidRDefault="00B1658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402E5" w:rsidRPr="005E5BDF" w:rsidRDefault="00F402E5"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000"/>
        </w:tabs>
        <w:ind w:left="2070" w:hanging="2070"/>
        <w:rPr>
          <w:noProof/>
          <w:sz w:val="22"/>
        </w:rPr>
      </w:pPr>
      <w:r w:rsidRPr="005E5BDF">
        <w:rPr>
          <w:noProof/>
          <w:sz w:val="22"/>
        </w:rPr>
        <w:lastRenderedPageBreak/>
        <w:t>APPENDIX</w:t>
      </w:r>
      <w:r w:rsidR="00FF6876" w:rsidRPr="005E5BDF">
        <w:rPr>
          <w:noProof/>
          <w:sz w:val="22"/>
        </w:rPr>
        <w:t xml:space="preserve"> </w:t>
      </w:r>
      <w:r w:rsidRPr="005E5BDF">
        <w:rPr>
          <w:noProof/>
          <w:sz w:val="22"/>
        </w:rPr>
        <w:t>C:</w:t>
      </w:r>
      <w:r w:rsidR="00FF6876" w:rsidRPr="005E5BDF">
        <w:rPr>
          <w:noProof/>
          <w:sz w:val="22"/>
        </w:rPr>
        <w:tab/>
      </w:r>
      <w:r w:rsidR="005E5BDF">
        <w:rPr>
          <w:noProof/>
          <w:sz w:val="22"/>
        </w:rPr>
        <w:tab/>
      </w:r>
      <w:r w:rsidRPr="005E5BDF">
        <w:rPr>
          <w:sz w:val="22"/>
        </w:rPr>
        <w:t>GUIDANCE</w:t>
      </w:r>
      <w:r w:rsidRPr="005E5BDF">
        <w:rPr>
          <w:noProof/>
          <w:sz w:val="22"/>
        </w:rPr>
        <w:t xml:space="preserve"> FOR VENDOR INSPECTION NOTICE OF NONCONFORMANCE (NON-LICENSEES)</w:t>
      </w: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1C011C" w:rsidRPr="005E5BDF" w:rsidRDefault="00BF0D37" w:rsidP="00B1658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000"/>
        </w:tabs>
        <w:ind w:left="2070" w:hanging="2070"/>
        <w:rPr>
          <w:sz w:val="22"/>
        </w:rPr>
      </w:pPr>
      <w:r w:rsidRPr="005E5BDF">
        <w:rPr>
          <w:sz w:val="22"/>
        </w:rPr>
        <w:t xml:space="preserve">APPENDIX D: </w:t>
      </w:r>
      <w:r w:rsidR="00FF6876" w:rsidRPr="005E5BDF">
        <w:rPr>
          <w:sz w:val="22"/>
        </w:rPr>
        <w:tab/>
      </w:r>
      <w:r w:rsidRPr="005E5BDF">
        <w:rPr>
          <w:sz w:val="22"/>
        </w:rPr>
        <w:t xml:space="preserve">GUIDANCE FOR VENDOR </w:t>
      </w:r>
      <w:r w:rsidR="00AF0270" w:rsidRPr="005E5BDF">
        <w:rPr>
          <w:sz w:val="22"/>
        </w:rPr>
        <w:t xml:space="preserve">AND </w:t>
      </w:r>
      <w:r w:rsidR="00F13A5E" w:rsidRPr="005E5BDF">
        <w:rPr>
          <w:sz w:val="22"/>
        </w:rPr>
        <w:t>QA IMPLEMENTATION</w:t>
      </w:r>
      <w:r w:rsidR="00AF0270" w:rsidRPr="005E5BDF">
        <w:rPr>
          <w:sz w:val="22"/>
        </w:rPr>
        <w:t xml:space="preserve"> </w:t>
      </w:r>
      <w:r w:rsidRPr="005E5BDF">
        <w:rPr>
          <w:sz w:val="22"/>
        </w:rPr>
        <w:t>INSPECTION REPORT DETAILS</w:t>
      </w:r>
    </w:p>
    <w:p w:rsidR="001C72C8" w:rsidRDefault="001C72C8"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000"/>
        </w:tabs>
        <w:ind w:left="2070" w:hanging="2070"/>
        <w:rPr>
          <w:sz w:val="22"/>
        </w:rPr>
      </w:pPr>
    </w:p>
    <w:p w:rsidR="001C011C" w:rsidRPr="005E5BDF" w:rsidRDefault="001C011C"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000"/>
        </w:tabs>
        <w:ind w:left="2070" w:hanging="2070"/>
        <w:rPr>
          <w:sz w:val="22"/>
        </w:rPr>
      </w:pPr>
      <w:r w:rsidRPr="005E5BDF">
        <w:rPr>
          <w:sz w:val="22"/>
        </w:rPr>
        <w:t xml:space="preserve">APPENDIX E: </w:t>
      </w:r>
      <w:r w:rsidR="00C64546" w:rsidRPr="005E5BDF">
        <w:rPr>
          <w:sz w:val="22"/>
        </w:rPr>
        <w:tab/>
      </w:r>
      <w:ins w:id="5" w:author="sxc3" w:date="2013-08-22T15:47:00Z">
        <w:r w:rsidR="00D47F3D" w:rsidRPr="005E5BDF">
          <w:rPr>
            <w:sz w:val="22"/>
          </w:rPr>
          <w:t>MINOR EXAMPLES OF VENDOR AND QA IMPLEMENTATION FINDINGS</w:t>
        </w:r>
      </w:ins>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20E25" w:rsidRDefault="00720E25"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Attachment</w:t>
      </w:r>
      <w:r w:rsidR="004328AB" w:rsidRPr="005E5BDF">
        <w:rPr>
          <w:sz w:val="22"/>
        </w:rPr>
        <w:t>:</w:t>
      </w:r>
      <w:r w:rsidR="006A6AFF">
        <w:rPr>
          <w:sz w:val="22"/>
        </w:rPr>
        <w:t xml:space="preserve">  </w:t>
      </w:r>
    </w:p>
    <w:p w:rsidR="00BF0D37" w:rsidRPr="00865D62" w:rsidRDefault="00865D62" w:rsidP="00865D6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Pr>
          <w:sz w:val="22"/>
        </w:rPr>
        <w:t xml:space="preserve">  </w:t>
      </w:r>
      <w:r w:rsidR="00BF0D37" w:rsidRPr="00865D62">
        <w:rPr>
          <w:sz w:val="22"/>
        </w:rPr>
        <w:t>Revision History for IMC 0617</w:t>
      </w: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A1343E">
          <w:headerReference w:type="even" r:id="rId10"/>
          <w:headerReference w:type="default" r:id="rId11"/>
          <w:footerReference w:type="even" r:id="rId12"/>
          <w:footerReference w:type="default" r:id="rId13"/>
          <w:headerReference w:type="first" r:id="rId14"/>
          <w:pgSz w:w="12240" w:h="15840" w:code="1"/>
          <w:pgMar w:top="1440" w:right="1440" w:bottom="1440" w:left="1440" w:header="1440" w:footer="1440" w:gutter="0"/>
          <w:pgNumType w:fmt="lowerRoman" w:start="1"/>
          <w:cols w:space="720"/>
          <w:docGrid w:linePitch="326"/>
        </w:sectPr>
      </w:pP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sz w:val="22"/>
        </w:rPr>
      </w:pP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B1658C">
          <w:headerReference w:type="even" r:id="rId15"/>
          <w:headerReference w:type="default" r:id="rId16"/>
          <w:footerReference w:type="default" r:id="rId17"/>
          <w:headerReference w:type="first" r:id="rId18"/>
          <w:pgSz w:w="12240" w:h="15840" w:code="1"/>
          <w:pgMar w:top="1080" w:right="1440" w:bottom="720" w:left="1440" w:header="1440" w:footer="1440" w:gutter="0"/>
          <w:pgNumType w:start="1"/>
          <w:cols w:space="720"/>
          <w:docGrid w:linePitch="326"/>
        </w:sectPr>
      </w:pPr>
    </w:p>
    <w:p w:rsidR="00BF0D37" w:rsidRPr="005E5BDF" w:rsidRDefault="00BF0D37" w:rsidP="00FA40E0">
      <w:pPr>
        <w:pStyle w:val="Header01"/>
        <w:jc w:val="left"/>
        <w:rPr>
          <w:sz w:val="22"/>
        </w:rPr>
      </w:pPr>
      <w:bookmarkStart w:id="6" w:name="_Toc243360403"/>
      <w:r w:rsidRPr="005E5BDF">
        <w:rPr>
          <w:sz w:val="22"/>
        </w:rPr>
        <w:lastRenderedPageBreak/>
        <w:t>0617-01</w:t>
      </w:r>
      <w:r w:rsidRPr="005E5BDF">
        <w:rPr>
          <w:sz w:val="22"/>
        </w:rPr>
        <w:tab/>
        <w:t>PURPOSE</w:t>
      </w:r>
      <w:bookmarkEnd w:id="6"/>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This inspection manual chapter provides guidance on documenting the </w:t>
      </w:r>
      <w:ins w:id="7" w:author="sxc3" w:date="2013-06-28T14:08:00Z">
        <w:r w:rsidR="00B80634" w:rsidRPr="005E5BDF">
          <w:rPr>
            <w:sz w:val="22"/>
          </w:rPr>
          <w:t>Vendor Inspection Center of Expertise (COE</w:t>
        </w:r>
      </w:ins>
      <w:r w:rsidR="00B80634" w:rsidRPr="005E5BDF">
        <w:rPr>
          <w:sz w:val="22"/>
        </w:rPr>
        <w:t xml:space="preserve">) </w:t>
      </w:r>
      <w:r w:rsidRPr="005E5BDF">
        <w:rPr>
          <w:sz w:val="22"/>
        </w:rPr>
        <w:t xml:space="preserve">vendor inspections and quality assurance (QA) implementation inspections.  The purpose is to ensure clear and consistent content, format, and style for all vendor and QA implementation inspection reports. </w:t>
      </w: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pStyle w:val="Header01"/>
        <w:jc w:val="left"/>
        <w:rPr>
          <w:sz w:val="22"/>
        </w:rPr>
      </w:pPr>
      <w:bookmarkStart w:id="8" w:name="_Toc243360404"/>
      <w:r w:rsidRPr="005E5BDF">
        <w:rPr>
          <w:sz w:val="22"/>
        </w:rPr>
        <w:t>0617-02</w:t>
      </w:r>
      <w:r w:rsidRPr="005E5BDF">
        <w:rPr>
          <w:sz w:val="22"/>
        </w:rPr>
        <w:tab/>
        <w:t>OBJECTIVES</w:t>
      </w:r>
      <w:bookmarkEnd w:id="8"/>
    </w:p>
    <w:p w:rsidR="003546BA" w:rsidRPr="005E5BDF" w:rsidRDefault="003546BA"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3546BA" w:rsidRPr="005E5BDF" w:rsidSect="00C119EF">
          <w:headerReference w:type="even" r:id="rId19"/>
          <w:headerReference w:type="default" r:id="rId20"/>
          <w:footerReference w:type="even" r:id="rId21"/>
          <w:headerReference w:type="first" r:id="rId22"/>
          <w:type w:val="continuous"/>
          <w:pgSz w:w="12240" w:h="15840" w:code="1"/>
          <w:pgMar w:top="1440" w:right="1440" w:bottom="1440" w:left="1440" w:header="1080" w:footer="720" w:gutter="0"/>
          <w:cols w:space="720"/>
          <w:docGrid w:linePitch="326"/>
        </w:sect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To ensure that vendor and QA implementation inspection reports:</w:t>
      </w:r>
    </w:p>
    <w:p w:rsidR="000F574D" w:rsidRPr="005E5BDF" w:rsidRDefault="000F574D"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533"/>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w:t>
      </w:r>
      <w:r w:rsidR="000F574D" w:rsidRPr="005E5BDF">
        <w:rPr>
          <w:sz w:val="22"/>
        </w:rPr>
        <w:tab/>
      </w:r>
      <w:r w:rsidRPr="005E5BDF">
        <w:rPr>
          <w:sz w:val="22"/>
        </w:rPr>
        <w:t>Clearly communicate significant inspection results to applicants, vendors, licensees, NRC staff, and the public.</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b.</w:t>
      </w:r>
      <w:r w:rsidRPr="005E5BDF">
        <w:rPr>
          <w:sz w:val="22"/>
        </w:rPr>
        <w:tab/>
        <w:t>Provide conclusions about the effectiveness of the programs or activities inspected.  The depth and scope of the conclusions should be commensurate with the depth and scope of the inspection.</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c.</w:t>
      </w:r>
      <w:r w:rsidRPr="005E5BDF">
        <w:rPr>
          <w:sz w:val="22"/>
        </w:rPr>
        <w:tab/>
        <w:t>Provide a basis for enforcement action.</w:t>
      </w: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BF0D37" w:rsidRPr="005E5BDF" w:rsidRDefault="00BF0D37" w:rsidP="00FA40E0">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rPr>
      </w:pPr>
      <w:r w:rsidRPr="005E5BDF">
        <w:rPr>
          <w:sz w:val="22"/>
        </w:rPr>
        <w:t>NOTE:</w:t>
      </w:r>
      <w:r w:rsidR="00333344">
        <w:rPr>
          <w:sz w:val="22"/>
        </w:rPr>
        <w:t xml:space="preserve">  </w:t>
      </w:r>
      <w:r w:rsidRPr="005E5BDF">
        <w:rPr>
          <w:sz w:val="22"/>
        </w:rPr>
        <w:t xml:space="preserve">Enforcement guidance is given in the </w:t>
      </w:r>
      <w:r w:rsidRPr="005E5BDF">
        <w:rPr>
          <w:sz w:val="22"/>
          <w:u w:val="single"/>
        </w:rPr>
        <w:t>NRC Enforcement Policy</w:t>
      </w:r>
      <w:r w:rsidRPr="005E5BDF">
        <w:rPr>
          <w:sz w:val="22"/>
        </w:rPr>
        <w:t xml:space="preserve">, available on the NRC website.  The </w:t>
      </w:r>
      <w:r w:rsidRPr="005E5BDF">
        <w:rPr>
          <w:sz w:val="22"/>
          <w:u w:val="single"/>
        </w:rPr>
        <w:t>NRC Enforcement Manua</w:t>
      </w:r>
      <w:r w:rsidRPr="005E5BDF">
        <w:rPr>
          <w:sz w:val="22"/>
          <w:u w:val="words"/>
        </w:rPr>
        <w:t>l</w:t>
      </w:r>
      <w:r w:rsidRPr="005E5BDF">
        <w:rPr>
          <w:sz w:val="22"/>
        </w:rPr>
        <w:t xml:space="preserve"> gives specific guidance on addressing noncompliance in inspection reports.</w:t>
      </w: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d.</w:t>
      </w:r>
      <w:r w:rsidRPr="005E5BDF">
        <w:rPr>
          <w:sz w:val="22"/>
        </w:rPr>
        <w:tab/>
        <w:t>Provide a focused assessment of vendor or applicant compliance.</w:t>
      </w:r>
    </w:p>
    <w:p w:rsidR="006458B9" w:rsidRPr="005E5BDF" w:rsidRDefault="006458B9"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ab/>
      </w:r>
    </w:p>
    <w:p w:rsidR="00BF0D37" w:rsidRPr="005E5BDF" w:rsidRDefault="006458B9"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e.</w:t>
      </w:r>
      <w:r w:rsidRPr="005E5BDF">
        <w:rPr>
          <w:sz w:val="22"/>
        </w:rPr>
        <w:tab/>
        <w:t>A</w:t>
      </w:r>
      <w:r w:rsidR="00BF0D37" w:rsidRPr="005E5BDF">
        <w:rPr>
          <w:sz w:val="22"/>
        </w:rPr>
        <w:t>ddress technical concerns that are inspected at the recommendation of an Allegation Review Board, without acknowledging that the issue was raised in the context of an allegation.</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This manual chapter may also be used to document inspections conducted at a licensee’s facility by vendor inspection staff.</w:t>
      </w: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pStyle w:val="Header01"/>
        <w:jc w:val="left"/>
        <w:rPr>
          <w:sz w:val="22"/>
        </w:rPr>
      </w:pPr>
      <w:bookmarkStart w:id="9" w:name="_Toc243360405"/>
      <w:r w:rsidRPr="005E5BDF">
        <w:rPr>
          <w:sz w:val="22"/>
        </w:rPr>
        <w:t>0617-03</w:t>
      </w:r>
      <w:r w:rsidRPr="005E5BDF">
        <w:rPr>
          <w:sz w:val="22"/>
        </w:rPr>
        <w:tab/>
        <w:t>DEFINITIONS</w:t>
      </w:r>
      <w:bookmarkEnd w:id="9"/>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C56DCD" w:rsidRDefault="005E5BDF"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FF0000"/>
          <w:sz w:val="22"/>
        </w:rPr>
      </w:pPr>
      <w:ins w:id="10" w:author="mgv" w:date="2013-08-28T14:43:00Z">
        <w:r w:rsidRPr="00C56DCD">
          <w:rPr>
            <w:color w:val="FF0000"/>
            <w:sz w:val="22"/>
            <w:szCs w:val="22"/>
          </w:rPr>
          <w:t>Applicable definitions are found in Inspection Manual Chapter 250</w:t>
        </w:r>
      </w:ins>
      <w:ins w:id="11" w:author="mgv" w:date="2013-08-28T14:44:00Z">
        <w:r w:rsidRPr="00C56DCD">
          <w:rPr>
            <w:color w:val="FF0000"/>
            <w:sz w:val="22"/>
            <w:szCs w:val="22"/>
          </w:rPr>
          <w:t>7</w:t>
        </w:r>
      </w:ins>
      <w:ins w:id="12" w:author="mgv" w:date="2013-08-28T14:43:00Z">
        <w:r w:rsidRPr="00C56DCD">
          <w:rPr>
            <w:color w:val="FF0000"/>
            <w:sz w:val="22"/>
            <w:szCs w:val="22"/>
          </w:rPr>
          <w:t>, “</w:t>
        </w:r>
      </w:ins>
      <w:ins w:id="13" w:author="mgv" w:date="2013-08-28T14:44:00Z">
        <w:r w:rsidRPr="00C56DCD">
          <w:rPr>
            <w:color w:val="FF0000"/>
            <w:sz w:val="22"/>
            <w:szCs w:val="22"/>
          </w:rPr>
          <w:t>Vendor inspections</w:t>
        </w:r>
      </w:ins>
      <w:ins w:id="14" w:author="mgv" w:date="2013-08-28T14:43:00Z">
        <w:r w:rsidRPr="00C56DCD">
          <w:rPr>
            <w:color w:val="FF0000"/>
            <w:sz w:val="22"/>
            <w:szCs w:val="22"/>
          </w:rPr>
          <w:t>.”</w:t>
        </w:r>
      </w:ins>
    </w:p>
    <w:p w:rsidR="005E5BDF" w:rsidRPr="005E5BDF" w:rsidRDefault="005E5BDF"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171D7" w:rsidRDefault="007171D7" w:rsidP="00FA40E0">
      <w:pPr>
        <w:pStyle w:val="Header01"/>
        <w:jc w:val="left"/>
        <w:rPr>
          <w:sz w:val="22"/>
        </w:rPr>
      </w:pPr>
      <w:bookmarkStart w:id="15" w:name="_Toc243360406"/>
    </w:p>
    <w:p w:rsidR="00BF0D37" w:rsidRPr="005E5BDF" w:rsidRDefault="00BF0D37" w:rsidP="00FA40E0">
      <w:pPr>
        <w:pStyle w:val="Header01"/>
        <w:jc w:val="left"/>
        <w:rPr>
          <w:sz w:val="22"/>
        </w:rPr>
      </w:pPr>
      <w:r w:rsidRPr="005E5BDF">
        <w:rPr>
          <w:sz w:val="22"/>
        </w:rPr>
        <w:t>0617-04</w:t>
      </w:r>
      <w:r w:rsidRPr="005E5BDF">
        <w:rPr>
          <w:sz w:val="22"/>
        </w:rPr>
        <w:tab/>
        <w:t>RESPONSIBILITIES AND AUTHORITIES</w:t>
      </w:r>
      <w:bookmarkEnd w:id="15"/>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All </w:t>
      </w:r>
      <w:ins w:id="16" w:author="sxc3" w:date="2013-08-22T15:34:00Z">
        <w:r w:rsidR="00DB280C" w:rsidRPr="005E5BDF">
          <w:rPr>
            <w:sz w:val="22"/>
          </w:rPr>
          <w:t>NRC</w:t>
        </w:r>
      </w:ins>
      <w:r w:rsidRPr="005E5BDF">
        <w:rPr>
          <w:sz w:val="22"/>
        </w:rPr>
        <w:t xml:space="preserve"> inspectors are required to prepare vendor and QA implementation inspection reports in accordance with the guidance provided in this Inspection Manual chapter.</w:t>
      </w:r>
    </w:p>
    <w:p w:rsidR="00040DBB" w:rsidRDefault="00040DBB"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A40E0" w:rsidRDefault="00FA40E0"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A40E0" w:rsidRDefault="00FA40E0"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FA40E0" w:rsidRPr="005E5BDF" w:rsidRDefault="00FA40E0"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p>
    <w:p w:rsidR="00BF0D37" w:rsidRDefault="00040DBB"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roofErr w:type="gramStart"/>
      <w:r w:rsidRPr="005E5BDF">
        <w:rPr>
          <w:rStyle w:val="StyleLevel2Left0UnderlineChar"/>
          <w:sz w:val="22"/>
        </w:rPr>
        <w:lastRenderedPageBreak/>
        <w:t>General Responsibilities</w:t>
      </w:r>
      <w:r w:rsidR="00DC3483" w:rsidRPr="005E5BDF">
        <w:rPr>
          <w:rStyle w:val="StyleLevel2Left0UnderlineChar"/>
          <w:sz w:val="22"/>
        </w:rPr>
        <w:t>.</w:t>
      </w:r>
      <w:proofErr w:type="gramEnd"/>
      <w:r w:rsidRPr="005E5BDF">
        <w:rPr>
          <w:sz w:val="22"/>
        </w:rPr>
        <w:t xml:space="preserve"> </w:t>
      </w:r>
      <w:r w:rsidR="001B0C96">
        <w:rPr>
          <w:sz w:val="22"/>
        </w:rPr>
        <w:t xml:space="preserve"> </w:t>
      </w:r>
      <w:r w:rsidRPr="005E5BDF">
        <w:rPr>
          <w:sz w:val="22"/>
        </w:rPr>
        <w:t xml:space="preserve">Each inspection of a vendor, licensee, or applicant shall be documented with a narrative inspection report consisting of a cover letter, a cover page, an executive summary, and inspection details as appropriate.  The inspection team leader prepares an inspection plan in accordance with the appropriate </w:t>
      </w:r>
      <w:r w:rsidR="007171D7">
        <w:rPr>
          <w:sz w:val="22"/>
        </w:rPr>
        <w:t>IMC</w:t>
      </w:r>
      <w:r w:rsidRPr="005E5BDF">
        <w:rPr>
          <w:sz w:val="22"/>
        </w:rPr>
        <w:t xml:space="preserve"> prior to the inspection.</w:t>
      </w:r>
    </w:p>
    <w:p w:rsidR="00FA40E0" w:rsidRPr="005E5BDF" w:rsidRDefault="00FA40E0"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632ED" w:rsidRDefault="00040DBB" w:rsidP="002632ED">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StyleLevel2Left0UnderlineChar"/>
          <w:sz w:val="22"/>
          <w:u w:val="none"/>
        </w:rPr>
      </w:pPr>
      <w:r w:rsidRPr="002632ED">
        <w:rPr>
          <w:rStyle w:val="StyleLevel2Left0UnderlineChar"/>
          <w:sz w:val="22"/>
        </w:rPr>
        <w:t>Office Directors</w:t>
      </w:r>
    </w:p>
    <w:p w:rsidR="002632ED" w:rsidRPr="002632ED" w:rsidRDefault="002632ED" w:rsidP="002632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7100B" w:rsidRPr="005E5BDF" w:rsidRDefault="00B80634" w:rsidP="00FA40E0">
      <w:pPr>
        <w:widowControl/>
        <w:rPr>
          <w:sz w:val="22"/>
        </w:rPr>
      </w:pPr>
      <w:ins w:id="17" w:author="sxc3" w:date="2013-06-28T14:08:00Z">
        <w:r w:rsidRPr="005E5BDF">
          <w:rPr>
            <w:sz w:val="22"/>
          </w:rPr>
          <w:t xml:space="preserve">The Office of New Reactors (NRO) </w:t>
        </w:r>
      </w:ins>
      <w:r w:rsidR="00BF0D37" w:rsidRPr="005E5BDF">
        <w:rPr>
          <w:sz w:val="22"/>
        </w:rPr>
        <w:t xml:space="preserve">Office </w:t>
      </w:r>
      <w:ins w:id="18" w:author="sxc3" w:date="2013-06-28T14:08:00Z">
        <w:r w:rsidR="00BF0D37" w:rsidRPr="005E5BDF">
          <w:rPr>
            <w:sz w:val="22"/>
          </w:rPr>
          <w:t>Director</w:t>
        </w:r>
      </w:ins>
      <w:r w:rsidR="00BF0D37" w:rsidRPr="005E5BDF">
        <w:rPr>
          <w:sz w:val="22"/>
        </w:rPr>
        <w:t xml:space="preserve"> </w:t>
      </w:r>
      <w:r w:rsidR="00F7100B" w:rsidRPr="005E5BDF">
        <w:rPr>
          <w:sz w:val="22"/>
        </w:rPr>
        <w:t>should provide overall direction for development and implementation of the vendor and QA implementation inspection program</w:t>
      </w:r>
      <w:r w:rsidR="005A0C1A" w:rsidRPr="005E5BDF">
        <w:rPr>
          <w:sz w:val="22"/>
        </w:rPr>
        <w:t>s</w:t>
      </w:r>
      <w:r w:rsidR="00F7100B" w:rsidRPr="005E5BDF">
        <w:rPr>
          <w:sz w:val="22"/>
        </w:rPr>
        <w:t>.</w:t>
      </w: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 xml:space="preserve">Division Directors and </w:t>
      </w:r>
      <w:r w:rsidRPr="005E5BDF">
        <w:rPr>
          <w:rStyle w:val="StyleLevel2Left0UnderlineChar"/>
          <w:sz w:val="22"/>
        </w:rPr>
        <w:t>Branch</w:t>
      </w:r>
      <w:r w:rsidRPr="005E5BDF">
        <w:rPr>
          <w:sz w:val="22"/>
          <w:u w:val="single"/>
        </w:rPr>
        <w:t xml:space="preserve"> Chiefs</w:t>
      </w:r>
    </w:p>
    <w:p w:rsidR="00BF0D37"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pStyle w:val="Level1"/>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A manager familiar with NRC requirements in the inspected area shall review each inspection report to ensure that the report follows the format given in this chapter.</w:t>
      </w:r>
    </w:p>
    <w:p w:rsidR="00BF0D37" w:rsidRPr="005E5BDF" w:rsidRDefault="00BF0D37"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left"/>
        <w:rPr>
          <w:sz w:val="22"/>
        </w:rPr>
      </w:pPr>
    </w:p>
    <w:p w:rsidR="00BF0D37" w:rsidRPr="005E5BDF" w:rsidRDefault="00BF0D37" w:rsidP="00FA40E0">
      <w:pPr>
        <w:pStyle w:val="Level1"/>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The management reviewer shall ensure that inspection findings are consistent with NRC policies and technical requirements and do not represent any personal views of the individual inspectors.</w:t>
      </w:r>
    </w:p>
    <w:p w:rsidR="00BF0D37" w:rsidRPr="005E5BDF" w:rsidRDefault="00BF0D37"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left"/>
        <w:rPr>
          <w:sz w:val="22"/>
        </w:rPr>
      </w:pPr>
    </w:p>
    <w:p w:rsidR="00BF0D37" w:rsidRPr="005E5BDF" w:rsidRDefault="00BF0D37" w:rsidP="00FA40E0">
      <w:pPr>
        <w:pStyle w:val="Level1"/>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 xml:space="preserve">The management reviewer shall ensure that enforcement-related findings are addressed in accordance with the </w:t>
      </w:r>
      <w:r w:rsidRPr="005E5BDF">
        <w:rPr>
          <w:sz w:val="22"/>
          <w:u w:val="single"/>
        </w:rPr>
        <w:t>NRC Enforcement Policy</w:t>
      </w:r>
      <w:r w:rsidRPr="005E5BDF">
        <w:rPr>
          <w:sz w:val="22"/>
        </w:rPr>
        <w:t xml:space="preserve"> and the </w:t>
      </w:r>
      <w:r w:rsidRPr="005E5BDF">
        <w:rPr>
          <w:sz w:val="22"/>
          <w:u w:val="single"/>
        </w:rPr>
        <w:t>NRC Enforcement Manual</w:t>
      </w:r>
      <w:r w:rsidRPr="005E5BDF">
        <w:rPr>
          <w:sz w:val="22"/>
        </w:rPr>
        <w:t>.</w:t>
      </w:r>
    </w:p>
    <w:p w:rsidR="00BF0D37" w:rsidRPr="005E5BDF" w:rsidRDefault="00BF0D37"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sz w:val="22"/>
        </w:rPr>
      </w:pPr>
    </w:p>
    <w:p w:rsidR="00BF0D37" w:rsidRPr="005E5BDF" w:rsidRDefault="00BF0D37" w:rsidP="00FA40E0">
      <w:pPr>
        <w:pStyle w:val="Level1"/>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The management reviewer shall ensure that conclusions are logically drawn and sufficiently supported by observations and findings.</w:t>
      </w:r>
    </w:p>
    <w:p w:rsidR="00BF0D37" w:rsidRPr="005E5BDF" w:rsidRDefault="00BF0D37"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sz w:val="22"/>
        </w:rPr>
      </w:pPr>
    </w:p>
    <w:p w:rsidR="00BF0D37" w:rsidRPr="005E5BDF" w:rsidRDefault="00BF0D37" w:rsidP="00FA40E0">
      <w:pPr>
        <w:pStyle w:val="Level1"/>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The management reviewer is responsible for the report content, tone, overall regulatory focus, and timeliness of vendor inspection reports.</w:t>
      </w:r>
    </w:p>
    <w:p w:rsidR="00BF0D37" w:rsidRPr="005E5BDF" w:rsidRDefault="00BF0D37"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sz w:val="22"/>
        </w:rPr>
      </w:pPr>
    </w:p>
    <w:p w:rsidR="00BF0D37" w:rsidRPr="005E5BDF" w:rsidRDefault="00BF0D37" w:rsidP="00FA40E0">
      <w:pPr>
        <w:pStyle w:val="Level1"/>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 xml:space="preserve">The management reviewer shall ensure that the inspection report does not include information that could lead to the identification of an </w:t>
      </w:r>
      <w:proofErr w:type="spellStart"/>
      <w:r w:rsidRPr="005E5BDF">
        <w:rPr>
          <w:sz w:val="22"/>
        </w:rPr>
        <w:t>alleger</w:t>
      </w:r>
      <w:proofErr w:type="spellEnd"/>
      <w:r w:rsidRPr="005E5BDF">
        <w:rPr>
          <w:sz w:val="22"/>
        </w:rPr>
        <w:t xml:space="preserve"> or confidential source.</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Inspectors</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NRC inspectors shall prepare vendor and QA implementation inspection reports in accordance with the guidance provided in this manual chapter.</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65"/>
        <w:rPr>
          <w:sz w:val="22"/>
        </w:rPr>
      </w:pPr>
    </w:p>
    <w:p w:rsidR="00BF0D37" w:rsidRPr="005E5BDF"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 xml:space="preserve">Inspectors will accurately report inspection findings and correctly characterize referenced material.  Inspectors will adequately support the scope and depth of conclusions with documented observations and findings consistent with NRC policies and requirements. </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65"/>
        <w:rPr>
          <w:sz w:val="22"/>
        </w:rPr>
      </w:pPr>
    </w:p>
    <w:p w:rsidR="00BF0D37" w:rsidRPr="005E5BDF"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Inspectors will not include advice and recommendations in inspection reports.</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65"/>
        <w:rPr>
          <w:sz w:val="22"/>
        </w:rPr>
      </w:pPr>
    </w:p>
    <w:p w:rsidR="00BF0D37" w:rsidRPr="005E5BDF"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Inspectors will ensure that the inspection report does not conflict with the information presented at the exit meeting.  If the report differs from the exit meeting, the lead inspector, with support from the management reviewer, or the report reviewer, should discuss those differences with the vendor or applicant before the report is issued.</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65"/>
        <w:rPr>
          <w:sz w:val="22"/>
        </w:rPr>
      </w:pPr>
    </w:p>
    <w:p w:rsidR="00BF0D37"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lastRenderedPageBreak/>
        <w:t xml:space="preserve">Inspectors must not include information that could lead to the identification of an </w:t>
      </w:r>
      <w:proofErr w:type="spellStart"/>
      <w:r w:rsidRPr="005E5BDF">
        <w:rPr>
          <w:sz w:val="22"/>
        </w:rPr>
        <w:t>alleger</w:t>
      </w:r>
      <w:proofErr w:type="spellEnd"/>
      <w:r w:rsidRPr="005E5BDF">
        <w:rPr>
          <w:sz w:val="22"/>
        </w:rPr>
        <w:t xml:space="preserve"> or confidential source if applicable.</w:t>
      </w:r>
    </w:p>
    <w:p w:rsidR="0028299E" w:rsidRPr="005E5BDF" w:rsidRDefault="0028299E" w:rsidP="0028299E">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left"/>
        <w:rPr>
          <w:sz w:val="22"/>
        </w:rPr>
      </w:pPr>
    </w:p>
    <w:p w:rsidR="00BF0D37" w:rsidRPr="006A6AFF"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Inspectors should ensure that reports are issued no later than 30 calendar days after inspection completion or 45 calendar days for team inspection</w:t>
      </w:r>
      <w:r w:rsidR="00FF73F4" w:rsidRPr="005E5BDF">
        <w:rPr>
          <w:sz w:val="22"/>
        </w:rPr>
        <w:t>s</w:t>
      </w:r>
      <w:r w:rsidRPr="005E5BDF">
        <w:rPr>
          <w:sz w:val="22"/>
        </w:rPr>
        <w:t>.</w:t>
      </w:r>
      <w:r w:rsidR="00FF73F4" w:rsidRPr="005E5BDF">
        <w:rPr>
          <w:rFonts w:cs="Arial"/>
          <w:b/>
          <w:sz w:val="22"/>
        </w:rPr>
        <w:t xml:space="preserve">  </w:t>
      </w:r>
      <w:r w:rsidR="00FF73F4" w:rsidRPr="005E5BDF">
        <w:rPr>
          <w:rStyle w:val="Strong"/>
          <w:rFonts w:cs="Arial"/>
          <w:b w:val="0"/>
          <w:sz w:val="22"/>
        </w:rPr>
        <w:t>Extensions may be granted as necessary with approval from the responsible division director</w:t>
      </w:r>
      <w:r w:rsidR="00556E15">
        <w:rPr>
          <w:rFonts w:cs="Arial"/>
          <w:sz w:val="22"/>
        </w:rPr>
        <w:t>.</w:t>
      </w:r>
    </w:p>
    <w:p w:rsidR="006A6AFF" w:rsidRPr="005E5BDF" w:rsidRDefault="006A6AFF" w:rsidP="006A6AFF">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left"/>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sz w:val="22"/>
        </w:rPr>
      </w:pPr>
      <w:r w:rsidRPr="005E5BDF">
        <w:rPr>
          <w:sz w:val="22"/>
        </w:rPr>
        <w:tab/>
      </w:r>
      <w:r w:rsidRPr="005E5BDF">
        <w:rPr>
          <w:sz w:val="22"/>
        </w:rPr>
        <w:tab/>
        <w:t xml:space="preserve">NOTE: </w:t>
      </w:r>
      <w:r w:rsidR="00333344">
        <w:rPr>
          <w:sz w:val="22"/>
        </w:rPr>
        <w:t xml:space="preserve"> </w:t>
      </w:r>
      <w:r w:rsidRPr="005E5BDF">
        <w:rPr>
          <w:sz w:val="22"/>
        </w:rPr>
        <w:t>Inspection completion is typically the day of the exit meeting.</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65"/>
        <w:rPr>
          <w:sz w:val="22"/>
        </w:rPr>
      </w:pPr>
    </w:p>
    <w:p w:rsidR="00BF0D37" w:rsidRPr="005E5BDF"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 xml:space="preserve">Inspectors should expedite the inspection report when the report covers potential escalated enforcement actions.  For specific enforcement timeliness goals, see the </w:t>
      </w:r>
      <w:r w:rsidRPr="005E5BDF">
        <w:rPr>
          <w:sz w:val="22"/>
          <w:u w:val="single"/>
        </w:rPr>
        <w:t>NRC Enforcement Manual</w:t>
      </w:r>
      <w:r w:rsidRPr="005E5BDF">
        <w:rPr>
          <w:sz w:val="22"/>
        </w:rPr>
        <w:t>.</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65"/>
        <w:rPr>
          <w:sz w:val="22"/>
        </w:rPr>
      </w:pPr>
    </w:p>
    <w:p w:rsidR="009B332A" w:rsidRPr="005E5BDF" w:rsidRDefault="00BF0D37"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 xml:space="preserve">When an inspector identifies an issue involving significant or immediate public health and safety concerns, the first priority is public safety.  Based on the circumstances of the case, an expedited inspection report may be prepared that is limited in scope to the issue, or expedited enforcement action may be taken before the inspection report is issued.  The </w:t>
      </w:r>
      <w:r w:rsidRPr="005E5BDF">
        <w:rPr>
          <w:sz w:val="22"/>
          <w:u w:val="single"/>
        </w:rPr>
        <w:t>NRC Enforcement Manual</w:t>
      </w:r>
      <w:r w:rsidRPr="005E5BDF">
        <w:rPr>
          <w:sz w:val="22"/>
        </w:rPr>
        <w:t xml:space="preserve"> provides additional guidance on matters of immediate public health and safety.</w:t>
      </w:r>
    </w:p>
    <w:p w:rsidR="009B332A" w:rsidRPr="005E5BDF" w:rsidRDefault="009B332A"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left"/>
        <w:rPr>
          <w:sz w:val="22"/>
        </w:rPr>
      </w:pPr>
    </w:p>
    <w:p w:rsidR="009B332A" w:rsidRPr="005E5BDF" w:rsidRDefault="009B332A" w:rsidP="00FA40E0">
      <w:pPr>
        <w:pStyle w:val="Level1"/>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sz w:val="22"/>
        </w:rPr>
      </w:pPr>
      <w:r w:rsidRPr="005E5BDF">
        <w:rPr>
          <w:sz w:val="22"/>
        </w:rPr>
        <w:t>The lead inspector shall ensure that all inspection team members provide written concurrence on the inspection report.  The lead inspector should also ensure that when substantial changes are made to the inspection report as originally submitted for concurrence, these changes are discussed with the inspector or inspectors involved to ensure continued concurrence.  Disagreements that cannot be adequately resolved should be documented by the lead inspector.</w:t>
      </w:r>
      <w:r w:rsidR="00A30552" w:rsidRPr="005E5BDF">
        <w:rPr>
          <w:sz w:val="22"/>
        </w:rPr>
        <w:t xml:space="preserve">  Additionally, the agency wide non-concurrence process</w:t>
      </w:r>
      <w:r w:rsidR="005A0C1A" w:rsidRPr="005E5BDF">
        <w:rPr>
          <w:sz w:val="22"/>
        </w:rPr>
        <w:t xml:space="preserve"> </w:t>
      </w:r>
      <w:ins w:id="19" w:author="sxc3" w:date="2013-06-28T14:08:00Z">
        <w:r w:rsidR="00FF3C47" w:rsidRPr="005E5BDF">
          <w:rPr>
            <w:sz w:val="22"/>
          </w:rPr>
          <w:t>and differing professional opinion process are</w:t>
        </w:r>
      </w:ins>
      <w:r w:rsidR="005A0C1A" w:rsidRPr="005E5BDF">
        <w:rPr>
          <w:sz w:val="22"/>
        </w:rPr>
        <w:t xml:space="preserve"> available</w:t>
      </w:r>
      <w:r w:rsidR="00A30552" w:rsidRPr="005E5BDF">
        <w:rPr>
          <w:sz w:val="22"/>
        </w:rPr>
        <w:t xml:space="preserve"> if issues cannot be adequately resolved.</w:t>
      </w:r>
    </w:p>
    <w:p w:rsidR="00BF0D37" w:rsidRPr="005E5BDF" w:rsidRDefault="00BF0D37"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20" w:author="sxc3" w:date="2013-06-28T14:08:00Z"/>
          <w:sz w:val="22"/>
        </w:rPr>
      </w:pPr>
    </w:p>
    <w:p w:rsidR="006C613F" w:rsidRPr="005E5BDF" w:rsidRDefault="006C613F"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21" w:author="sxc3" w:date="2013-06-28T14:08:00Z"/>
          <w:sz w:val="22"/>
          <w:u w:val="single"/>
        </w:rPr>
      </w:pPr>
      <w:ins w:id="22" w:author="sxc3" w:date="2013-06-28T14:08:00Z">
        <w:r w:rsidRPr="005E5BDF">
          <w:rPr>
            <w:sz w:val="22"/>
          </w:rPr>
          <w:t>04.04</w:t>
        </w:r>
        <w:r w:rsidRPr="005E5BDF">
          <w:rPr>
            <w:sz w:val="22"/>
          </w:rPr>
          <w:tab/>
        </w:r>
        <w:r w:rsidRPr="005E5BDF">
          <w:rPr>
            <w:sz w:val="22"/>
            <w:u w:val="single"/>
          </w:rPr>
          <w:t>NRO Enforcement Coordinator</w:t>
        </w:r>
      </w:ins>
    </w:p>
    <w:p w:rsidR="006C613F" w:rsidRPr="005E5BDF" w:rsidRDefault="006C613F"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23" w:author="sxc3" w:date="2013-06-28T14:08:00Z"/>
          <w:sz w:val="22"/>
          <w:u w:val="single"/>
        </w:rPr>
      </w:pPr>
    </w:p>
    <w:p w:rsidR="006C613F" w:rsidRPr="005E5BDF" w:rsidRDefault="006C613F"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24" w:author="sxc3" w:date="2013-06-28T14:08:00Z"/>
          <w:sz w:val="22"/>
        </w:rPr>
      </w:pPr>
      <w:ins w:id="25" w:author="sxc3" w:date="2013-06-28T14:08:00Z">
        <w:r w:rsidRPr="005E5BDF">
          <w:rPr>
            <w:sz w:val="22"/>
          </w:rPr>
          <w:t xml:space="preserve">The NRO Enforcement Coordinator is responsible for </w:t>
        </w:r>
      </w:ins>
      <w:ins w:id="26" w:author="sxc3" w:date="2013-08-22T15:35:00Z">
        <w:r w:rsidR="00DB280C" w:rsidRPr="005E5BDF">
          <w:rPr>
            <w:sz w:val="22"/>
          </w:rPr>
          <w:t xml:space="preserve">reviewing </w:t>
        </w:r>
      </w:ins>
      <w:ins w:id="27" w:author="sxc3" w:date="2013-06-28T14:08:00Z">
        <w:r w:rsidRPr="005E5BDF">
          <w:rPr>
            <w:sz w:val="22"/>
          </w:rPr>
          <w:t xml:space="preserve">inspection reports before they are issued to ensure that the reports conform </w:t>
        </w:r>
      </w:ins>
      <w:ins w:id="28" w:author="sxc3" w:date="2013-08-22T15:35:00Z">
        <w:r w:rsidR="00DB280C" w:rsidRPr="005E5BDF">
          <w:rPr>
            <w:sz w:val="22"/>
          </w:rPr>
          <w:t xml:space="preserve">to </w:t>
        </w:r>
      </w:ins>
      <w:ins w:id="29" w:author="sxc3" w:date="2013-06-28T14:08:00Z">
        <w:r w:rsidRPr="005E5BDF">
          <w:rPr>
            <w:sz w:val="22"/>
          </w:rPr>
          <w:t xml:space="preserve">the </w:t>
        </w:r>
        <w:r w:rsidRPr="005E5BDF">
          <w:rPr>
            <w:sz w:val="22"/>
            <w:u w:val="single"/>
          </w:rPr>
          <w:t>NRC Enforcement Policy</w:t>
        </w:r>
        <w:r w:rsidRPr="005E5BDF">
          <w:rPr>
            <w:sz w:val="22"/>
          </w:rPr>
          <w:t xml:space="preserve"> and the </w:t>
        </w:r>
        <w:r w:rsidRPr="005E5BDF">
          <w:rPr>
            <w:sz w:val="22"/>
            <w:u w:val="single"/>
          </w:rPr>
          <w:t>NRC Enforcement Manual</w:t>
        </w:r>
        <w:r w:rsidRPr="005E5BDF">
          <w:rPr>
            <w:sz w:val="22"/>
          </w:rPr>
          <w:t>.</w:t>
        </w:r>
      </w:ins>
    </w:p>
    <w:p w:rsidR="006C613F" w:rsidRPr="005E5BDF" w:rsidRDefault="006C613F"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30" w:author="sxc3" w:date="2013-06-28T14:08:00Z"/>
          <w:sz w:val="22"/>
        </w:rPr>
      </w:pPr>
    </w:p>
    <w:p w:rsidR="006C613F" w:rsidRPr="005E5BDF" w:rsidRDefault="006C613F"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31" w:author="sxc3" w:date="2013-06-28T14:08:00Z"/>
          <w:sz w:val="22"/>
          <w:u w:val="single"/>
        </w:rPr>
      </w:pPr>
      <w:ins w:id="32" w:author="sxc3" w:date="2013-06-28T14:08:00Z">
        <w:r w:rsidRPr="005E5BDF">
          <w:rPr>
            <w:sz w:val="22"/>
          </w:rPr>
          <w:t>04.05</w:t>
        </w:r>
        <w:r w:rsidRPr="005E5BDF">
          <w:rPr>
            <w:sz w:val="22"/>
          </w:rPr>
          <w:tab/>
        </w:r>
        <w:r w:rsidRPr="005E5BDF">
          <w:rPr>
            <w:sz w:val="22"/>
            <w:u w:val="single"/>
          </w:rPr>
          <w:t>Findings Review Panel</w:t>
        </w:r>
      </w:ins>
    </w:p>
    <w:p w:rsidR="006C613F" w:rsidRPr="005E5BDF" w:rsidRDefault="006C613F"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33" w:author="sxc3" w:date="2013-06-28T14:08:00Z"/>
          <w:sz w:val="22"/>
          <w:u w:val="single"/>
        </w:rPr>
      </w:pPr>
    </w:p>
    <w:p w:rsidR="006C613F" w:rsidRPr="005E5BDF" w:rsidRDefault="00DB280C" w:rsidP="00FA40E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left"/>
        <w:rPr>
          <w:ins w:id="34" w:author="sxc3" w:date="2013-06-28T14:08:00Z"/>
          <w:sz w:val="22"/>
        </w:rPr>
      </w:pPr>
      <w:ins w:id="35" w:author="sxc3" w:date="2013-08-22T15:36:00Z">
        <w:r w:rsidRPr="005E5BDF">
          <w:rPr>
            <w:sz w:val="22"/>
          </w:rPr>
          <w:t xml:space="preserve">The objectives of the findings review panel are to evaluate potential findings and to ensure that the findings are consistently </w:t>
        </w:r>
        <w:proofErr w:type="spellStart"/>
        <w:r w:rsidRPr="005E5BDF">
          <w:rPr>
            <w:sz w:val="22"/>
          </w:rPr>
          <w:t>dispositioned</w:t>
        </w:r>
        <w:proofErr w:type="spellEnd"/>
        <w:r w:rsidRPr="005E5BDF">
          <w:rPr>
            <w:sz w:val="22"/>
          </w:rPr>
          <w:t xml:space="preserve"> across the Vendor Inspection COE.  </w:t>
        </w:r>
      </w:ins>
      <w:ins w:id="36" w:author="sxc3" w:date="2013-06-28T14:08:00Z">
        <w:r w:rsidR="006C613F" w:rsidRPr="005E5BDF">
          <w:rPr>
            <w:sz w:val="22"/>
          </w:rPr>
          <w:t xml:space="preserve">The findings review panel consists of one branch chief from each branch in the Vendor Inspection COE, or his or her designee.  </w:t>
        </w:r>
      </w:ins>
      <w:ins w:id="37" w:author="sxc3" w:date="2013-08-22T15:36:00Z">
        <w:r w:rsidRPr="005E5BDF">
          <w:rPr>
            <w:sz w:val="22"/>
          </w:rPr>
          <w:t>T</w:t>
        </w:r>
      </w:ins>
      <w:ins w:id="38" w:author="sxc3" w:date="2013-06-28T14:08:00Z">
        <w:r w:rsidR="006C613F" w:rsidRPr="005E5BDF">
          <w:rPr>
            <w:sz w:val="22"/>
          </w:rPr>
          <w:t>he lead inspector should convene the findings review panel</w:t>
        </w:r>
      </w:ins>
      <w:ins w:id="39" w:author="sxc3" w:date="2013-08-22T15:36:00Z">
        <w:r w:rsidRPr="005E5BDF">
          <w:rPr>
            <w:sz w:val="22"/>
          </w:rPr>
          <w:t xml:space="preserve"> withi</w:t>
        </w:r>
        <w:r w:rsidR="00D47F3D" w:rsidRPr="005E5BDF">
          <w:rPr>
            <w:sz w:val="22"/>
          </w:rPr>
          <w:t>n two weeks of the exit meeting</w:t>
        </w:r>
      </w:ins>
      <w:ins w:id="40" w:author="sxc3" w:date="2013-06-28T14:08:00Z">
        <w:r w:rsidR="006C613F" w:rsidRPr="005E5BDF">
          <w:rPr>
            <w:sz w:val="22"/>
          </w:rPr>
          <w:t xml:space="preserve">.  </w:t>
        </w:r>
      </w:ins>
    </w:p>
    <w:p w:rsidR="00BF0D37" w:rsidRDefault="00BF0D37" w:rsidP="00FA40E0">
      <w:pPr>
        <w:pStyle w:val="Header01"/>
        <w:jc w:val="left"/>
        <w:rPr>
          <w:ins w:id="41" w:author="sxc3" w:date="2013-09-20T15:49:00Z"/>
          <w:sz w:val="22"/>
        </w:rPr>
      </w:pPr>
    </w:p>
    <w:p w:rsidR="00C93BCF" w:rsidRDefault="00C93BCF" w:rsidP="00FA40E0">
      <w:pPr>
        <w:pStyle w:val="Header01"/>
        <w:jc w:val="left"/>
        <w:rPr>
          <w:sz w:val="22"/>
        </w:rPr>
      </w:pPr>
    </w:p>
    <w:p w:rsidR="00BF0D37" w:rsidRDefault="00BF0D37" w:rsidP="00FA40E0">
      <w:pPr>
        <w:pStyle w:val="Header01"/>
        <w:widowControl/>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left"/>
        <w:rPr>
          <w:rFonts w:cs="Arial"/>
          <w:sz w:val="22"/>
        </w:rPr>
      </w:pPr>
      <w:bookmarkStart w:id="42" w:name="_Toc243360410"/>
      <w:r w:rsidRPr="005E5BDF">
        <w:rPr>
          <w:sz w:val="22"/>
        </w:rPr>
        <w:t>0617-05</w:t>
      </w:r>
      <w:r w:rsidRPr="005E5BDF">
        <w:rPr>
          <w:sz w:val="22"/>
        </w:rPr>
        <w:tab/>
      </w:r>
      <w:r w:rsidRPr="005E5BDF">
        <w:rPr>
          <w:rFonts w:cs="Arial"/>
          <w:sz w:val="22"/>
        </w:rPr>
        <w:t>REQUIREMENTS</w:t>
      </w:r>
      <w:bookmarkEnd w:id="42"/>
    </w:p>
    <w:p w:rsidR="00A80D09" w:rsidRPr="005E5BDF" w:rsidRDefault="00A80D09" w:rsidP="00FA40E0">
      <w:pPr>
        <w:pStyle w:val="Header01"/>
        <w:widowControl/>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left"/>
        <w:rPr>
          <w:sz w:val="22"/>
        </w:rPr>
      </w:pPr>
    </w:p>
    <w:p w:rsidR="00FA40E0" w:rsidRDefault="00BF0D37" w:rsidP="002632ED">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The NRC inspection report states the official Agency position on what was inspected, what the inspectors observed, and what conclusions were reached.  All enforcement</w:t>
      </w:r>
      <w:ins w:id="43" w:author="btc1" w:date="2013-10-02T09:29:00Z">
        <w:r w:rsidR="001B0C96" w:rsidRPr="001B0C96">
          <w:rPr>
            <w:sz w:val="22"/>
          </w:rPr>
          <w:t xml:space="preserve"> </w:t>
        </w:r>
      </w:ins>
      <w:r w:rsidRPr="005E5BDF">
        <w:rPr>
          <w:sz w:val="22"/>
        </w:rPr>
        <w:t xml:space="preserve">and other Agency actions, such as Orders, which result from an inspection, will be documented in the inspection </w:t>
      </w:r>
      <w:r w:rsidRPr="005E5BDF">
        <w:rPr>
          <w:sz w:val="22"/>
        </w:rPr>
        <w:lastRenderedPageBreak/>
        <w:t>report.  Inspection reports must be clear, accurate, consistent and complete.  Appendices A - D contain specific guidance and examples for the preparation of vendor and QA implementation inspection reports.  A complete inspection report package will contain the following parts in the order listed below.</w:t>
      </w:r>
    </w:p>
    <w:p w:rsidR="0028299E" w:rsidRPr="005E5BDF" w:rsidRDefault="0028299E" w:rsidP="002632ED">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Cover Letter</w:t>
      </w:r>
      <w:r w:rsidR="00015559">
        <w:rPr>
          <w:sz w:val="22"/>
        </w:rPr>
        <w:t>.</w:t>
      </w:r>
      <w:r w:rsidRPr="005E5BDF">
        <w:rPr>
          <w:sz w:val="22"/>
        </w:rPr>
        <w:t xml:space="preserve"> The cover letter transmits inspection report results from the applicable NRC official, such as the Division Director or Branch Chief, to the designated vendor or applicant executive.  All significant information contained in the cover letter must also be contained in the executive summary and supported in the report details.</w:t>
      </w:r>
    </w:p>
    <w:p w:rsidR="001B0C96" w:rsidRPr="005E5BDF" w:rsidRDefault="001B0C96" w:rsidP="001B0C9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Cover letter content varies somewhat depending on whether the inspection identified findings.  Guidance and sample cover letters for reports documenting findings can be found in the </w:t>
      </w:r>
      <w:r w:rsidRPr="005E5BDF">
        <w:rPr>
          <w:sz w:val="22"/>
          <w:u w:val="single"/>
        </w:rPr>
        <w:t>NRC Enforcement Manual</w:t>
      </w:r>
      <w:r w:rsidRPr="005E5BDF">
        <w:rPr>
          <w:sz w:val="22"/>
        </w:rPr>
        <w:t xml:space="preserve">, Appendix B, </w:t>
      </w:r>
      <w:proofErr w:type="gramStart"/>
      <w:r w:rsidRPr="005E5BDF">
        <w:rPr>
          <w:sz w:val="22"/>
        </w:rPr>
        <w:t>“</w:t>
      </w:r>
      <w:proofErr w:type="gramEnd"/>
      <w:r w:rsidRPr="005E5BDF">
        <w:rPr>
          <w:sz w:val="22"/>
        </w:rPr>
        <w:t>Standard Formats for Enforcement Packages.”</w:t>
      </w:r>
      <w:ins w:id="44" w:author="sxc3" w:date="2013-06-28T14:08:00Z">
        <w:r w:rsidR="00FF3C47" w:rsidRPr="005E5BDF">
          <w:rPr>
            <w:sz w:val="22"/>
          </w:rPr>
          <w:t xml:space="preserve">  </w:t>
        </w:r>
        <w:r w:rsidR="007F1FE0" w:rsidRPr="005E5BDF">
          <w:rPr>
            <w:sz w:val="22"/>
          </w:rPr>
          <w:t xml:space="preserve">A template for the </w:t>
        </w:r>
        <w:r w:rsidR="00FF3C47" w:rsidRPr="005E5BDF">
          <w:rPr>
            <w:sz w:val="22"/>
          </w:rPr>
          <w:t xml:space="preserve">cover letter </w:t>
        </w:r>
        <w:r w:rsidR="007F1FE0" w:rsidRPr="005E5BDF">
          <w:rPr>
            <w:sz w:val="22"/>
          </w:rPr>
          <w:t xml:space="preserve">is included </w:t>
        </w:r>
        <w:r w:rsidR="00FF3C47" w:rsidRPr="005E5BDF">
          <w:rPr>
            <w:sz w:val="22"/>
          </w:rPr>
          <w:t>in Appendix A to this manual chapter.</w:t>
        </w:r>
      </w:ins>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In general, every cover letter has the same basic structure, as follows: </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3"/>
        </w:numPr>
        <w:tabs>
          <w:tab w:val="clear"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u w:val="single"/>
        </w:rPr>
        <w:t>Date, Enforcement Action (EA) Numbers, Addresses</w:t>
      </w:r>
      <w:r w:rsidR="00015559">
        <w:rPr>
          <w:sz w:val="22"/>
        </w:rPr>
        <w:t>.</w:t>
      </w:r>
      <w:r w:rsidRPr="005E5BDF">
        <w:rPr>
          <w:sz w:val="22"/>
        </w:rPr>
        <w:t xml:space="preserve"> </w:t>
      </w:r>
      <w:r w:rsidR="001B0C96">
        <w:rPr>
          <w:sz w:val="22"/>
        </w:rPr>
        <w:t xml:space="preserve"> </w:t>
      </w:r>
      <w:r w:rsidRPr="005E5BDF">
        <w:rPr>
          <w:sz w:val="22"/>
        </w:rPr>
        <w:t>At the top of the first page, the cover letter begins with the NRC seal, followed by the date on which the report cover letter is signed and the report issued.</w:t>
      </w:r>
    </w:p>
    <w:p w:rsidR="00BF0D37" w:rsidRPr="005E5BDF" w:rsidRDefault="00BF0D37" w:rsidP="00FA40E0">
      <w:pPr>
        <w:tabs>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BF0D37" w:rsidRPr="005E5BDF" w:rsidRDefault="00BF0D37" w:rsidP="00FA40E0">
      <w:pPr>
        <w:numPr>
          <w:ilvl w:val="12"/>
          <w:numId w:val="0"/>
        </w:numPr>
        <w:tabs>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u w:val="single"/>
        </w:rPr>
      </w:pPr>
      <w:r w:rsidRPr="005E5BDF">
        <w:rPr>
          <w:sz w:val="22"/>
        </w:rPr>
        <w:t>When findings are assigned EA numbers for escalated enforcement, they should be placed in the upper left-hand corner above the principal addressee’s name.</w:t>
      </w:r>
    </w:p>
    <w:p w:rsidR="00BF0D37" w:rsidRPr="005E5BDF" w:rsidRDefault="00BF0D37" w:rsidP="00FA40E0">
      <w:pPr>
        <w:numPr>
          <w:ilvl w:val="12"/>
          <w:numId w:val="0"/>
        </w:numPr>
        <w:tabs>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BF0D37" w:rsidRPr="005E5BDF" w:rsidRDefault="00BF0D37" w:rsidP="00FA40E0">
      <w:pPr>
        <w:numPr>
          <w:ilvl w:val="12"/>
          <w:numId w:val="0"/>
        </w:numPr>
        <w:tabs>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r w:rsidRPr="005E5BDF">
        <w:rPr>
          <w:sz w:val="22"/>
        </w:rPr>
        <w:t>The name and title of the principal addressee are placed at least four lines below the letterhead, followed by the company name and address.</w:t>
      </w:r>
    </w:p>
    <w:p w:rsidR="00BF0D37" w:rsidRPr="005E5BDF" w:rsidRDefault="00BF0D37" w:rsidP="00FA40E0">
      <w:pPr>
        <w:numPr>
          <w:ilvl w:val="12"/>
          <w:numId w:val="0"/>
        </w:numPr>
        <w:tabs>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rPr>
      </w:pPr>
    </w:p>
    <w:p w:rsidR="00BF0D37" w:rsidRPr="007171D7" w:rsidRDefault="00BF0D37" w:rsidP="00FA40E0">
      <w:pPr>
        <w:numPr>
          <w:ilvl w:val="0"/>
          <w:numId w:val="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u w:val="single"/>
        </w:rPr>
        <w:t>Subject Line and Salutation</w:t>
      </w:r>
      <w:r w:rsidR="00015559">
        <w:rPr>
          <w:sz w:val="22"/>
        </w:rPr>
        <w:t>.</w:t>
      </w:r>
      <w:r w:rsidRPr="005E5BDF">
        <w:rPr>
          <w:sz w:val="22"/>
        </w:rPr>
        <w:t xml:space="preserve"> </w:t>
      </w:r>
      <w:r w:rsidR="001B0C96">
        <w:rPr>
          <w:sz w:val="22"/>
        </w:rPr>
        <w:t xml:space="preserve"> </w:t>
      </w:r>
      <w:r w:rsidRPr="005E5BDF">
        <w:rPr>
          <w:sz w:val="22"/>
        </w:rPr>
        <w:t xml:space="preserve">The subject line of the letter should state the facility name, if it is not apparent from the Addressee line, and inspection subject.  The subject line should contain the inspection report number and notice of violation or </w:t>
      </w:r>
      <w:r w:rsidRPr="005E5BDF">
        <w:rPr>
          <w:sz w:val="22"/>
          <w:u w:val="single"/>
        </w:rPr>
        <w:t>nonconformance</w:t>
      </w:r>
      <w:r w:rsidRPr="005E5BDF">
        <w:rPr>
          <w:sz w:val="22"/>
        </w:rPr>
        <w:t>, if applicable.  The words "NOTICE OF VIOLATION" and/or "NOTICE OF NONCONFORMANCE" should be included if such notices accompany the inspection report.  The entire subject line should be capitalized.</w:t>
      </w:r>
      <w:r w:rsidR="007171D7">
        <w:rPr>
          <w:sz w:val="22"/>
        </w:rPr>
        <w:t xml:space="preserve">  </w:t>
      </w:r>
      <w:r w:rsidRPr="007171D7">
        <w:rPr>
          <w:sz w:val="22"/>
        </w:rPr>
        <w:t>The salutation is placed after the subject line.</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rPr>
      </w:pPr>
    </w:p>
    <w:p w:rsidR="00BF0D37" w:rsidRPr="005E5BDF" w:rsidRDefault="00BF0D37" w:rsidP="00FA40E0">
      <w:pPr>
        <w:numPr>
          <w:ilvl w:val="0"/>
          <w:numId w:val="3"/>
        </w:numPr>
        <w:tabs>
          <w:tab w:val="clear"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u w:val="single"/>
        </w:rPr>
        <w:t>Introductory Paragraphs</w:t>
      </w:r>
      <w:r w:rsidR="00015559">
        <w:rPr>
          <w:sz w:val="22"/>
        </w:rPr>
        <w:t xml:space="preserve">. </w:t>
      </w:r>
      <w:r w:rsidR="001B0C96">
        <w:rPr>
          <w:sz w:val="22"/>
        </w:rPr>
        <w:t xml:space="preserve"> </w:t>
      </w:r>
      <w:r w:rsidRPr="005E5BDF">
        <w:rPr>
          <w:sz w:val="22"/>
        </w:rPr>
        <w:t>The first two paragraphs of the cover letter should give a brief introduction, including the dates of inspection</w:t>
      </w:r>
      <w:ins w:id="45" w:author="sxc3" w:date="2013-06-28T14:08:00Z">
        <w:r w:rsidR="00FF3C47" w:rsidRPr="005E5BDF">
          <w:rPr>
            <w:sz w:val="22"/>
          </w:rPr>
          <w:t>, purpose of the inspection, scope of the inspection, and whether any inspection activities were related to ITAAC</w:t>
        </w:r>
      </w:ins>
      <w:r w:rsidR="00FF3C47" w:rsidRPr="005E5BDF">
        <w:rPr>
          <w:sz w:val="22"/>
        </w:rPr>
        <w:t>.</w:t>
      </w:r>
    </w:p>
    <w:p w:rsidR="001158E6" w:rsidRDefault="001158E6"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rPr>
      </w:pPr>
    </w:p>
    <w:p w:rsidR="00BF0D37" w:rsidRPr="001158E6" w:rsidRDefault="00BF0D37" w:rsidP="001158E6">
      <w:pPr>
        <w:numPr>
          <w:ilvl w:val="0"/>
          <w:numId w:val="3"/>
        </w:numPr>
        <w:tabs>
          <w:tab w:val="clear"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u w:val="single"/>
        </w:rPr>
        <w:t>Body</w:t>
      </w:r>
      <w:r w:rsidR="00015559">
        <w:rPr>
          <w:sz w:val="22"/>
        </w:rPr>
        <w:t xml:space="preserve">. </w:t>
      </w:r>
      <w:r w:rsidR="001B0C96">
        <w:rPr>
          <w:sz w:val="22"/>
        </w:rPr>
        <w:t xml:space="preserve"> </w:t>
      </w:r>
      <w:r w:rsidRPr="005E5BDF">
        <w:rPr>
          <w:sz w:val="22"/>
        </w:rPr>
        <w:t xml:space="preserve">The body of the letter should discuss the most important topics first.  The cover letter should communicate the overall inspection results to a vendor’s, </w:t>
      </w:r>
      <w:proofErr w:type="gramStart"/>
      <w:r w:rsidRPr="005E5BDF">
        <w:rPr>
          <w:sz w:val="22"/>
        </w:rPr>
        <w:t>applicant’s</w:t>
      </w:r>
      <w:proofErr w:type="gramEnd"/>
      <w:r w:rsidRPr="005E5BDF">
        <w:rPr>
          <w:sz w:val="22"/>
        </w:rPr>
        <w:t xml:space="preserve">, or licensee’s management.  </w:t>
      </w:r>
      <w:ins w:id="46" w:author="sxc3" w:date="2013-06-28T14:08:00Z">
        <w:r w:rsidR="00FF3C47" w:rsidRPr="005E5BDF">
          <w:rPr>
            <w:sz w:val="22"/>
          </w:rPr>
          <w:t xml:space="preserve">Inspection findings, unresolved items, or pertinent information that could affect ITAAC closure should be included in the cover letter.  Specific guidance on the inclusion of inspection information related to ITAAC is included in Appendix A of this manual chapter.  </w:t>
        </w:r>
        <w:r w:rsidR="00262C96" w:rsidRPr="005E5BDF">
          <w:rPr>
            <w:sz w:val="22"/>
          </w:rPr>
          <w:t xml:space="preserve">In addition, the body should include an explanation of why a Notice is being issued in terms of the criteria in Section </w:t>
        </w:r>
        <w:r w:rsidR="00E3466F" w:rsidRPr="005E5BDF">
          <w:rPr>
            <w:sz w:val="22"/>
          </w:rPr>
          <w:t>2.3.2</w:t>
        </w:r>
        <w:r w:rsidR="00262C96" w:rsidRPr="005E5BDF">
          <w:rPr>
            <w:sz w:val="22"/>
          </w:rPr>
          <w:t xml:space="preserve">, “Non-Cited Violation (NCV),” of the NRC Enforcement </w:t>
        </w:r>
        <w:r w:rsidR="00262C96" w:rsidRPr="00333344">
          <w:rPr>
            <w:color w:val="FF0000"/>
            <w:sz w:val="22"/>
          </w:rPr>
          <w:t>Policy.</w:t>
        </w:r>
      </w:ins>
      <w:r w:rsidR="00333344" w:rsidRPr="00333344">
        <w:rPr>
          <w:color w:val="FF0000"/>
          <w:sz w:val="22"/>
        </w:rPr>
        <w:t xml:space="preserve">  </w:t>
      </w:r>
      <w:ins w:id="47" w:author="sxc3" w:date="2013-06-28T14:08:00Z">
        <w:r w:rsidR="00FF3C47" w:rsidRPr="00333344">
          <w:rPr>
            <w:color w:val="FF0000"/>
            <w:sz w:val="22"/>
          </w:rPr>
          <w:t>The</w:t>
        </w:r>
        <w:r w:rsidR="00FF3C47" w:rsidRPr="001158E6">
          <w:rPr>
            <w:sz w:val="22"/>
          </w:rPr>
          <w:t xml:space="preserve"> cover letter</w:t>
        </w:r>
      </w:ins>
      <w:r w:rsidR="00FF3C47" w:rsidRPr="001158E6">
        <w:rPr>
          <w:sz w:val="22"/>
        </w:rPr>
        <w:t xml:space="preserve"> </w:t>
      </w:r>
      <w:r w:rsidRPr="001158E6">
        <w:rPr>
          <w:sz w:val="22"/>
        </w:rPr>
        <w:t>is the highest-level document and does not need to include all the items inspected nor the inspection procedures used.  It will note the areas covered by the inspection.</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outlineLvl w:val="0"/>
        <w:rPr>
          <w:sz w:val="22"/>
        </w:rPr>
      </w:pPr>
      <w:r w:rsidRPr="005E5BDF">
        <w:rPr>
          <w:sz w:val="22"/>
        </w:rPr>
        <w:t>The cover letter must be consistent with the information conveyed in the inspection report and during the exit meeting.  The cover letter will not contain recommendations or guidance such as “The vendor should…”</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3"/>
        </w:numPr>
        <w:tabs>
          <w:tab w:val="clear"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u w:val="single"/>
        </w:rPr>
        <w:t>Closing</w:t>
      </w:r>
      <w:r w:rsidR="00015559">
        <w:rPr>
          <w:sz w:val="22"/>
        </w:rPr>
        <w:t>.</w:t>
      </w:r>
      <w:r w:rsidRPr="005E5BDF">
        <w:rPr>
          <w:sz w:val="22"/>
        </w:rPr>
        <w:t xml:space="preserve"> </w:t>
      </w:r>
      <w:r w:rsidR="001B0C96">
        <w:rPr>
          <w:sz w:val="22"/>
        </w:rPr>
        <w:t xml:space="preserve"> </w:t>
      </w:r>
      <w:r w:rsidRPr="005E5BDF">
        <w:rPr>
          <w:sz w:val="22"/>
        </w:rPr>
        <w:t>The final paragraph varies depending on whether enforcement action is involved.</w:t>
      </w:r>
      <w:r w:rsidR="006A6AFF">
        <w:rPr>
          <w:sz w:val="22"/>
        </w:rPr>
        <w:t xml:space="preserve"> </w:t>
      </w:r>
      <w:r w:rsidRPr="005E5BDF">
        <w:rPr>
          <w:sz w:val="22"/>
        </w:rPr>
        <w:t xml:space="preserve"> (Appendices A-D </w:t>
      </w:r>
      <w:proofErr w:type="gramStart"/>
      <w:r w:rsidRPr="005E5BDF">
        <w:rPr>
          <w:sz w:val="22"/>
        </w:rPr>
        <w:t>refer</w:t>
      </w:r>
      <w:proofErr w:type="gramEnd"/>
      <w:r w:rsidRPr="005E5BDF">
        <w:rPr>
          <w:sz w:val="22"/>
        </w:rPr>
        <w:t xml:space="preserve"> to sample letters in ADAMS.)  The signature of the appropriate NRC official is followed by the docket number(s), license number(s) if any, enclosures, and distribution list.</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rPr>
      </w:pPr>
    </w:p>
    <w:p w:rsidR="00BF0D37" w:rsidRDefault="00BF0D37" w:rsidP="00FA40E0">
      <w:pPr>
        <w:numPr>
          <w:ilvl w:val="0"/>
          <w:numId w:val="3"/>
        </w:numPr>
        <w:tabs>
          <w:tab w:val="clear"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u w:val="single"/>
        </w:rPr>
        <w:t>Concurrence</w:t>
      </w:r>
      <w:r w:rsidR="00015559">
        <w:rPr>
          <w:sz w:val="22"/>
        </w:rPr>
        <w:t xml:space="preserve">. </w:t>
      </w:r>
      <w:r w:rsidR="001B0C96">
        <w:rPr>
          <w:sz w:val="22"/>
        </w:rPr>
        <w:t xml:space="preserve"> </w:t>
      </w:r>
      <w:r w:rsidRPr="005E5BDF">
        <w:rPr>
          <w:sz w:val="22"/>
        </w:rPr>
        <w:t>The Cover Letter should include concurrence from all contributing inspectors</w:t>
      </w:r>
      <w:ins w:id="48" w:author="sxc3" w:date="2013-06-28T14:08:00Z">
        <w:r w:rsidR="00A76C56" w:rsidRPr="005E5BDF">
          <w:rPr>
            <w:sz w:val="22"/>
          </w:rPr>
          <w:t>, the NRO Office of Enforcement coordinator, and the responsible Vendor Inspection COE Branch Chief</w:t>
        </w:r>
        <w:r w:rsidRPr="005E5BDF">
          <w:rPr>
            <w:sz w:val="22"/>
          </w:rPr>
          <w:t>.</w:t>
        </w:r>
      </w:ins>
    </w:p>
    <w:p w:rsidR="00772238" w:rsidRPr="005E5BDF" w:rsidRDefault="00772238" w:rsidP="00772238">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Notice of Violation (NOV</w:t>
      </w:r>
      <w:r w:rsidR="00B80634" w:rsidRPr="005E5BDF">
        <w:rPr>
          <w:sz w:val="22"/>
          <w:u w:val="single"/>
        </w:rPr>
        <w:t>)</w:t>
      </w:r>
      <w:r w:rsidRPr="005E5BDF">
        <w:rPr>
          <w:sz w:val="22"/>
        </w:rPr>
        <w:t>.</w:t>
      </w:r>
      <w:r w:rsidR="00015559">
        <w:rPr>
          <w:sz w:val="22"/>
        </w:rPr>
        <w:t xml:space="preserve"> </w:t>
      </w:r>
      <w:r w:rsidRPr="005E5BDF">
        <w:rPr>
          <w:sz w:val="22"/>
        </w:rPr>
        <w:t xml:space="preserve">An NOV is the official notification of a failure to meet regulatory requirements.  The NOV should be an enclosure to the cover letter.  NOVs are typically issued to vendors, applicants, or licensees with the associated inspection report.  However, in cases such as escalated enforcement, NOVs may be sent after the report with a separate cover letter. </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NOVs should include:</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 concise, clear statement of the requirement or requirements that were violated, appropriately referenced, paraphrased, or quoted.</w:t>
      </w:r>
      <w:ins w:id="49" w:author="sxc3" w:date="2013-06-28T14:08:00Z">
        <w:r w:rsidR="007F1FE0" w:rsidRPr="005E5BDF">
          <w:rPr>
            <w:sz w:val="22"/>
          </w:rPr>
          <w:t xml:space="preserve">  When applicable, a concise, clear statement of the vendor or applicant’s policy or procedure that was violated, appropriately referenced, paraphrased, or quoted.</w:t>
        </w:r>
      </w:ins>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BF0D37" w:rsidRPr="005E5BDF" w:rsidRDefault="00BF0D37" w:rsidP="00FA40E0">
      <w:pPr>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 brief statement of the circumstances of the violation, including the date(s) of the violation and the facts necessary to demonstrate that the requirement was not met ("contrary to" paragraph).</w:t>
      </w:r>
      <w:ins w:id="50" w:author="sxc3" w:date="2013-06-28T14:08:00Z">
        <w:r w:rsidR="007F1FE0" w:rsidRPr="005E5BDF">
          <w:rPr>
            <w:sz w:val="22"/>
          </w:rPr>
          <w:t xml:space="preserve">  The first sentence should be parallel to the requirement that was violated.  The subsequent sentences should include the specifics of the violation.</w:t>
        </w:r>
      </w:ins>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F3C4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A template for NOVs is included in Appendix B of this manual chapter.  Significance of findings is discussed in Section 06 of this document.  For additional guidance on documenting violations, refer to the </w:t>
      </w:r>
      <w:r w:rsidRPr="005E5BDF">
        <w:rPr>
          <w:sz w:val="22"/>
          <w:u w:val="single"/>
        </w:rPr>
        <w:t>NRC Enforcement Manual</w:t>
      </w:r>
      <w:r w:rsidRPr="005E5BDF">
        <w:rPr>
          <w:sz w:val="22"/>
        </w:rPr>
        <w:t xml:space="preserve">.  </w:t>
      </w:r>
    </w:p>
    <w:p w:rsidR="00FF3C47" w:rsidRPr="005E5BDF" w:rsidRDefault="00FF3C4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F3C47" w:rsidRPr="005E5BDF" w:rsidRDefault="00FF3C4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1" w:author="sxc3" w:date="2013-06-28T14:08:00Z"/>
          <w:sz w:val="22"/>
        </w:rPr>
      </w:pPr>
      <w:ins w:id="52" w:author="sxc3" w:date="2013-06-28T14:08:00Z">
        <w:r w:rsidRPr="005E5BDF">
          <w:rPr>
            <w:sz w:val="22"/>
          </w:rPr>
          <w:t>The NOV should present the most significant violations first.</w:t>
        </w:r>
      </w:ins>
    </w:p>
    <w:p w:rsidR="001158E6" w:rsidRPr="005E5BDF" w:rsidRDefault="001158E6"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Notice of Nonconformance (</w:t>
      </w:r>
      <w:proofErr w:type="gramStart"/>
      <w:r w:rsidRPr="005E5BDF">
        <w:rPr>
          <w:sz w:val="22"/>
          <w:u w:val="single"/>
        </w:rPr>
        <w:t>NON</w:t>
      </w:r>
      <w:proofErr w:type="gramEnd"/>
      <w:r w:rsidR="00B80634" w:rsidRPr="005E5BDF">
        <w:rPr>
          <w:sz w:val="22"/>
          <w:u w:val="single"/>
        </w:rPr>
        <w:t>)</w:t>
      </w:r>
      <w:r w:rsidRPr="005E5BDF">
        <w:rPr>
          <w:sz w:val="22"/>
        </w:rPr>
        <w:t>.</w:t>
      </w:r>
      <w:r w:rsidR="00015559">
        <w:rPr>
          <w:sz w:val="22"/>
        </w:rPr>
        <w:t xml:space="preserve"> </w:t>
      </w:r>
      <w:r w:rsidRPr="005E5BDF">
        <w:rPr>
          <w:sz w:val="22"/>
        </w:rPr>
        <w:t xml:space="preserve">An </w:t>
      </w:r>
      <w:proofErr w:type="gramStart"/>
      <w:r w:rsidRPr="005E5BDF">
        <w:rPr>
          <w:sz w:val="22"/>
        </w:rPr>
        <w:t>NON</w:t>
      </w:r>
      <w:proofErr w:type="gramEnd"/>
      <w:r w:rsidRPr="005E5BDF">
        <w:rPr>
          <w:sz w:val="22"/>
        </w:rPr>
        <w:t xml:space="preserve"> is the official notification to a vendor of a failure to meet commitments related to NRC activities, such as contractual 10 CFR Part 50, Appendix B commitments to a licensee.  NONs are issued to vendors with the associated inspection report as an enclosure to the cover letter.  </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NONs should include:</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 concise, clear statement of the requirement or requirements that were not met, appropriately referenced, paraphrased, or quoted.</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sz w:val="22"/>
        </w:rPr>
      </w:pPr>
    </w:p>
    <w:p w:rsidR="00BF0D37" w:rsidRPr="005E5BDF" w:rsidRDefault="00BF0D37" w:rsidP="00FA40E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lastRenderedPageBreak/>
        <w:t>A brief statement of the circumstances of the nonconformance, including the date(s) of the nonconformance and the facts necessary to demonstrate that the requirement was not met ("contrary to" paragraph).</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A template for NONs issued to a vendor is included in Appendix C.  For additional guidance on documenting nonconformance, refer to the </w:t>
      </w:r>
      <w:r w:rsidRPr="005E5BDF">
        <w:rPr>
          <w:sz w:val="22"/>
          <w:u w:val="single"/>
        </w:rPr>
        <w:t>NRC Enforcement Manual</w:t>
      </w:r>
      <w:r w:rsidRPr="005E5BDF">
        <w:rPr>
          <w:sz w:val="22"/>
        </w:rPr>
        <w:t xml:space="preserve">.  </w:t>
      </w:r>
    </w:p>
    <w:p w:rsidR="00ED35C3" w:rsidRPr="005E5BDF" w:rsidRDefault="00ED35C3"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F3C47" w:rsidRDefault="00FF3C4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ins w:id="53" w:author="sxc3" w:date="2013-06-28T14:08:00Z">
        <w:r w:rsidRPr="005E5BDF">
          <w:rPr>
            <w:sz w:val="22"/>
          </w:rPr>
          <w:t xml:space="preserve">The </w:t>
        </w:r>
        <w:proofErr w:type="gramStart"/>
        <w:r w:rsidRPr="005E5BDF">
          <w:rPr>
            <w:sz w:val="22"/>
          </w:rPr>
          <w:t>NON</w:t>
        </w:r>
        <w:proofErr w:type="gramEnd"/>
        <w:r w:rsidRPr="005E5BDF">
          <w:rPr>
            <w:sz w:val="22"/>
          </w:rPr>
          <w:t xml:space="preserve"> should present the most significant </w:t>
        </w:r>
        <w:proofErr w:type="spellStart"/>
        <w:r w:rsidRPr="005E5BDF">
          <w:rPr>
            <w:sz w:val="22"/>
          </w:rPr>
          <w:t>nonconformances</w:t>
        </w:r>
        <w:proofErr w:type="spellEnd"/>
        <w:r w:rsidRPr="005E5BDF">
          <w:rPr>
            <w:sz w:val="22"/>
          </w:rPr>
          <w:t xml:space="preserve"> first.</w:t>
        </w:r>
      </w:ins>
    </w:p>
    <w:p w:rsidR="002632ED" w:rsidRPr="005E5BDF" w:rsidRDefault="002632ED"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 w:author="sxc3" w:date="2013-06-28T14:08:00Z"/>
          <w:sz w:val="22"/>
        </w:rPr>
      </w:pPr>
    </w:p>
    <w:p w:rsidR="00BF0D37" w:rsidRPr="005E5BDF" w:rsidRDefault="00BF0D37" w:rsidP="00FA40E0">
      <w:pPr>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Cover Page</w:t>
      </w:r>
      <w:r w:rsidR="00015559">
        <w:rPr>
          <w:sz w:val="22"/>
        </w:rPr>
        <w:t>.</w:t>
      </w:r>
      <w:r w:rsidRPr="005E5BDF">
        <w:rPr>
          <w:sz w:val="22"/>
        </w:rPr>
        <w:t xml:space="preserve"> </w:t>
      </w:r>
      <w:r w:rsidR="001B0C96">
        <w:rPr>
          <w:sz w:val="22"/>
        </w:rPr>
        <w:t xml:space="preserve"> </w:t>
      </w:r>
      <w:r w:rsidRPr="005E5BDF">
        <w:rPr>
          <w:sz w:val="22"/>
        </w:rPr>
        <w:t>The report cover page gives a short summary of information about the inspection.  It contains the docket/certificate number, report number, facility name</w:t>
      </w:r>
      <w:ins w:id="55" w:author="sxc3" w:date="2013-06-28T14:08:00Z">
        <w:r w:rsidR="00B37E60" w:rsidRPr="005E5BDF">
          <w:rPr>
            <w:sz w:val="22"/>
          </w:rPr>
          <w:t xml:space="preserve"> and address, the vendor or applicant’s contact information</w:t>
        </w:r>
        <w:r w:rsidRPr="005E5BDF">
          <w:rPr>
            <w:sz w:val="22"/>
          </w:rPr>
          <w:t xml:space="preserve">, </w:t>
        </w:r>
        <w:r w:rsidR="00B37E60" w:rsidRPr="005E5BDF">
          <w:rPr>
            <w:sz w:val="22"/>
          </w:rPr>
          <w:t>a high level description of the vendor or applicant’s nuclear industry activity</w:t>
        </w:r>
      </w:ins>
      <w:r w:rsidR="00B37E60" w:rsidRPr="005E5BDF">
        <w:rPr>
          <w:sz w:val="22"/>
        </w:rPr>
        <w:t xml:space="preserve">, </w:t>
      </w:r>
      <w:r w:rsidRPr="005E5BDF">
        <w:rPr>
          <w:sz w:val="22"/>
        </w:rPr>
        <w:t>dates of inspection, names and titles of participating inspectors, and name and title of the approving NRC manager.</w:t>
      </w:r>
      <w:ins w:id="56" w:author="sxc3" w:date="2013-06-28T14:08:00Z">
        <w:r w:rsidR="00B37E60" w:rsidRPr="005E5BDF">
          <w:rPr>
            <w:sz w:val="22"/>
          </w:rPr>
          <w:t xml:space="preserve">  A template for the cover page is included in Appendix D to this inspection manual chapter.</w:t>
        </w:r>
      </w:ins>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Executive Summary</w:t>
      </w:r>
      <w:r w:rsidR="00015559">
        <w:rPr>
          <w:sz w:val="22"/>
        </w:rPr>
        <w:t>.</w:t>
      </w:r>
      <w:r w:rsidRPr="005E5BDF">
        <w:rPr>
          <w:sz w:val="22"/>
        </w:rPr>
        <w:t xml:space="preserve"> </w:t>
      </w:r>
      <w:r w:rsidR="001B0C96">
        <w:rPr>
          <w:sz w:val="22"/>
        </w:rPr>
        <w:t xml:space="preserve"> </w:t>
      </w:r>
      <w:r w:rsidRPr="005E5BDF">
        <w:rPr>
          <w:sz w:val="22"/>
        </w:rPr>
        <w:t xml:space="preserve">The Executive Summary should include the following: </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The purpose, scope, and bases for the inspection</w:t>
      </w:r>
      <w:ins w:id="57" w:author="sxc3" w:date="2013-06-28T14:08:00Z">
        <w:r w:rsidR="00FF3C47" w:rsidRPr="005E5BDF">
          <w:rPr>
            <w:sz w:val="22"/>
          </w:rPr>
          <w:t>, and whether any ITAAC were addressed during the inspection.</w:t>
        </w:r>
      </w:ins>
    </w:p>
    <w:p w:rsidR="00333344" w:rsidRPr="005E5BDF" w:rsidRDefault="00333344" w:rsidP="003333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rPr>
      </w:pPr>
    </w:p>
    <w:p w:rsidR="00FF3C47" w:rsidRPr="005E5BDF" w:rsidRDefault="00FF3C47" w:rsidP="00FA40E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58" w:author="sxc3" w:date="2013-06-28T14:08:00Z"/>
          <w:sz w:val="22"/>
        </w:rPr>
      </w:pPr>
      <w:ins w:id="59" w:author="sxc3" w:date="2013-06-28T14:08:00Z">
        <w:r w:rsidRPr="005E5BDF">
          <w:rPr>
            <w:sz w:val="22"/>
          </w:rPr>
          <w:t>A description of the safety related activities observed during the inspection.</w:t>
        </w:r>
      </w:ins>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rPr>
      </w:pPr>
    </w:p>
    <w:p w:rsidR="00BF0D37" w:rsidRPr="005E5BDF" w:rsidRDefault="00BF0D37" w:rsidP="00FA40E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 xml:space="preserve">Recently performed inspections at the facility, including the dates of the inspection(s) (i.e., in the last five years) as applicable.  The summary should briefly describe or list recent violations, </w:t>
      </w:r>
      <w:proofErr w:type="spellStart"/>
      <w:r w:rsidRPr="005E5BDF">
        <w:rPr>
          <w:sz w:val="22"/>
        </w:rPr>
        <w:t>nonconformances</w:t>
      </w:r>
      <w:proofErr w:type="spellEnd"/>
      <w:r w:rsidRPr="005E5BDF">
        <w:rPr>
          <w:sz w:val="22"/>
        </w:rPr>
        <w:t>, or unresolved items at the vendor.</w:t>
      </w:r>
    </w:p>
    <w:p w:rsidR="00BF0D37" w:rsidRPr="005E5BDF"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The important conclusions reached by NRC as a result of the inspection.  The statements may duplicate or condense the conclusions provided in the report details</w:t>
      </w:r>
      <w:ins w:id="60" w:author="sxc3" w:date="2013-06-28T14:08:00Z">
        <w:r w:rsidR="00FF3C47" w:rsidRPr="005E5BDF">
          <w:rPr>
            <w:sz w:val="22"/>
          </w:rPr>
          <w:t>, and should include a high level description of the activities observed to reach the conclusions.</w:t>
        </w:r>
      </w:ins>
      <w:r w:rsidR="00FF3C47" w:rsidRPr="005E5BDF">
        <w:rPr>
          <w:sz w:val="22"/>
        </w:rPr>
        <w:t xml:space="preserve">  </w:t>
      </w:r>
      <w:r w:rsidRPr="005E5BDF">
        <w:rPr>
          <w:sz w:val="22"/>
        </w:rPr>
        <w:t xml:space="preserve">Not every conclusion in the inspection report needs to be repeated in the Executive Summary.  However, the conclusions stated in the cover letter, should be included.  There should never be anything in the Executive Summary </w:t>
      </w:r>
      <w:ins w:id="61" w:author="sxc3" w:date="2013-06-28T14:08:00Z">
        <w:r w:rsidR="00FF3C47" w:rsidRPr="005E5BDF">
          <w:rPr>
            <w:sz w:val="22"/>
          </w:rPr>
          <w:t>that</w:t>
        </w:r>
      </w:ins>
      <w:r w:rsidR="00FF3C47" w:rsidRPr="005E5BDF">
        <w:rPr>
          <w:sz w:val="22"/>
        </w:rPr>
        <w:t xml:space="preserve"> </w:t>
      </w:r>
      <w:r w:rsidRPr="005E5BDF">
        <w:rPr>
          <w:sz w:val="22"/>
        </w:rPr>
        <w:t>is new or different from the information provided in the report details.</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Table of Contents</w:t>
      </w:r>
      <w:r w:rsidR="00015559">
        <w:rPr>
          <w:sz w:val="22"/>
        </w:rPr>
        <w:t>.</w:t>
      </w:r>
      <w:r w:rsidR="001B0C96">
        <w:rPr>
          <w:sz w:val="22"/>
        </w:rPr>
        <w:t xml:space="preserve"> </w:t>
      </w:r>
      <w:r w:rsidRPr="005E5BDF">
        <w:rPr>
          <w:sz w:val="22"/>
        </w:rPr>
        <w:t xml:space="preserve"> For long or complicated reports (i.e., the report details section is more than 10 pages long), the report </w:t>
      </w:r>
      <w:ins w:id="62" w:author="sxc3" w:date="2013-06-28T14:08:00Z">
        <w:r w:rsidR="00FF3C47" w:rsidRPr="005E5BDF">
          <w:rPr>
            <w:sz w:val="22"/>
          </w:rPr>
          <w:t>may</w:t>
        </w:r>
      </w:ins>
      <w:r w:rsidR="00FF3C47" w:rsidRPr="005E5BDF">
        <w:rPr>
          <w:sz w:val="22"/>
        </w:rPr>
        <w:t xml:space="preserve"> </w:t>
      </w:r>
      <w:r w:rsidRPr="005E5BDF">
        <w:rPr>
          <w:sz w:val="22"/>
        </w:rPr>
        <w:t xml:space="preserve">include a table of contents.  </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Report Details</w:t>
      </w:r>
      <w:ins w:id="63" w:author="sxc3" w:date="2013-06-28T14:08:00Z">
        <w:r w:rsidRPr="005E5BDF">
          <w:rPr>
            <w:sz w:val="22"/>
          </w:rPr>
          <w:t>.</w:t>
        </w:r>
      </w:ins>
      <w:r w:rsidRPr="005E5BDF">
        <w:rPr>
          <w:sz w:val="22"/>
        </w:rPr>
        <w:t xml:space="preserve"> </w:t>
      </w:r>
      <w:r w:rsidR="001B0C96">
        <w:rPr>
          <w:sz w:val="22"/>
        </w:rPr>
        <w:t xml:space="preserve"> </w:t>
      </w:r>
      <w:r w:rsidRPr="005E5BDF">
        <w:rPr>
          <w:sz w:val="22"/>
        </w:rPr>
        <w:t xml:space="preserve">The report details describe the objective evidence </w:t>
      </w:r>
      <w:ins w:id="64" w:author="sxc3" w:date="2013-06-28T14:08:00Z">
        <w:r w:rsidR="00FF3C47" w:rsidRPr="005E5BDF">
          <w:rPr>
            <w:sz w:val="22"/>
          </w:rPr>
          <w:t>that</w:t>
        </w:r>
      </w:ins>
      <w:r w:rsidR="00FF3C47" w:rsidRPr="005E5BDF">
        <w:rPr>
          <w:sz w:val="22"/>
        </w:rPr>
        <w:t xml:space="preserve"> </w:t>
      </w:r>
      <w:r w:rsidRPr="005E5BDF">
        <w:rPr>
          <w:sz w:val="22"/>
        </w:rPr>
        <w:t xml:space="preserve">provides the basis for the inspectors’ conclusions.  Reports should be written in the past tense.  Reports should be written consistent with the guidance in NRC Editorial Style Guide (NUREG 1379.)  </w:t>
      </w:r>
      <w:ins w:id="65" w:author="sxc3" w:date="2013-06-28T14:08:00Z">
        <w:r w:rsidR="008F6036" w:rsidRPr="005E5BDF">
          <w:rPr>
            <w:sz w:val="22"/>
          </w:rPr>
          <w:t>The report details</w:t>
        </w:r>
      </w:ins>
      <w:ins w:id="66" w:author="sxc3" w:date="2013-09-20T14:31:00Z">
        <w:r w:rsidR="00DE480B">
          <w:rPr>
            <w:sz w:val="22"/>
          </w:rPr>
          <w:t xml:space="preserve"> should</w:t>
        </w:r>
      </w:ins>
      <w:ins w:id="67" w:author="sxc3" w:date="2013-06-28T14:08:00Z">
        <w:r w:rsidR="008F6036" w:rsidRPr="005E5BDF">
          <w:rPr>
            <w:sz w:val="22"/>
          </w:rPr>
          <w:t xml:space="preserve"> </w:t>
        </w:r>
      </w:ins>
      <w:r w:rsidRPr="005E5BDF">
        <w:rPr>
          <w:sz w:val="22"/>
        </w:rPr>
        <w:t>be organized into sections addressing one area of inspection (e.g., Part 21 Program, Corrective Action Program, Audits of Commercial Suppliers, etc.).  Any review of follow-up items should be included in the applicable section.  Each section will be divided into scope, observations and findings, and conclusions, as described below.</w:t>
      </w:r>
    </w:p>
    <w:p w:rsidR="00333344" w:rsidRDefault="00333344" w:rsidP="00333344">
      <w:pPr>
        <w:pStyle w:val="ListParagraph"/>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w:t>
      </w:r>
      <w:r w:rsidRPr="005E5BDF">
        <w:rPr>
          <w:sz w:val="22"/>
        </w:rPr>
        <w:tab/>
      </w:r>
      <w:r w:rsidRPr="005E5BDF">
        <w:rPr>
          <w:sz w:val="22"/>
          <w:u w:val="single"/>
        </w:rPr>
        <w:t>Inspection Scope</w:t>
      </w:r>
      <w:r w:rsidR="00015559">
        <w:rPr>
          <w:sz w:val="22"/>
        </w:rPr>
        <w:t>.</w:t>
      </w:r>
      <w:r w:rsidRPr="005E5BDF">
        <w:rPr>
          <w:sz w:val="22"/>
        </w:rPr>
        <w:t xml:space="preserve"> </w:t>
      </w:r>
      <w:r w:rsidR="001B0C96">
        <w:rPr>
          <w:sz w:val="22"/>
        </w:rPr>
        <w:t xml:space="preserve"> </w:t>
      </w:r>
      <w:r w:rsidRPr="005E5BDF">
        <w:rPr>
          <w:sz w:val="22"/>
        </w:rPr>
        <w:t xml:space="preserve">The Scope describes what was inspected, consistent with the Inspection Procedure (IP).  The narrative can be extracted from the Objectives or </w:t>
      </w:r>
      <w:r w:rsidRPr="005E5BDF">
        <w:rPr>
          <w:sz w:val="22"/>
        </w:rPr>
        <w:lastRenderedPageBreak/>
        <w:t xml:space="preserve">Requirements section of the applicable IP.  It is acceptable to state either what the inspectors did, or what the inspection accomplished.  For example, a Scope section could be phrased, “The inspectors reviewed (observed, </w:t>
      </w:r>
      <w:r w:rsidR="00865210" w:rsidRPr="00F634B7">
        <w:rPr>
          <w:color w:val="FF0000"/>
          <w:sz w:val="22"/>
          <w:u w:val="single"/>
        </w:rPr>
        <w:t>sampled</w:t>
      </w:r>
      <w:r w:rsidR="00865210">
        <w:rPr>
          <w:sz w:val="22"/>
        </w:rPr>
        <w:t xml:space="preserve">, </w:t>
      </w:r>
      <w:r w:rsidRPr="005E5BDF">
        <w:rPr>
          <w:sz w:val="22"/>
        </w:rPr>
        <w:t>evaluated</w:t>
      </w:r>
      <w:ins w:id="68" w:author="sxc3" w:date="2013-09-20T14:34:00Z">
        <w:r w:rsidR="00DE480B">
          <w:rPr>
            <w:sz w:val="22"/>
          </w:rPr>
          <w:t xml:space="preserve">, </w:t>
        </w:r>
      </w:ins>
      <w:ins w:id="69" w:author="sxc3" w:date="2013-09-20T15:44:00Z">
        <w:r w:rsidR="00C93BCF">
          <w:rPr>
            <w:sz w:val="22"/>
          </w:rPr>
          <w:t>etc.</w:t>
        </w:r>
      </w:ins>
      <w:r w:rsidRPr="005E5BDF">
        <w:rPr>
          <w:sz w:val="22"/>
        </w:rPr>
        <w:t>)...”  The Scope statements might also describe why certain items were inspected, for example, “...to determine compliance with...”</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b/>
        <w:t>When no findings are identified, the Scope section should, when relevant, include:</w:t>
      </w:r>
    </w:p>
    <w:p w:rsidR="00FB1564" w:rsidRPr="005E5BDF" w:rsidRDefault="00FB1564"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BF0D37" w:rsidRPr="005E5BDF" w:rsidRDefault="00BF0D37" w:rsidP="00FA40E0">
      <w:pPr>
        <w:numPr>
          <w:ilvl w:val="0"/>
          <w:numId w:val="4"/>
        </w:numPr>
        <w:tabs>
          <w:tab w:val="clear" w:pos="125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rPr>
      </w:pPr>
      <w:r w:rsidRPr="005E5BDF">
        <w:rPr>
          <w:sz w:val="22"/>
          <w:u w:val="single"/>
        </w:rPr>
        <w:t>How</w:t>
      </w:r>
      <w:r w:rsidRPr="005E5BDF">
        <w:rPr>
          <w:sz w:val="22"/>
        </w:rPr>
        <w:t xml:space="preserve"> the inspection was conducted (i.e., the methods of inspection)</w:t>
      </w:r>
    </w:p>
    <w:p w:rsidR="00BF0D37" w:rsidRPr="005E5BDF" w:rsidRDefault="00BF0D37" w:rsidP="00FA40E0">
      <w:pPr>
        <w:numPr>
          <w:ilvl w:val="0"/>
          <w:numId w:val="4"/>
        </w:numPr>
        <w:tabs>
          <w:tab w:val="clear" w:pos="125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rPr>
      </w:pPr>
      <w:r w:rsidRPr="005E5BDF">
        <w:rPr>
          <w:sz w:val="22"/>
          <w:u w:val="single"/>
        </w:rPr>
        <w:t>What</w:t>
      </w:r>
      <w:r w:rsidRPr="005E5BDF">
        <w:rPr>
          <w:sz w:val="22"/>
        </w:rPr>
        <w:t xml:space="preserve"> was inspected</w:t>
      </w:r>
    </w:p>
    <w:p w:rsidR="00BF0D37" w:rsidRPr="005E5BDF" w:rsidRDefault="00BF0D37" w:rsidP="00FA40E0">
      <w:pPr>
        <w:numPr>
          <w:ilvl w:val="0"/>
          <w:numId w:val="4"/>
        </w:numPr>
        <w:tabs>
          <w:tab w:val="clear" w:pos="125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rPr>
      </w:pPr>
      <w:r w:rsidRPr="005E5BDF">
        <w:rPr>
          <w:sz w:val="22"/>
          <w:u w:val="single"/>
        </w:rPr>
        <w:t>When</w:t>
      </w:r>
      <w:r w:rsidRPr="005E5BDF">
        <w:rPr>
          <w:sz w:val="22"/>
        </w:rPr>
        <w:t xml:space="preserve"> each activity was performed approximately</w:t>
      </w:r>
    </w:p>
    <w:p w:rsidR="00BF0D37" w:rsidRPr="005E5BDF" w:rsidRDefault="00BF0D37" w:rsidP="00FA40E0">
      <w:pPr>
        <w:numPr>
          <w:ilvl w:val="0"/>
          <w:numId w:val="4"/>
        </w:numPr>
        <w:tabs>
          <w:tab w:val="clear" w:pos="125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rPr>
      </w:pPr>
      <w:r w:rsidRPr="005E5BDF">
        <w:rPr>
          <w:sz w:val="22"/>
          <w:u w:val="single"/>
        </w:rPr>
        <w:t>Where</w:t>
      </w:r>
      <w:r w:rsidRPr="005E5BDF">
        <w:rPr>
          <w:sz w:val="22"/>
        </w:rPr>
        <w:t xml:space="preserve"> the inspection took place</w:t>
      </w:r>
    </w:p>
    <w:p w:rsidR="00BF0D37" w:rsidRDefault="00BF0D37" w:rsidP="00FA40E0">
      <w:pPr>
        <w:numPr>
          <w:ilvl w:val="0"/>
          <w:numId w:val="4"/>
        </w:numPr>
        <w:tabs>
          <w:tab w:val="clear" w:pos="125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rPr>
      </w:pPr>
      <w:r w:rsidRPr="005E5BDF">
        <w:rPr>
          <w:sz w:val="22"/>
        </w:rPr>
        <w:t>The criteria for determining whether the vendor or applicant was in compliance</w:t>
      </w:r>
      <w:r w:rsidR="000D2585">
        <w:rPr>
          <w:sz w:val="22"/>
        </w:rPr>
        <w:t>.</w:t>
      </w:r>
    </w:p>
    <w:p w:rsidR="000D2585" w:rsidRPr="005E5BDF" w:rsidRDefault="000D2585" w:rsidP="000D25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rPr>
      </w:pPr>
    </w:p>
    <w:p w:rsidR="00FF3C47" w:rsidRPr="005E5BDF" w:rsidRDefault="00BF0D37" w:rsidP="00FA40E0">
      <w:pPr>
        <w:widowControl/>
        <w:ind w:left="810"/>
        <w:rPr>
          <w:sz w:val="22"/>
        </w:rPr>
      </w:pPr>
      <w:r w:rsidRPr="005E5BDF">
        <w:rPr>
          <w:sz w:val="22"/>
        </w:rPr>
        <w:t>When findings are identified, much of the details listed above should only be stated in the Observations and Findings section.  The Scope section should not duplicate any portion of the Observations and Findings section.  Therefore, when findings are identified, the Scope section should be shorter.</w:t>
      </w:r>
      <w:r w:rsidR="00FF3C47" w:rsidRPr="005E5BDF">
        <w:rPr>
          <w:sz w:val="22"/>
        </w:rPr>
        <w:t xml:space="preserve"> </w:t>
      </w:r>
    </w:p>
    <w:p w:rsidR="0028299E" w:rsidRDefault="0028299E" w:rsidP="00FA40E0">
      <w:pPr>
        <w:ind w:left="720"/>
        <w:rPr>
          <w:sz w:val="22"/>
        </w:rPr>
      </w:pPr>
    </w:p>
    <w:p w:rsidR="00FF3C47" w:rsidRPr="005E5BDF" w:rsidRDefault="00865210" w:rsidP="00FA40E0">
      <w:pPr>
        <w:ind w:left="810"/>
        <w:rPr>
          <w:ins w:id="70" w:author="sxc3" w:date="2013-06-28T14:08:00Z"/>
          <w:sz w:val="22"/>
          <w:szCs w:val="22"/>
        </w:rPr>
      </w:pPr>
      <w:ins w:id="71" w:author="sxc3" w:date="2013-09-20T14:31:00Z">
        <w:r>
          <w:rPr>
            <w:sz w:val="22"/>
          </w:rPr>
          <w:t>A</w:t>
        </w:r>
      </w:ins>
      <w:ins w:id="72" w:author="sxc3" w:date="2013-06-28T14:08:00Z">
        <w:r w:rsidR="00FF3C47" w:rsidRPr="005E5BDF">
          <w:rPr>
            <w:sz w:val="22"/>
          </w:rPr>
          <w:t xml:space="preserve"> </w:t>
        </w:r>
      </w:ins>
      <w:r w:rsidRPr="00865210">
        <w:rPr>
          <w:color w:val="FF0000"/>
          <w:sz w:val="22"/>
          <w:u w:val="single"/>
        </w:rPr>
        <w:t>detailed list of the</w:t>
      </w:r>
      <w:r>
        <w:rPr>
          <w:sz w:val="22"/>
        </w:rPr>
        <w:t xml:space="preserve"> </w:t>
      </w:r>
      <w:ins w:id="73" w:author="sxc3" w:date="2013-06-28T14:08:00Z">
        <w:r w:rsidR="00FF3C47" w:rsidRPr="005E5BDF">
          <w:rPr>
            <w:sz w:val="22"/>
          </w:rPr>
          <w:t>documents reviewed for that inspection area</w:t>
        </w:r>
        <w:r w:rsidR="005B7466" w:rsidRPr="005E5BDF">
          <w:rPr>
            <w:sz w:val="22"/>
          </w:rPr>
          <w:t xml:space="preserve"> should not be included in the scope section</w:t>
        </w:r>
        <w:r w:rsidR="00FF3C47" w:rsidRPr="005E5BDF">
          <w:rPr>
            <w:sz w:val="22"/>
          </w:rPr>
          <w:t xml:space="preserve">; a list of the documents reviewed </w:t>
        </w:r>
        <w:r w:rsidR="00B64B54" w:rsidRPr="005E5BDF">
          <w:rPr>
            <w:sz w:val="22"/>
          </w:rPr>
          <w:t>should</w:t>
        </w:r>
        <w:r w:rsidR="00FF3C47" w:rsidRPr="005E5BDF">
          <w:rPr>
            <w:sz w:val="22"/>
          </w:rPr>
          <w:t xml:space="preserve"> be included in the attachment to the inspection report.  The </w:t>
        </w:r>
        <w:r w:rsidR="00B64B54" w:rsidRPr="005E5BDF">
          <w:rPr>
            <w:sz w:val="22"/>
          </w:rPr>
          <w:t xml:space="preserve">last sentence of the scope should read, </w:t>
        </w:r>
        <w:r w:rsidR="00FF3C47" w:rsidRPr="005E5BDF">
          <w:rPr>
            <w:sz w:val="22"/>
          </w:rPr>
          <w:t>“</w:t>
        </w:r>
        <w:r w:rsidR="00FF3C47" w:rsidRPr="005E5BDF">
          <w:rPr>
            <w:sz w:val="22"/>
            <w:szCs w:val="22"/>
          </w:rPr>
          <w:t>The attachment to this inspection report lists the documents reviewed by the inspectors.”</w:t>
        </w:r>
      </w:ins>
    </w:p>
    <w:p w:rsidR="005B7466" w:rsidRPr="005E5BDF" w:rsidRDefault="005B7466" w:rsidP="00FA40E0">
      <w:pPr>
        <w:ind w:left="720"/>
        <w:rPr>
          <w:sz w:val="22"/>
          <w:szCs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 xml:space="preserve">b. </w:t>
      </w:r>
      <w:r w:rsidRPr="005E5BDF">
        <w:rPr>
          <w:sz w:val="22"/>
        </w:rPr>
        <w:tab/>
      </w:r>
      <w:r w:rsidRPr="005E5BDF">
        <w:rPr>
          <w:sz w:val="22"/>
          <w:u w:val="single"/>
        </w:rPr>
        <w:t>Observations and Findings</w:t>
      </w:r>
      <w:r w:rsidR="0028299E">
        <w:rPr>
          <w:sz w:val="22"/>
        </w:rPr>
        <w:t>.</w:t>
      </w:r>
      <w:r w:rsidRPr="005E5BDF">
        <w:rPr>
          <w:sz w:val="22"/>
        </w:rPr>
        <w:t xml:space="preserve"> </w:t>
      </w:r>
      <w:r w:rsidR="001B0C96">
        <w:rPr>
          <w:sz w:val="22"/>
        </w:rPr>
        <w:t xml:space="preserve"> </w:t>
      </w:r>
      <w:r w:rsidRPr="005E5BDF">
        <w:rPr>
          <w:sz w:val="22"/>
        </w:rPr>
        <w:t xml:space="preserve">As used in this Inspection Manual Chapter, the term "observation" refers to a fact; </w:t>
      </w:r>
      <w:ins w:id="74" w:author="sxc3" w:date="2013-06-28T14:08:00Z">
        <w:r w:rsidR="0075310D" w:rsidRPr="005E5BDF">
          <w:rPr>
            <w:sz w:val="22"/>
          </w:rPr>
          <w:t xml:space="preserve">or </w:t>
        </w:r>
      </w:ins>
      <w:r w:rsidRPr="005E5BDF">
        <w:rPr>
          <w:sz w:val="22"/>
        </w:rPr>
        <w:t>any detail noted during an inspection.  Observations must be objective and will not consult, praise, or criticize a vendor.  The observations and findings should be consistent with the scope.  For example, if the scope was to review corrective action records, the observations and findings should not discuss problems with receipt inspection records.</w:t>
      </w: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sz w:val="22"/>
        </w:rPr>
      </w:pPr>
    </w:p>
    <w:p w:rsidR="00DE480B" w:rsidRPr="005E5BDF" w:rsidRDefault="00DE480B" w:rsidP="00DE480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75" w:author="sxc3" w:date="2013-09-20T14:35:00Z"/>
          <w:sz w:val="22"/>
        </w:rPr>
      </w:pPr>
      <w:ins w:id="76" w:author="sxc3" w:date="2013-09-20T14:35:00Z">
        <w:r w:rsidRPr="005E5BDF">
          <w:rPr>
            <w:sz w:val="22"/>
          </w:rPr>
          <w:t>The Observations and Findings section should not duplicate any portion of the Scope section.  Therefore, when findings are not identified, the Observations and Findings section should</w:t>
        </w:r>
        <w:r>
          <w:rPr>
            <w:color w:val="FF0000"/>
            <w:sz w:val="22"/>
          </w:rPr>
          <w:t xml:space="preserve"> state, “No findings of significance were identified</w:t>
        </w:r>
        <w:r w:rsidRPr="005E5BDF">
          <w:rPr>
            <w:sz w:val="22"/>
          </w:rPr>
          <w:t>.</w:t>
        </w:r>
        <w:r>
          <w:rPr>
            <w:sz w:val="22"/>
          </w:rPr>
          <w:t>”</w:t>
        </w:r>
      </w:ins>
    </w:p>
    <w:p w:rsidR="00DE480B" w:rsidRPr="005E5BDF" w:rsidRDefault="00DE480B" w:rsidP="00DE480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ins w:id="77" w:author="sxc3" w:date="2013-09-20T14:35:00Z"/>
          <w:sz w:val="22"/>
        </w:rPr>
      </w:pPr>
    </w:p>
    <w:p w:rsidR="00BF0D37" w:rsidRPr="005E5BDF" w:rsidRDefault="00DE480B"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ins w:id="78" w:author="sxc3" w:date="2013-09-20T14:36:00Z">
        <w:r>
          <w:rPr>
            <w:sz w:val="22"/>
          </w:rPr>
          <w:t>When findings are identified, o</w:t>
        </w:r>
      </w:ins>
      <w:r w:rsidR="00BF0D37" w:rsidRPr="005E5BDF">
        <w:rPr>
          <w:sz w:val="22"/>
        </w:rPr>
        <w:t xml:space="preserve">bservations and findings will be </w:t>
      </w:r>
      <w:ins w:id="79" w:author="sxc3" w:date="2013-09-24T08:50:00Z">
        <w:r w:rsidR="00677C34">
          <w:rPr>
            <w:sz w:val="22"/>
          </w:rPr>
          <w:t>described in a</w:t>
        </w:r>
      </w:ins>
      <w:ins w:id="80" w:author="sxc3" w:date="2013-09-24T08:51:00Z">
        <w:r w:rsidR="00677C34">
          <w:rPr>
            <w:sz w:val="22"/>
          </w:rPr>
          <w:t xml:space="preserve"> clear</w:t>
        </w:r>
      </w:ins>
      <w:ins w:id="81" w:author="sxc3" w:date="2013-09-24T08:50:00Z">
        <w:r w:rsidR="00677C34">
          <w:rPr>
            <w:sz w:val="22"/>
          </w:rPr>
          <w:t xml:space="preserve"> manner and be </w:t>
        </w:r>
      </w:ins>
      <w:r w:rsidR="00BF0D37" w:rsidRPr="005E5BDF">
        <w:rPr>
          <w:sz w:val="22"/>
        </w:rPr>
        <w:t>sufficiently detailed to describe what was observed or found.  The observations will describe the inspectors’ conclusions and not repeat the activities identified in the scope.  “The inspectors reviewed</w:t>
      </w:r>
      <w:ins w:id="82" w:author="sxc3" w:date="2013-09-20T15:38:00Z">
        <w:r w:rsidR="00F634B7">
          <w:rPr>
            <w:sz w:val="22"/>
          </w:rPr>
          <w:t xml:space="preserve"> …</w:t>
        </w:r>
      </w:ins>
      <w:r w:rsidR="00BF0D37" w:rsidRPr="005E5BDF">
        <w:rPr>
          <w:sz w:val="22"/>
        </w:rPr>
        <w:t xml:space="preserve">” is a Scope statement.  “The inspectors noted (verified, </w:t>
      </w:r>
      <w:ins w:id="83" w:author="sxc3" w:date="2013-09-20T14:36:00Z">
        <w:r>
          <w:rPr>
            <w:sz w:val="22"/>
          </w:rPr>
          <w:t xml:space="preserve">identified, </w:t>
        </w:r>
      </w:ins>
      <w:ins w:id="84" w:author="sxc3" w:date="2013-09-20T14:34:00Z">
        <w:r>
          <w:rPr>
            <w:sz w:val="22"/>
          </w:rPr>
          <w:t>observed</w:t>
        </w:r>
      </w:ins>
      <w:r w:rsidR="00BF0D37" w:rsidRPr="005E5BDF">
        <w:rPr>
          <w:sz w:val="22"/>
        </w:rPr>
        <w:t>, etc.)</w:t>
      </w:r>
      <w:ins w:id="85" w:author="sxc3" w:date="2013-09-20T15:38:00Z">
        <w:r w:rsidR="00F634B7">
          <w:rPr>
            <w:sz w:val="22"/>
          </w:rPr>
          <w:t xml:space="preserve"> …</w:t>
        </w:r>
      </w:ins>
      <w:r w:rsidR="00BF0D37" w:rsidRPr="005E5BDF">
        <w:rPr>
          <w:sz w:val="22"/>
        </w:rPr>
        <w:t>” is the inspector’s observation.</w:t>
      </w:r>
    </w:p>
    <w:p w:rsidR="00ED35C3" w:rsidRPr="005E5BDF" w:rsidRDefault="00ED35C3"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 xml:space="preserve">The inspector should </w:t>
      </w:r>
      <w:ins w:id="86" w:author="sxc3" w:date="2013-09-24T08:55:00Z">
        <w:r w:rsidR="00C56DCD">
          <w:rPr>
            <w:sz w:val="22"/>
          </w:rPr>
          <w:t xml:space="preserve">explicitly </w:t>
        </w:r>
      </w:ins>
      <w:r w:rsidRPr="005E5BDF">
        <w:rPr>
          <w:sz w:val="22"/>
        </w:rPr>
        <w:t xml:space="preserve">say what was observed or found.  The inspector should not make uncertain statements such as “The vendor’s QA records control program </w:t>
      </w:r>
      <w:ins w:id="87" w:author="sxc3" w:date="2013-09-20T14:37:00Z">
        <w:r w:rsidR="00DE480B">
          <w:rPr>
            <w:sz w:val="22"/>
          </w:rPr>
          <w:t xml:space="preserve">did not </w:t>
        </w:r>
      </w:ins>
      <w:r w:rsidRPr="005E5BDF">
        <w:rPr>
          <w:sz w:val="22"/>
        </w:rPr>
        <w:t>appear to meet the requirements.”</w:t>
      </w:r>
    </w:p>
    <w:p w:rsidR="00FF3C47" w:rsidRPr="005E5BDF" w:rsidRDefault="00FF3C4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 xml:space="preserve">For violations, apparent violations, and </w:t>
      </w:r>
      <w:proofErr w:type="spellStart"/>
      <w:r w:rsidRPr="005E5BDF">
        <w:rPr>
          <w:sz w:val="22"/>
        </w:rPr>
        <w:t>nonconformances</w:t>
      </w:r>
      <w:proofErr w:type="spellEnd"/>
      <w:r w:rsidRPr="005E5BDF">
        <w:rPr>
          <w:sz w:val="22"/>
        </w:rPr>
        <w:t xml:space="preserve">, the report will include sufficient detail to describe the requirement and how it was not met.  This should </w:t>
      </w:r>
      <w:r w:rsidRPr="005E5BDF">
        <w:rPr>
          <w:sz w:val="22"/>
        </w:rPr>
        <w:lastRenderedPageBreak/>
        <w:t xml:space="preserve">include at least two statements.  The first one should define the requirement, including the regulation.  The second should describe the circumstances of the violation, including the date(s) of the </w:t>
      </w:r>
      <w:ins w:id="88" w:author="sxc3" w:date="2013-06-28T14:08:00Z">
        <w:r w:rsidR="008365DA" w:rsidRPr="005E5BDF">
          <w:rPr>
            <w:sz w:val="22"/>
          </w:rPr>
          <w:t>finding</w:t>
        </w:r>
      </w:ins>
      <w:r w:rsidRPr="005E5BDF">
        <w:rPr>
          <w:sz w:val="22"/>
        </w:rPr>
        <w:t xml:space="preserve"> and the facts necessary to demonstrate that the requirement was not met.  Actual or potential safety consequences should be described to support the significance of the </w:t>
      </w:r>
      <w:ins w:id="89" w:author="sxc3" w:date="2013-06-28T14:08:00Z">
        <w:r w:rsidR="008365DA" w:rsidRPr="005E5BDF">
          <w:rPr>
            <w:sz w:val="22"/>
          </w:rPr>
          <w:t>finding</w:t>
        </w:r>
        <w:r w:rsidRPr="005E5BDF">
          <w:rPr>
            <w:sz w:val="22"/>
          </w:rPr>
          <w:t xml:space="preserve">.  </w:t>
        </w:r>
      </w:ins>
      <w:ins w:id="90" w:author="sxc3" w:date="2013-09-20T14:38:00Z">
        <w:r w:rsidR="00677C34">
          <w:rPr>
            <w:sz w:val="22"/>
          </w:rPr>
          <w:t>The inspect</w:t>
        </w:r>
      </w:ins>
      <w:ins w:id="91" w:author="sxc3" w:date="2013-09-24T08:52:00Z">
        <w:r w:rsidR="00677C34">
          <w:rPr>
            <w:sz w:val="22"/>
          </w:rPr>
          <w:t>ion report</w:t>
        </w:r>
      </w:ins>
      <w:ins w:id="92" w:author="sxc3" w:date="2013-09-20T14:38:00Z">
        <w:r w:rsidR="00677C34">
          <w:rPr>
            <w:sz w:val="22"/>
          </w:rPr>
          <w:t xml:space="preserve"> should describe</w:t>
        </w:r>
        <w:r w:rsidR="00DE480B">
          <w:rPr>
            <w:sz w:val="22"/>
          </w:rPr>
          <w:t xml:space="preserve"> if the item was shipped, if there is any impact to the operating or new reactor fleet, or </w:t>
        </w:r>
      </w:ins>
      <w:ins w:id="93" w:author="sxc3" w:date="2013-09-24T08:56:00Z">
        <w:r w:rsidR="00C56DCD">
          <w:rPr>
            <w:sz w:val="22"/>
          </w:rPr>
          <w:t xml:space="preserve">if there is an impact </w:t>
        </w:r>
      </w:ins>
      <w:ins w:id="94" w:author="sxc3" w:date="2013-09-20T14:38:00Z">
        <w:r w:rsidR="00DE480B">
          <w:rPr>
            <w:sz w:val="22"/>
          </w:rPr>
          <w:t xml:space="preserve">to any ITAAC.  </w:t>
        </w:r>
      </w:ins>
      <w:ins w:id="95" w:author="sxc3" w:date="2013-06-28T14:08:00Z">
        <w:r w:rsidR="005B7466" w:rsidRPr="005E5BDF">
          <w:rPr>
            <w:sz w:val="22"/>
          </w:rPr>
          <w:t>Significant or potentially significant findings may merit more discussion.</w:t>
        </w:r>
      </w:ins>
      <w:r w:rsidR="000D2585">
        <w:rPr>
          <w:sz w:val="22"/>
        </w:rPr>
        <w:t xml:space="preserve"> </w:t>
      </w:r>
      <w:r w:rsidR="005B7466" w:rsidRPr="005E5BDF">
        <w:rPr>
          <w:sz w:val="22"/>
        </w:rPr>
        <w:t xml:space="preserve"> </w:t>
      </w:r>
      <w:r w:rsidRPr="005E5BDF">
        <w:rPr>
          <w:sz w:val="22"/>
        </w:rPr>
        <w:t xml:space="preserve">Corrective action taken or planned, response by the vendor, root cause, management involvement, and whether the </w:t>
      </w:r>
      <w:ins w:id="96" w:author="sxc3" w:date="2013-08-22T15:42:00Z">
        <w:r w:rsidR="00D47F3D" w:rsidRPr="005E5BDF">
          <w:rPr>
            <w:sz w:val="22"/>
          </w:rPr>
          <w:t xml:space="preserve">finding </w:t>
        </w:r>
      </w:ins>
      <w:r w:rsidRPr="005E5BDF">
        <w:rPr>
          <w:sz w:val="22"/>
        </w:rPr>
        <w:t>was isolated or programmatic may also be included to fully describe the violation or nonconformance.</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Findings that may have generic implications should include details such as the supplier’s name, manufacturer’s name, model number, specifications, and other pertinent technical data.</w:t>
      </w:r>
    </w:p>
    <w:p w:rsidR="00772238" w:rsidRPr="005E5BDF" w:rsidRDefault="00772238"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F3C47" w:rsidRDefault="00BF0D37" w:rsidP="0028299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The inspection report must not lead a reader to conclude that the inspection was the result of an allegation or that an Office of Investigations (OI) investigation is possible.  Observations and findings in response to an allegation must contain enough information to adequately address the allegation concerns.  For findings referred to OI, the report should contain only relevant factual information collected during the inspection.  Any reports containing material related to an ongoing investigation shall be provided to OI for review before being issued.</w:t>
      </w:r>
    </w:p>
    <w:p w:rsidR="0028299E" w:rsidRDefault="0028299E" w:rsidP="0028299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p>
    <w:p w:rsidR="00FF3C47" w:rsidRPr="005E5BDF" w:rsidRDefault="00FF3C4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97" w:author="sxc3" w:date="2013-06-28T14:08:00Z"/>
          <w:sz w:val="22"/>
        </w:rPr>
      </w:pPr>
      <w:ins w:id="98" w:author="sxc3" w:date="2013-06-28T14:08:00Z">
        <w:r w:rsidRPr="005E5BDF">
          <w:rPr>
            <w:sz w:val="22"/>
          </w:rPr>
          <w:t>Findings of minor significance should not be documented in the report unless they are needed to support an allegation, investigation, or a licensing decision.</w:t>
        </w:r>
      </w:ins>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rStyle w:val="StyleLevel2Left0UnderlineChar"/>
          <w:sz w:val="22"/>
          <w:u w:val="none"/>
        </w:rPr>
        <w:t>c.</w:t>
      </w:r>
      <w:r w:rsidRPr="005E5BDF">
        <w:rPr>
          <w:rStyle w:val="StyleLevel2Left0UnderlineChar"/>
          <w:sz w:val="22"/>
          <w:u w:val="none"/>
        </w:rPr>
        <w:tab/>
      </w:r>
      <w:r w:rsidRPr="005E5BDF">
        <w:rPr>
          <w:rStyle w:val="StyleLevel2Left0UnderlineChar"/>
          <w:sz w:val="22"/>
        </w:rPr>
        <w:t>Conclusions</w:t>
      </w:r>
      <w:r w:rsidR="0028299E">
        <w:rPr>
          <w:sz w:val="22"/>
        </w:rPr>
        <w:t>.</w:t>
      </w:r>
      <w:r w:rsidRPr="005E5BDF">
        <w:rPr>
          <w:sz w:val="22"/>
        </w:rPr>
        <w:t xml:space="preserve"> </w:t>
      </w:r>
      <w:r w:rsidR="001B0C96">
        <w:rPr>
          <w:sz w:val="22"/>
        </w:rPr>
        <w:t xml:space="preserve"> </w:t>
      </w:r>
      <w:r w:rsidRPr="005E5BDF">
        <w:rPr>
          <w:sz w:val="22"/>
        </w:rPr>
        <w:t>Conclusions summarize the vendor compliance in the area inspected.  All conclusions must be supported by the observations and findings.  If findings were identified, a short summary of each violation, apparent violation, or nonconformance should be included with its associated tracking number.  If the</w:t>
      </w:r>
      <w:r w:rsidR="00D95320" w:rsidRPr="005E5BDF">
        <w:rPr>
          <w:sz w:val="22"/>
        </w:rPr>
        <w:t xml:space="preserve"> i</w:t>
      </w:r>
      <w:r w:rsidRPr="005E5BDF">
        <w:rPr>
          <w:sz w:val="22"/>
        </w:rPr>
        <w:t>nspector identifies no findings during an inspection, the report should state “No findings of significance were identified.”</w:t>
      </w:r>
    </w:p>
    <w:p w:rsidR="00ED35C3" w:rsidRDefault="00ED35C3"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r w:rsidRPr="005E5BDF">
        <w:rPr>
          <w:sz w:val="22"/>
          <w:u w:val="single"/>
        </w:rPr>
        <w:t>Exit Meeting Summary</w:t>
      </w:r>
      <w:r w:rsidR="0028299E">
        <w:rPr>
          <w:sz w:val="22"/>
        </w:rPr>
        <w:t xml:space="preserve">. </w:t>
      </w:r>
      <w:r w:rsidR="001B0C96">
        <w:rPr>
          <w:sz w:val="22"/>
        </w:rPr>
        <w:t xml:space="preserve"> </w:t>
      </w:r>
      <w:r w:rsidRPr="005E5BDF">
        <w:rPr>
          <w:sz w:val="22"/>
        </w:rPr>
        <w:t>The final section of the inspection report should briefly summarize the exit meeting and include the date of the meeting and the name and title of the most senior vendor manager in attendance.  If the inspectors conduct subsequent exit meetings, the summary should include the relevant information for each exit meeting.</w:t>
      </w:r>
    </w:p>
    <w:p w:rsidR="00ED35C3" w:rsidRPr="005E5BDF" w:rsidRDefault="00ED35C3" w:rsidP="00ED35C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w:t>
      </w:r>
      <w:r w:rsidRPr="005E5BDF">
        <w:rPr>
          <w:sz w:val="22"/>
        </w:rPr>
        <w:tab/>
      </w:r>
      <w:r w:rsidRPr="005E5BDF">
        <w:rPr>
          <w:sz w:val="22"/>
          <w:u w:val="single"/>
        </w:rPr>
        <w:t>Absence of Proprietary Information.</w:t>
      </w:r>
      <w:r w:rsidR="0028299E">
        <w:rPr>
          <w:sz w:val="22"/>
        </w:rPr>
        <w:t xml:space="preserve"> </w:t>
      </w:r>
      <w:r w:rsidR="001B0C96">
        <w:rPr>
          <w:sz w:val="22"/>
        </w:rPr>
        <w:t xml:space="preserve"> </w:t>
      </w:r>
      <w:r w:rsidRPr="005E5BDF">
        <w:rPr>
          <w:sz w:val="22"/>
        </w:rPr>
        <w:t>At the exit meeting, the inspectors will verify whether the vendor considers any materials provided to or reviewed by the inspectors to be proprietary.  If the vendor did not identify any material as proprietary, include a sentence to that effect.  If the report includes proprietary information, refer to Inspection Manual Chapter 0620, “Inspection Documents and Records.”</w:t>
      </w:r>
    </w:p>
    <w:p w:rsidR="002677ED" w:rsidRPr="005E5BDF" w:rsidRDefault="002677ED"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806"/>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NOTE:</w:t>
      </w:r>
      <w:r w:rsidR="00FB1564">
        <w:rPr>
          <w:sz w:val="22"/>
        </w:rPr>
        <w:t xml:space="preserve"> </w:t>
      </w:r>
      <w:r w:rsidRPr="005E5BDF">
        <w:rPr>
          <w:sz w:val="22"/>
        </w:rPr>
        <w:t xml:space="preserve"> When an inspection report is likely to involve proprietary information (i.e., given the technical area or other considerations of inspection scope), handling of proprietary information should be discussed at the entrance meeting.</w:t>
      </w:r>
    </w:p>
    <w:p w:rsidR="006F7B35" w:rsidRDefault="006F7B35"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6F7B35" w:rsidRDefault="006F7B35"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b.</w:t>
      </w:r>
      <w:r w:rsidRPr="005E5BDF">
        <w:rPr>
          <w:sz w:val="22"/>
        </w:rPr>
        <w:tab/>
      </w:r>
      <w:r w:rsidRPr="005E5BDF">
        <w:rPr>
          <w:sz w:val="22"/>
          <w:u w:val="single"/>
        </w:rPr>
        <w:t>Subsequent Contacts or Changes in NRC Position</w:t>
      </w:r>
      <w:r w:rsidR="0028299E">
        <w:rPr>
          <w:sz w:val="22"/>
        </w:rPr>
        <w:t>.</w:t>
      </w:r>
      <w:r w:rsidR="001B0C96">
        <w:rPr>
          <w:sz w:val="22"/>
        </w:rPr>
        <w:t xml:space="preserve"> </w:t>
      </w:r>
      <w:r w:rsidRPr="005E5BDF">
        <w:rPr>
          <w:sz w:val="22"/>
        </w:rPr>
        <w:t xml:space="preserve"> If the NRC's position on an inspection changes after the exit meeting</w:t>
      </w:r>
      <w:r w:rsidR="005A0C1A" w:rsidRPr="005E5BDF">
        <w:rPr>
          <w:sz w:val="22"/>
        </w:rPr>
        <w:t xml:space="preserve"> (i.e., an additional finding is identified that was not discussed at the exit meeting)</w:t>
      </w:r>
      <w:r w:rsidRPr="005E5BDF">
        <w:rPr>
          <w:sz w:val="22"/>
        </w:rPr>
        <w:t xml:space="preserve">, the </w:t>
      </w:r>
      <w:r w:rsidR="005A0C1A" w:rsidRPr="005E5BDF">
        <w:rPr>
          <w:sz w:val="22"/>
        </w:rPr>
        <w:t xml:space="preserve">NRC </w:t>
      </w:r>
      <w:r w:rsidRPr="005E5BDF">
        <w:rPr>
          <w:sz w:val="22"/>
        </w:rPr>
        <w:t>will conduct an additional exit meeting to discuss that change with the vendor</w:t>
      </w:r>
      <w:r w:rsidR="005B30E2" w:rsidRPr="005E5BDF">
        <w:rPr>
          <w:sz w:val="22"/>
        </w:rPr>
        <w:t>, applicant, or licensee</w:t>
      </w:r>
      <w:r w:rsidRPr="005E5BDF">
        <w:rPr>
          <w:sz w:val="22"/>
        </w:rPr>
        <w:t xml:space="preserve">.  </w:t>
      </w:r>
      <w:r w:rsidR="00C34D24" w:rsidRPr="005E5BDF">
        <w:rPr>
          <w:sz w:val="22"/>
        </w:rPr>
        <w:t xml:space="preserve">This additional exit meeting may be satisfied via a phone call with management personnel at the vendor, applicant, or licensee facility.  </w:t>
      </w:r>
      <w:r w:rsidRPr="005E5BDF">
        <w:rPr>
          <w:sz w:val="22"/>
        </w:rPr>
        <w:t xml:space="preserve">Inspectors will document additional exit meetings in the inspection report. </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 xml:space="preserve">c. </w:t>
      </w:r>
      <w:r w:rsidRPr="005E5BDF">
        <w:rPr>
          <w:sz w:val="22"/>
        </w:rPr>
        <w:tab/>
      </w:r>
      <w:r w:rsidRPr="005E5BDF">
        <w:rPr>
          <w:sz w:val="22"/>
          <w:u w:val="single"/>
        </w:rPr>
        <w:t>Characterization of Vendor, Applicant, or Licensee Response.</w:t>
      </w:r>
      <w:r w:rsidR="001B0C96">
        <w:rPr>
          <w:sz w:val="22"/>
          <w:u w:val="single"/>
        </w:rPr>
        <w:t xml:space="preserve"> </w:t>
      </w:r>
      <w:r w:rsidRPr="005E5BDF">
        <w:rPr>
          <w:sz w:val="22"/>
        </w:rPr>
        <w:t xml:space="preserve"> Inspectors will not characterize a vendor’s, </w:t>
      </w:r>
      <w:proofErr w:type="gramStart"/>
      <w:r w:rsidRPr="005E5BDF">
        <w:rPr>
          <w:sz w:val="22"/>
        </w:rPr>
        <w:t>applicant’s</w:t>
      </w:r>
      <w:proofErr w:type="gramEnd"/>
      <w:r w:rsidRPr="005E5BDF">
        <w:rPr>
          <w:sz w:val="22"/>
        </w:rPr>
        <w:t>, or licensee’s exit meeting response.  If the entity inspected disagrees with an inspection finding, this position may be characterized by the entity in its formal response.</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 xml:space="preserve">d. </w:t>
      </w:r>
      <w:r w:rsidRPr="005E5BDF">
        <w:rPr>
          <w:sz w:val="22"/>
        </w:rPr>
        <w:tab/>
      </w:r>
      <w:r w:rsidRPr="005E5BDF">
        <w:rPr>
          <w:sz w:val="22"/>
          <w:u w:val="single"/>
        </w:rPr>
        <w:t>Oral Statements and Regulatory Commitments.</w:t>
      </w:r>
      <w:r w:rsidR="001B0C96" w:rsidRPr="001B0C96">
        <w:rPr>
          <w:sz w:val="22"/>
        </w:rPr>
        <w:t xml:space="preserve"> </w:t>
      </w:r>
      <w:r w:rsidR="0028299E">
        <w:rPr>
          <w:sz w:val="22"/>
        </w:rPr>
        <w:t xml:space="preserve"> </w:t>
      </w:r>
      <w:r w:rsidRPr="005E5BDF">
        <w:rPr>
          <w:sz w:val="22"/>
        </w:rPr>
        <w:t>Inspectors will not attempt to characterize or interpret any oral statements the vendor makes at any time during the inspection as a commitment.</w:t>
      </w:r>
    </w:p>
    <w:p w:rsidR="00772238" w:rsidRPr="005E5BDF" w:rsidRDefault="00772238"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Because regulatory commitments are sensitive, the inspector should ensure that any reporting of licensee statements are paraphrased accurately and contain appropriate reference to any applicable licensee document.</w:t>
      </w:r>
    </w:p>
    <w:p w:rsidR="00556E15" w:rsidRPr="005E5BDF" w:rsidRDefault="00556E15"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Report Attachments</w:t>
      </w:r>
      <w:r w:rsidR="0028299E">
        <w:rPr>
          <w:sz w:val="22"/>
        </w:rPr>
        <w:t>.</w:t>
      </w:r>
      <w:r w:rsidRPr="005E5BDF">
        <w:rPr>
          <w:sz w:val="22"/>
        </w:rPr>
        <w:t xml:space="preserve"> </w:t>
      </w:r>
      <w:r w:rsidR="001B0C96">
        <w:rPr>
          <w:sz w:val="22"/>
        </w:rPr>
        <w:t xml:space="preserve"> </w:t>
      </w:r>
      <w:r w:rsidRPr="005E5BDF">
        <w:rPr>
          <w:sz w:val="22"/>
        </w:rPr>
        <w:t>The attachments discussed below are included at the end of the inspection report, if applicable.  The attachments may be combined into a single attachment entitled "</w:t>
      </w:r>
      <w:ins w:id="99" w:author="sxc3" w:date="2013-06-28T14:08:00Z">
        <w:r w:rsidR="00B64B54" w:rsidRPr="005E5BDF">
          <w:rPr>
            <w:sz w:val="22"/>
          </w:rPr>
          <w:t>Attachment</w:t>
        </w:r>
      </w:ins>
      <w:r w:rsidRPr="005E5BDF">
        <w:rPr>
          <w:sz w:val="22"/>
        </w:rPr>
        <w:t>."</w:t>
      </w: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ED35C3" w:rsidRPr="005572DB" w:rsidRDefault="00CE3781" w:rsidP="005572DB">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450"/>
        <w:rPr>
          <w:sz w:val="22"/>
        </w:rPr>
      </w:pPr>
      <w:r w:rsidRPr="005572DB">
        <w:rPr>
          <w:sz w:val="22"/>
          <w:u w:val="single"/>
        </w:rPr>
        <w:t>Entrance/Exit Meeting Attendees</w:t>
      </w:r>
      <w:r w:rsidR="00D95320" w:rsidRPr="005572DB">
        <w:rPr>
          <w:sz w:val="22"/>
          <w:u w:val="single"/>
        </w:rPr>
        <w:t xml:space="preserve"> </w:t>
      </w:r>
      <w:ins w:id="100" w:author="sxc3" w:date="2013-06-28T14:08:00Z">
        <w:r w:rsidR="00D95320" w:rsidRPr="005572DB">
          <w:rPr>
            <w:sz w:val="22"/>
            <w:u w:val="single"/>
          </w:rPr>
          <w:t>and Key Points of Contact</w:t>
        </w:r>
        <w:r w:rsidRPr="005572DB">
          <w:rPr>
            <w:sz w:val="22"/>
          </w:rPr>
          <w:t>.</w:t>
        </w:r>
      </w:ins>
      <w:r w:rsidR="0028299E" w:rsidRPr="005572DB">
        <w:rPr>
          <w:sz w:val="22"/>
        </w:rPr>
        <w:t xml:space="preserve"> </w:t>
      </w:r>
      <w:r w:rsidR="001B0C96">
        <w:rPr>
          <w:sz w:val="22"/>
        </w:rPr>
        <w:t xml:space="preserve"> </w:t>
      </w:r>
      <w:r w:rsidRPr="005572DB">
        <w:rPr>
          <w:sz w:val="22"/>
        </w:rPr>
        <w:t xml:space="preserve">A list of personnel who attended the entrance and exit meetings </w:t>
      </w:r>
      <w:ins w:id="101" w:author="sxc3" w:date="2013-06-28T14:08:00Z">
        <w:r w:rsidR="00D95320" w:rsidRPr="005572DB">
          <w:rPr>
            <w:sz w:val="22"/>
          </w:rPr>
          <w:t>sh</w:t>
        </w:r>
        <w:r w:rsidR="008365DA" w:rsidRPr="005572DB">
          <w:rPr>
            <w:sz w:val="22"/>
          </w:rPr>
          <w:t>all</w:t>
        </w:r>
      </w:ins>
      <w:r w:rsidR="00D95320" w:rsidRPr="005572DB">
        <w:rPr>
          <w:sz w:val="22"/>
        </w:rPr>
        <w:t xml:space="preserve"> </w:t>
      </w:r>
      <w:r w:rsidRPr="005572DB">
        <w:rPr>
          <w:sz w:val="22"/>
        </w:rPr>
        <w:t>be included in the report attachments.  This list</w:t>
      </w:r>
      <w:r w:rsidR="00D95320" w:rsidRPr="005572DB">
        <w:rPr>
          <w:sz w:val="22"/>
        </w:rPr>
        <w:t xml:space="preserve"> </w:t>
      </w:r>
      <w:r w:rsidRPr="005572DB">
        <w:rPr>
          <w:sz w:val="22"/>
        </w:rPr>
        <w:t>should include the name and title/affiliation of persons attending the meetings and an indication of whether they attended the entrance and/or exit meetings.</w:t>
      </w:r>
      <w:ins w:id="102" w:author="sxc3" w:date="2013-06-28T14:08:00Z">
        <w:r w:rsidR="0009692D" w:rsidRPr="005572DB">
          <w:rPr>
            <w:sz w:val="22"/>
          </w:rPr>
          <w:t xml:space="preserve">  </w:t>
        </w:r>
        <w:r w:rsidR="00702D32" w:rsidRPr="005572DB">
          <w:rPr>
            <w:sz w:val="22"/>
          </w:rPr>
          <w:t xml:space="preserve">It </w:t>
        </w:r>
        <w:r w:rsidR="008365DA" w:rsidRPr="005572DB">
          <w:rPr>
            <w:sz w:val="22"/>
          </w:rPr>
          <w:t>will</w:t>
        </w:r>
        <w:r w:rsidR="00D95320" w:rsidRPr="005572DB">
          <w:rPr>
            <w:sz w:val="22"/>
          </w:rPr>
          <w:t xml:space="preserve"> also</w:t>
        </w:r>
      </w:ins>
      <w:r w:rsidR="00D95320" w:rsidRPr="005572DB">
        <w:rPr>
          <w:sz w:val="22"/>
        </w:rPr>
        <w:t xml:space="preserve"> </w:t>
      </w:r>
      <w:r w:rsidR="00BF0D37" w:rsidRPr="005572DB">
        <w:rPr>
          <w:sz w:val="22"/>
        </w:rPr>
        <w:t>list, by name and title, those individuals who provided relevant information or were key points of contact during the inspection (except in cases where there is a need to protect t</w:t>
      </w:r>
      <w:r w:rsidR="00ED35C3" w:rsidRPr="005572DB">
        <w:rPr>
          <w:sz w:val="22"/>
        </w:rPr>
        <w:t>he identity of an individual).</w:t>
      </w:r>
    </w:p>
    <w:p w:rsidR="005572DB" w:rsidRPr="005572DB" w:rsidRDefault="005572DB" w:rsidP="005572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ED35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sz w:val="22"/>
        </w:rPr>
      </w:pPr>
      <w:r w:rsidRPr="005E5BDF">
        <w:rPr>
          <w:sz w:val="22"/>
        </w:rPr>
        <w:t>The list should not be exhaustive but should identify those individuals who provided information related to developing and understanding findings.  The list should include the most senior manager present at the exit meeting and NRC technical personnel who were involved in the inspection, if they are not listed as inspectors on the cover page.</w:t>
      </w:r>
    </w:p>
    <w:p w:rsidR="00DE480B" w:rsidRDefault="00DE480B"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FF3C47" w:rsidRPr="005E5BDF" w:rsidRDefault="00D95320"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03" w:author="sxc3" w:date="2013-06-28T14:08:00Z"/>
          <w:sz w:val="22"/>
        </w:rPr>
      </w:pPr>
      <w:r w:rsidRPr="005E5BDF">
        <w:rPr>
          <w:sz w:val="22"/>
        </w:rPr>
        <w:t>b</w:t>
      </w:r>
      <w:r w:rsidR="00BF0D37" w:rsidRPr="005E5BDF">
        <w:rPr>
          <w:sz w:val="22"/>
        </w:rPr>
        <w:t>.</w:t>
      </w:r>
      <w:r w:rsidR="00BF0D37" w:rsidRPr="005E5BDF">
        <w:rPr>
          <w:sz w:val="22"/>
        </w:rPr>
        <w:tab/>
      </w:r>
      <w:r w:rsidR="00BF0D37" w:rsidRPr="005E5BDF">
        <w:rPr>
          <w:sz w:val="22"/>
          <w:u w:val="single"/>
        </w:rPr>
        <w:t>List of Items Opened, Closed, and Discussed.</w:t>
      </w:r>
      <w:r w:rsidR="00BF0D37" w:rsidRPr="005E5BDF">
        <w:rPr>
          <w:sz w:val="22"/>
        </w:rPr>
        <w:t xml:space="preserve"> </w:t>
      </w:r>
      <w:r w:rsidR="001B0C96">
        <w:rPr>
          <w:sz w:val="22"/>
        </w:rPr>
        <w:t xml:space="preserve"> </w:t>
      </w:r>
      <w:r w:rsidR="00C93BCF" w:rsidRPr="005E5BDF">
        <w:rPr>
          <w:sz w:val="22"/>
        </w:rPr>
        <w:t xml:space="preserve">The report </w:t>
      </w:r>
      <w:ins w:id="104" w:author="sxc3" w:date="2013-06-28T14:08:00Z">
        <w:r w:rsidR="00C93BCF" w:rsidRPr="005E5BDF">
          <w:rPr>
            <w:sz w:val="22"/>
          </w:rPr>
          <w:t>shall</w:t>
        </w:r>
      </w:ins>
      <w:r w:rsidR="00C93BCF" w:rsidRPr="005E5BDF">
        <w:rPr>
          <w:sz w:val="22"/>
        </w:rPr>
        <w:t xml:space="preserve"> include a quick-reference list of items opened and closed along with </w:t>
      </w:r>
      <w:ins w:id="105" w:author="sxc3" w:date="2013-06-28T14:08:00Z">
        <w:r w:rsidR="00C93BCF" w:rsidRPr="005E5BDF">
          <w:rPr>
            <w:sz w:val="22"/>
          </w:rPr>
          <w:t>the status of the items.</w:t>
        </w:r>
      </w:ins>
      <w:ins w:id="106" w:author="sxc3" w:date="2013-09-20T15:44:00Z">
        <w:r w:rsidR="00C93BCF">
          <w:rPr>
            <w:sz w:val="22"/>
          </w:rPr>
          <w:t xml:space="preserve"> </w:t>
        </w:r>
      </w:ins>
      <w:ins w:id="107" w:author="sxc3" w:date="2013-09-20T15:45:00Z">
        <w:r w:rsidR="00C93BCF">
          <w:rPr>
            <w:sz w:val="22"/>
          </w:rPr>
          <w:t xml:space="preserve"> </w:t>
        </w:r>
      </w:ins>
      <w:ins w:id="108" w:author="sxc3" w:date="2013-06-28T14:08:00Z">
        <w:r w:rsidR="00C93BCF" w:rsidRPr="005E5BDF">
          <w:rPr>
            <w:sz w:val="22"/>
          </w:rPr>
          <w:t xml:space="preserve">The list shall include the type of item (NOV, NON, URI, etc.) and </w:t>
        </w:r>
      </w:ins>
      <w:r w:rsidR="00C93BCF" w:rsidRPr="005E5BDF">
        <w:rPr>
          <w:sz w:val="22"/>
        </w:rPr>
        <w:t xml:space="preserve">a reference to the </w:t>
      </w:r>
      <w:ins w:id="109" w:author="sxc3" w:date="2013-06-28T14:08:00Z">
        <w:r w:rsidR="00C93BCF" w:rsidRPr="005E5BDF">
          <w:rPr>
            <w:sz w:val="22"/>
          </w:rPr>
          <w:t xml:space="preserve">requirement associated with the item, such as the 10 CFR Part 21 reference, or appropriate 10 CFR 50, Appendix B criterion.  </w:t>
        </w:r>
        <w:r w:rsidR="00FF3C47" w:rsidRPr="005E5BDF">
          <w:rPr>
            <w:sz w:val="22"/>
          </w:rPr>
          <w:t xml:space="preserve">This list should also include whether any of </w:t>
        </w:r>
      </w:ins>
      <w:r w:rsidR="00FF3C47" w:rsidRPr="005E5BDF">
        <w:rPr>
          <w:sz w:val="22"/>
        </w:rPr>
        <w:t xml:space="preserve">the items </w:t>
      </w:r>
      <w:ins w:id="110" w:author="sxc3" w:date="2013-06-28T14:08:00Z">
        <w:r w:rsidR="00FF3C47" w:rsidRPr="005E5BDF">
          <w:rPr>
            <w:sz w:val="22"/>
          </w:rPr>
          <w:t>were related to specific ITAAC.  If the item was related to ITAAC and could affect the closure of the ITAAC, the affected design commitment, inspection, test, or analysis should be identified.</w:t>
        </w:r>
        <w:r w:rsidR="00E04C9A" w:rsidRPr="005E5BDF">
          <w:rPr>
            <w:sz w:val="22"/>
          </w:rPr>
          <w:t xml:space="preserve">  The list should be formatted in accordance with the template provided in section 05.11 and Appendix D of this inspection manual chapter.</w:t>
        </w:r>
      </w:ins>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C93BCF" w:rsidRDefault="00C93BCF"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A46B66" w:rsidRPr="005E5BDF" w:rsidRDefault="00D95320"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ins w:id="111" w:author="sxc3" w:date="2013-06-28T14:08:00Z">
        <w:r w:rsidRPr="005E5BDF">
          <w:rPr>
            <w:sz w:val="22"/>
          </w:rPr>
          <w:t>c</w:t>
        </w:r>
        <w:r w:rsidR="00BF0D37" w:rsidRPr="005E5BDF">
          <w:rPr>
            <w:sz w:val="22"/>
          </w:rPr>
          <w:t>.</w:t>
        </w:r>
        <w:r w:rsidR="00BF0D37" w:rsidRPr="005E5BDF">
          <w:rPr>
            <w:sz w:val="22"/>
          </w:rPr>
          <w:tab/>
        </w:r>
        <w:r w:rsidR="00A46B66" w:rsidRPr="005E5BDF">
          <w:rPr>
            <w:sz w:val="22"/>
            <w:u w:val="single"/>
          </w:rPr>
          <w:t>Inspections, Tests, Analyses, and Acceptance Criteria.</w:t>
        </w:r>
        <w:r w:rsidR="00A46B66" w:rsidRPr="005E5BDF">
          <w:rPr>
            <w:sz w:val="22"/>
          </w:rPr>
          <w:t xml:space="preserve"> </w:t>
        </w:r>
      </w:ins>
      <w:ins w:id="112" w:author="btc1" w:date="2013-10-02T09:34:00Z">
        <w:r w:rsidR="001B0C96">
          <w:rPr>
            <w:sz w:val="22"/>
          </w:rPr>
          <w:t xml:space="preserve"> </w:t>
        </w:r>
      </w:ins>
      <w:ins w:id="113" w:author="sxc3" w:date="2013-06-28T14:08:00Z">
        <w:r w:rsidR="00694AF4" w:rsidRPr="005E5BDF">
          <w:rPr>
            <w:sz w:val="22"/>
          </w:rPr>
          <w:t xml:space="preserve">Provide a description of the ITAAC related to the basic component or service provided by the vendor.  Include which design the ITAAC relate to and the specific 10 CFR 50, Appendix B controls that were inspected with respect to the ITAAC.  Include a table that identifies the location in the COL where the ITAAC </w:t>
        </w:r>
      </w:ins>
      <w:ins w:id="114" w:author="sxc3" w:date="2013-09-24T08:52:00Z">
        <w:r w:rsidR="00677C34">
          <w:rPr>
            <w:sz w:val="22"/>
          </w:rPr>
          <w:t>are</w:t>
        </w:r>
      </w:ins>
      <w:r w:rsidR="00694AF4" w:rsidRPr="005E5BDF">
        <w:rPr>
          <w:sz w:val="22"/>
        </w:rPr>
        <w:t xml:space="preserve"> </w:t>
      </w:r>
      <w:ins w:id="115" w:author="sxc3" w:date="2013-06-28T14:08:00Z">
        <w:r w:rsidR="00694AF4" w:rsidRPr="005E5BDF">
          <w:rPr>
            <w:sz w:val="22"/>
          </w:rPr>
          <w:t>addressed for a specific COL holder and the ITAAC number.  A template and additional guidance are provided in Appendix D to this inspection manual chapter.</w:t>
        </w:r>
      </w:ins>
    </w:p>
    <w:p w:rsidR="00A46B66" w:rsidRPr="005E5BDF" w:rsidRDefault="00A46B66"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BF0D37" w:rsidRDefault="00D95320"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d</w:t>
      </w:r>
      <w:r w:rsidR="00A46B66" w:rsidRPr="005E5BDF">
        <w:rPr>
          <w:sz w:val="22"/>
        </w:rPr>
        <w:t>.</w:t>
      </w:r>
      <w:r w:rsidR="00A46B66" w:rsidRPr="005E5BDF">
        <w:rPr>
          <w:sz w:val="22"/>
        </w:rPr>
        <w:tab/>
      </w:r>
      <w:r w:rsidR="00BF0D37" w:rsidRPr="005E5BDF">
        <w:rPr>
          <w:sz w:val="22"/>
          <w:u w:val="single"/>
        </w:rPr>
        <w:t>List of Documents Reviewed</w:t>
      </w:r>
      <w:r w:rsidR="00FB1564">
        <w:rPr>
          <w:sz w:val="22"/>
        </w:rPr>
        <w:t xml:space="preserve">. </w:t>
      </w:r>
      <w:r w:rsidR="001B0C96">
        <w:rPr>
          <w:sz w:val="22"/>
        </w:rPr>
        <w:t xml:space="preserve"> </w:t>
      </w:r>
      <w:r w:rsidR="00BF0D37" w:rsidRPr="005E5BDF">
        <w:rPr>
          <w:sz w:val="22"/>
        </w:rPr>
        <w:t xml:space="preserve">A list of the appropriate key documents and records reviewed during an inspection that are significant to any finding must be publicly available.  Therefore, if a list is not otherwise made public, the report should list the key documents and records reviewed during the inspection.  See Inspection Manual Chapter 0620, "Inspection Documents and Records” for additional guidance on records requirements.  </w:t>
      </w:r>
      <w:ins w:id="116" w:author="sxc3" w:date="2013-06-28T14:08:00Z">
        <w:r w:rsidR="00E04C9A" w:rsidRPr="005E5BDF">
          <w:rPr>
            <w:sz w:val="22"/>
          </w:rPr>
          <w:t xml:space="preserve">The list of </w:t>
        </w:r>
      </w:ins>
      <w:r w:rsidR="00E04C9A" w:rsidRPr="005E5BDF">
        <w:rPr>
          <w:sz w:val="22"/>
        </w:rPr>
        <w:t xml:space="preserve">documents </w:t>
      </w:r>
      <w:ins w:id="117" w:author="sxc3" w:date="2013-06-28T14:08:00Z">
        <w:r w:rsidR="00E04C9A" w:rsidRPr="005E5BDF">
          <w:rPr>
            <w:sz w:val="22"/>
          </w:rPr>
          <w:t>reviewed should</w:t>
        </w:r>
        <w:r w:rsidR="00BF0D37" w:rsidRPr="005E5BDF">
          <w:rPr>
            <w:sz w:val="22"/>
          </w:rPr>
          <w:t xml:space="preserve"> </w:t>
        </w:r>
        <w:r w:rsidR="00E04C9A" w:rsidRPr="005E5BDF">
          <w:rPr>
            <w:sz w:val="22"/>
          </w:rPr>
          <w:t>not</w:t>
        </w:r>
      </w:ins>
      <w:r w:rsidR="00E04C9A" w:rsidRPr="005E5BDF">
        <w:rPr>
          <w:sz w:val="22"/>
        </w:rPr>
        <w:t xml:space="preserve"> be </w:t>
      </w:r>
      <w:ins w:id="118" w:author="sxc3" w:date="2013-06-28T14:08:00Z">
        <w:r w:rsidR="00E04C9A" w:rsidRPr="005E5BDF">
          <w:rPr>
            <w:sz w:val="22"/>
          </w:rPr>
          <w:t>included in</w:t>
        </w:r>
      </w:ins>
      <w:r w:rsidR="00BF0D37" w:rsidRPr="005E5BDF">
        <w:rPr>
          <w:sz w:val="22"/>
        </w:rPr>
        <w:t xml:space="preserve"> the body of the report</w:t>
      </w:r>
      <w:ins w:id="119" w:author="sxc3" w:date="2013-06-28T14:08:00Z">
        <w:r w:rsidR="00E04C9A" w:rsidRPr="005E5BDF">
          <w:rPr>
            <w:sz w:val="22"/>
          </w:rPr>
          <w:t>; it should be</w:t>
        </w:r>
      </w:ins>
      <w:r w:rsidR="00BF0D37" w:rsidRPr="005E5BDF">
        <w:rPr>
          <w:sz w:val="22"/>
        </w:rPr>
        <w:t xml:space="preserve"> included as an attachment to facilitate reading.</w:t>
      </w:r>
    </w:p>
    <w:p w:rsidR="0028299E" w:rsidRPr="005E5BDF" w:rsidRDefault="0028299E"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BF0D37" w:rsidRPr="005E5BDF" w:rsidRDefault="00D95320"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e</w:t>
      </w:r>
      <w:r w:rsidR="00BF0D37" w:rsidRPr="005E5BDF">
        <w:rPr>
          <w:sz w:val="22"/>
        </w:rPr>
        <w:t>.</w:t>
      </w:r>
      <w:r w:rsidR="00BF0D37" w:rsidRPr="005E5BDF">
        <w:rPr>
          <w:sz w:val="22"/>
        </w:rPr>
        <w:tab/>
      </w:r>
      <w:r w:rsidR="00BF0D37" w:rsidRPr="005E5BDF">
        <w:rPr>
          <w:sz w:val="22"/>
          <w:u w:val="single"/>
        </w:rPr>
        <w:t>List of Acronyms (Optional)</w:t>
      </w:r>
      <w:r w:rsidR="0028299E">
        <w:rPr>
          <w:sz w:val="22"/>
        </w:rPr>
        <w:t>.</w:t>
      </w:r>
      <w:r w:rsidR="001B0C96">
        <w:rPr>
          <w:sz w:val="22"/>
        </w:rPr>
        <w:t xml:space="preserve"> </w:t>
      </w:r>
      <w:r w:rsidR="0028299E">
        <w:rPr>
          <w:sz w:val="22"/>
        </w:rPr>
        <w:t xml:space="preserve"> </w:t>
      </w:r>
      <w:r w:rsidR="00BF0D37" w:rsidRPr="005E5BDF">
        <w:rPr>
          <w:sz w:val="22"/>
        </w:rPr>
        <w:t>Reports whose details section exceeds 20 pages should include a list of acronyms.  For reports in which a relatively small number of acronyms have been used, the list is optional.  In all cases, however, acronyms should be spelled out when first used in inspection report text.</w:t>
      </w:r>
    </w:p>
    <w:p w:rsidR="00772238" w:rsidRDefault="00772238"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u w:val="single"/>
        </w:rPr>
        <w:t>Documenting Unresolved Items (URIs</w:t>
      </w:r>
      <w:r w:rsidR="00B80634" w:rsidRPr="005E5BDF">
        <w:rPr>
          <w:sz w:val="22"/>
          <w:u w:val="single"/>
        </w:rPr>
        <w:t>)</w:t>
      </w:r>
      <w:r w:rsidRPr="005E5BDF">
        <w:rPr>
          <w:sz w:val="22"/>
        </w:rPr>
        <w:t>.</w:t>
      </w:r>
    </w:p>
    <w:p w:rsidR="005572DB" w:rsidRDefault="005572DB" w:rsidP="00FA40E0">
      <w:pPr>
        <w:tabs>
          <w:tab w:val="left" w:pos="806"/>
        </w:tabs>
        <w:rPr>
          <w:sz w:val="22"/>
        </w:rPr>
      </w:pPr>
    </w:p>
    <w:p w:rsidR="00BF0D37" w:rsidRPr="005E5BDF"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w:t>
      </w:r>
      <w:r w:rsidRPr="005E5BDF">
        <w:rPr>
          <w:sz w:val="22"/>
        </w:rPr>
        <w:tab/>
      </w:r>
      <w:r w:rsidRPr="005E5BDF">
        <w:rPr>
          <w:sz w:val="22"/>
          <w:u w:val="single"/>
        </w:rPr>
        <w:t>Opening</w:t>
      </w:r>
      <w:r w:rsidR="00FB1564">
        <w:rPr>
          <w:sz w:val="22"/>
        </w:rPr>
        <w:t>.</w:t>
      </w:r>
      <w:r w:rsidR="001B0C96">
        <w:rPr>
          <w:sz w:val="22"/>
        </w:rPr>
        <w:t xml:space="preserve"> </w:t>
      </w:r>
      <w:r w:rsidRPr="005E5BDF">
        <w:rPr>
          <w:sz w:val="22"/>
        </w:rPr>
        <w:t xml:space="preserve"> URIs </w:t>
      </w:r>
      <w:proofErr w:type="gramStart"/>
      <w:r w:rsidRPr="005E5BDF">
        <w:rPr>
          <w:sz w:val="22"/>
        </w:rPr>
        <w:t>are</w:t>
      </w:r>
      <w:proofErr w:type="gramEnd"/>
      <w:r w:rsidRPr="005E5BDF">
        <w:rPr>
          <w:sz w:val="22"/>
        </w:rPr>
        <w:t xml:space="preserve"> identified for tracking purposes and are documented only in the body of the inspection report. URIs </w:t>
      </w:r>
      <w:proofErr w:type="gramStart"/>
      <w:r w:rsidRPr="005E5BDF">
        <w:rPr>
          <w:sz w:val="22"/>
        </w:rPr>
        <w:t>are</w:t>
      </w:r>
      <w:proofErr w:type="gramEnd"/>
      <w:r w:rsidRPr="005E5BDF">
        <w:rPr>
          <w:sz w:val="22"/>
        </w:rPr>
        <w:t xml:space="preserve"> not documented in the executive summary or in the inspection report cover letter</w:t>
      </w:r>
      <w:ins w:id="120" w:author="sxc3" w:date="2013-06-28T14:08:00Z">
        <w:r w:rsidR="00F5106E" w:rsidRPr="005E5BDF">
          <w:rPr>
            <w:sz w:val="22"/>
          </w:rPr>
          <w:t xml:space="preserve">, unless they are related to ITAAC.  For vendor inspection </w:t>
        </w:r>
        <w:r w:rsidR="00D95320" w:rsidRPr="005E5BDF">
          <w:rPr>
            <w:sz w:val="22"/>
          </w:rPr>
          <w:t>reports with a URI involving pot</w:t>
        </w:r>
        <w:r w:rsidR="00F5106E" w:rsidRPr="005E5BDF">
          <w:rPr>
            <w:sz w:val="22"/>
          </w:rPr>
          <w:t>ential ITAAC findings, the vendor in</w:t>
        </w:r>
        <w:r w:rsidR="00D95320" w:rsidRPr="005E5BDF">
          <w:rPr>
            <w:sz w:val="22"/>
          </w:rPr>
          <w:t>s</w:t>
        </w:r>
        <w:r w:rsidR="00F5106E" w:rsidRPr="005E5BDF">
          <w:rPr>
            <w:sz w:val="22"/>
          </w:rPr>
          <w:t xml:space="preserve">pection COE will, in the </w:t>
        </w:r>
        <w:r w:rsidR="004E318E" w:rsidRPr="005E5BDF">
          <w:rPr>
            <w:sz w:val="22"/>
          </w:rPr>
          <w:t>cov</w:t>
        </w:r>
        <w:r w:rsidR="00F5106E" w:rsidRPr="005E5BDF">
          <w:rPr>
            <w:sz w:val="22"/>
          </w:rPr>
          <w:t>er letter, give a brief description of how the finding is specifically material to the ITAAC acceptance and the cover letter should include the following statement, “This report contains (one) URI assoc</w:t>
        </w:r>
        <w:r w:rsidR="00D95320" w:rsidRPr="005E5BDF">
          <w:rPr>
            <w:sz w:val="22"/>
          </w:rPr>
          <w:t>iated with a specific ITAAC (#</w:t>
        </w:r>
        <w:r w:rsidR="00F5106E" w:rsidRPr="005E5BDF">
          <w:rPr>
            <w:sz w:val="22"/>
          </w:rPr>
          <w:t>).  The final resolution of this URI may be material to the ITAAC acceptance criteria, specifically…”</w:t>
        </w:r>
      </w:ins>
    </w:p>
    <w:p w:rsidR="001158E6" w:rsidRDefault="001158E6"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p>
    <w:p w:rsidR="00BF0D37" w:rsidRDefault="00BF0D37"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r>
      <w:r w:rsidRPr="005E5BDF">
        <w:rPr>
          <w:sz w:val="22"/>
        </w:rPr>
        <w:tab/>
        <w:t xml:space="preserve">Documenting a URI should be used when vendor or applicant action is pending or when information is required to determine if an issue is acceptable, a nonconformance, or a violation.  A URI should be opened if the resolution is likely to result in a </w:t>
      </w:r>
      <w:ins w:id="121" w:author="sxc3" w:date="2013-08-22T15:43:00Z">
        <w:r w:rsidR="00D47F3D" w:rsidRPr="005E5BDF">
          <w:rPr>
            <w:sz w:val="22"/>
          </w:rPr>
          <w:t xml:space="preserve">finding </w:t>
        </w:r>
      </w:ins>
      <w:r w:rsidRPr="005E5BDF">
        <w:rPr>
          <w:sz w:val="22"/>
        </w:rPr>
        <w:t>that is greater than minor</w:t>
      </w:r>
      <w:ins w:id="122" w:author="sxc3" w:date="2013-06-28T14:08:00Z">
        <w:r w:rsidR="004E318E" w:rsidRPr="005E5BDF">
          <w:rPr>
            <w:sz w:val="22"/>
          </w:rPr>
          <w:t xml:space="preserve"> or is material to ITAAC acceptance</w:t>
        </w:r>
        <w:r w:rsidRPr="005E5BDF">
          <w:rPr>
            <w:sz w:val="22"/>
          </w:rPr>
          <w:t>.</w:t>
        </w:r>
      </w:ins>
      <w:r w:rsidRPr="005E5BDF">
        <w:rPr>
          <w:sz w:val="22"/>
        </w:rPr>
        <w:t xml:space="preserve">  The inspection report should document the additional information needed to resolve the issue.  URIs should be listed in the “List of Items Opened, C</w:t>
      </w:r>
      <w:r w:rsidR="00ED35C3">
        <w:rPr>
          <w:sz w:val="22"/>
        </w:rPr>
        <w:t>losed, and Discussed” section.</w:t>
      </w:r>
    </w:p>
    <w:p w:rsidR="00ED35C3" w:rsidRPr="005E5BDF" w:rsidRDefault="00ED35C3"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p>
    <w:p w:rsidR="002677ED" w:rsidRDefault="00BF0D37" w:rsidP="00FA40E0">
      <w:pPr>
        <w:numPr>
          <w:ilvl w:val="0"/>
          <w:numId w:val="17"/>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u w:val="single"/>
        </w:rPr>
        <w:t>Follow-up and Closure</w:t>
      </w:r>
      <w:r w:rsidRPr="005E5BDF">
        <w:rPr>
          <w:sz w:val="22"/>
        </w:rPr>
        <w:t xml:space="preserve">.  The resolution of a URI should: summarize the issue; summarize the NRC’s follow-up actions; evaluate the adequacy of any vendor actions; determine if a violation </w:t>
      </w:r>
      <w:ins w:id="123" w:author="sxc3" w:date="2013-08-22T15:50:00Z">
        <w:r w:rsidR="00C673A8" w:rsidRPr="005E5BDF">
          <w:rPr>
            <w:sz w:val="22"/>
          </w:rPr>
          <w:t xml:space="preserve">or nonconformance </w:t>
        </w:r>
      </w:ins>
      <w:r w:rsidRPr="005E5BDF">
        <w:rPr>
          <w:sz w:val="22"/>
        </w:rPr>
        <w:t>has occurred, and; provide enough detail to justify closing the URI.  If resolution of a URI is based on discussions with NRC technica</w:t>
      </w:r>
      <w:r w:rsidR="002677ED">
        <w:rPr>
          <w:sz w:val="22"/>
        </w:rPr>
        <w:t>l staff, document the decision.</w:t>
      </w:r>
    </w:p>
    <w:p w:rsidR="001158E6" w:rsidRDefault="001158E6" w:rsidP="001158E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rPr>
      </w:pPr>
    </w:p>
    <w:p w:rsidR="00F5106E" w:rsidRPr="005E5BDF" w:rsidRDefault="00BF0D37" w:rsidP="002677E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rPr>
      </w:pPr>
      <w:r w:rsidRPr="005E5BDF">
        <w:rPr>
          <w:sz w:val="22"/>
        </w:rPr>
        <w:t>Branch chiefs, inspectors, and technical staff involved in resolution should concur on the inspection report.  Document the closure in the app</w:t>
      </w:r>
      <w:r w:rsidR="002677ED">
        <w:rPr>
          <w:sz w:val="22"/>
        </w:rPr>
        <w:t>licable report details section.</w:t>
      </w:r>
    </w:p>
    <w:p w:rsidR="006F7B35" w:rsidRPr="005E5BDF" w:rsidRDefault="006F7B35"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u w:val="single"/>
        </w:rPr>
      </w:pPr>
    </w:p>
    <w:p w:rsidR="00BF0D37" w:rsidRPr="005E5BDF" w:rsidRDefault="00F5106E"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124" w:author="sxc3" w:date="2013-06-28T14:08:00Z"/>
          <w:sz w:val="22"/>
        </w:rPr>
      </w:pPr>
      <w:ins w:id="125" w:author="sxc3" w:date="2013-06-28T14:08:00Z">
        <w:r w:rsidRPr="005E5BDF">
          <w:rPr>
            <w:sz w:val="22"/>
          </w:rPr>
          <w:t xml:space="preserve">All vendor inspection reports with URIs that have the potential to affect ITAAC acceptance will be distributed to affected licensees.  In addition, the URI may result in a </w:t>
        </w:r>
        <w:r w:rsidR="00EE0694" w:rsidRPr="005E5BDF">
          <w:rPr>
            <w:sz w:val="22"/>
          </w:rPr>
          <w:t>technical assistance request (</w:t>
        </w:r>
        <w:r w:rsidRPr="005E5BDF">
          <w:rPr>
            <w:sz w:val="22"/>
          </w:rPr>
          <w:t>TAR</w:t>
        </w:r>
        <w:r w:rsidR="00EE0694" w:rsidRPr="005E5BDF">
          <w:rPr>
            <w:sz w:val="22"/>
          </w:rPr>
          <w:t>)</w:t>
        </w:r>
        <w:r w:rsidRPr="005E5BDF">
          <w:rPr>
            <w:sz w:val="22"/>
          </w:rPr>
          <w:t xml:space="preserve"> from the vendor inspection COE to Region II so the issue may be tracked to closure.  As</w:t>
        </w:r>
        <w:r w:rsidR="004E318E" w:rsidRPr="005E5BDF">
          <w:rPr>
            <w:sz w:val="22"/>
          </w:rPr>
          <w:t xml:space="preserve">sistance and coordination with </w:t>
        </w:r>
        <w:r w:rsidRPr="005E5BDF">
          <w:rPr>
            <w:sz w:val="22"/>
          </w:rPr>
          <w:t>Region II and/or NRO technical staff will most likely be n</w:t>
        </w:r>
        <w:r w:rsidR="004E318E" w:rsidRPr="005E5BDF">
          <w:rPr>
            <w:sz w:val="22"/>
          </w:rPr>
          <w:t>e</w:t>
        </w:r>
        <w:r w:rsidRPr="005E5BDF">
          <w:rPr>
            <w:sz w:val="22"/>
          </w:rPr>
          <w:t>eded in these cases.  The vendor inspection COE will be responsible for closing out the URI once enough information has been gathered to determine whether a finding exists.</w:t>
        </w:r>
      </w:ins>
    </w:p>
    <w:p w:rsidR="00BF0D37"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Tracking</w:t>
      </w:r>
      <w:ins w:id="126" w:author="sxc3" w:date="2013-06-28T14:08:00Z">
        <w:r w:rsidRPr="00721F89">
          <w:rPr>
            <w:sz w:val="22"/>
          </w:rPr>
          <w:t>.</w:t>
        </w:r>
      </w:ins>
      <w:r w:rsidR="00CB7D89" w:rsidRPr="00721F89">
        <w:rPr>
          <w:sz w:val="22"/>
        </w:rPr>
        <w:t xml:space="preserve"> </w:t>
      </w:r>
      <w:r w:rsidR="001B0C96">
        <w:rPr>
          <w:sz w:val="22"/>
        </w:rPr>
        <w:t xml:space="preserve"> </w:t>
      </w:r>
      <w:r w:rsidRPr="005E5BDF">
        <w:rPr>
          <w:sz w:val="22"/>
        </w:rPr>
        <w:t xml:space="preserve">All apparent violations, violations, </w:t>
      </w:r>
      <w:proofErr w:type="spellStart"/>
      <w:r w:rsidRPr="005E5BDF">
        <w:rPr>
          <w:sz w:val="22"/>
        </w:rPr>
        <w:t>nonconformances</w:t>
      </w:r>
      <w:proofErr w:type="spellEnd"/>
      <w:r w:rsidRPr="005E5BDF">
        <w:rPr>
          <w:sz w:val="22"/>
        </w:rPr>
        <w:t>, NCVs, and URIs must be assigned a sequential tracking number by the lead inspector.  If there are multiple types of findings, do not repeat tracking numbers.  For example:</w:t>
      </w:r>
    </w:p>
    <w:p w:rsidR="005572DB" w:rsidRDefault="005572DB"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W w:w="10980" w:type="dxa"/>
        <w:tblInd w:w="-52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980"/>
      </w:tblGrid>
      <w:tr w:rsidR="00BF0D37" w:rsidRPr="005E5BDF" w:rsidTr="00922E74">
        <w:tc>
          <w:tcPr>
            <w:tcW w:w="10980" w:type="dxa"/>
          </w:tcPr>
          <w:p w:rsidR="00BF0D37" w:rsidRPr="005E5BDF" w:rsidRDefault="00BF0D37" w:rsidP="00FA40E0">
            <w:pPr>
              <w:numPr>
                <w:ilvl w:val="12"/>
                <w:numId w:val="0"/>
              </w:numPr>
              <w:tabs>
                <w:tab w:val="left" w:pos="274"/>
                <w:tab w:val="left" w:pos="806"/>
                <w:tab w:val="left" w:pos="1440"/>
                <w:tab w:val="right" w:leader="dot" w:pos="9350"/>
              </w:tabs>
              <w:rPr>
                <w:sz w:val="22"/>
              </w:rPr>
            </w:pPr>
          </w:p>
          <w:p w:rsidR="00BF0D37" w:rsidRPr="005E5BDF" w:rsidRDefault="00BF0D37" w:rsidP="00FA40E0">
            <w:pPr>
              <w:numPr>
                <w:ilvl w:val="12"/>
                <w:numId w:val="0"/>
              </w:numPr>
              <w:tabs>
                <w:tab w:val="left" w:pos="274"/>
                <w:tab w:val="left" w:pos="806"/>
                <w:tab w:val="left" w:pos="1440"/>
                <w:tab w:val="right" w:leader="dot" w:pos="9350"/>
              </w:tabs>
              <w:rPr>
                <w:sz w:val="22"/>
                <w:u w:val="single"/>
              </w:rPr>
            </w:pPr>
            <w:r w:rsidRPr="005E5BDF">
              <w:rPr>
                <w:sz w:val="22"/>
              </w:rPr>
              <w:tab/>
            </w:r>
            <w:r w:rsidRPr="005E5BDF">
              <w:rPr>
                <w:sz w:val="22"/>
                <w:u w:val="single"/>
              </w:rPr>
              <w:t>LIST OF ITEMS OPENED, CLOSED, AND DISCUSSED</w:t>
            </w:r>
          </w:p>
          <w:p w:rsidR="00BF0D37" w:rsidRPr="005E5BDF" w:rsidRDefault="00BF0D37" w:rsidP="00FA40E0">
            <w:pPr>
              <w:numPr>
                <w:ilvl w:val="12"/>
                <w:numId w:val="0"/>
              </w:numPr>
              <w:tabs>
                <w:tab w:val="left" w:pos="274"/>
                <w:tab w:val="left" w:pos="806"/>
                <w:tab w:val="left" w:pos="1440"/>
                <w:tab w:val="right" w:leader="dot" w:pos="9350"/>
              </w:tabs>
              <w:rPr>
                <w:sz w:val="22"/>
              </w:rPr>
            </w:pPr>
          </w:p>
          <w:p w:rsidR="00F5106E" w:rsidRPr="005E5BDF" w:rsidRDefault="00BF0D37" w:rsidP="00FA40E0">
            <w:pPr>
              <w:numPr>
                <w:ilvl w:val="12"/>
                <w:numId w:val="0"/>
              </w:numPr>
              <w:tabs>
                <w:tab w:val="left" w:pos="274"/>
                <w:tab w:val="left" w:pos="806"/>
                <w:tab w:val="left" w:pos="1440"/>
                <w:tab w:val="right" w:leader="dot" w:pos="9350"/>
              </w:tabs>
              <w:rPr>
                <w:sz w:val="22"/>
              </w:rPr>
            </w:pPr>
            <w:r w:rsidRPr="005E5BDF">
              <w:rPr>
                <w:sz w:val="22"/>
              </w:rPr>
              <w:tab/>
            </w:r>
            <w:r w:rsidR="00F5106E" w:rsidRPr="005E5BDF">
              <w:rPr>
                <w:sz w:val="22"/>
                <w:u w:val="single"/>
              </w:rPr>
              <w:t>Item Number</w:t>
            </w:r>
            <w:r w:rsidR="00F5106E" w:rsidRPr="005E5BDF">
              <w:rPr>
                <w:sz w:val="22"/>
              </w:rPr>
              <w:t xml:space="preserve">                          </w:t>
            </w:r>
            <w:r w:rsidR="00F5106E" w:rsidRPr="005E5BDF">
              <w:rPr>
                <w:sz w:val="22"/>
                <w:u w:val="single"/>
              </w:rPr>
              <w:t>Status</w:t>
            </w:r>
            <w:r w:rsidR="00F5106E" w:rsidRPr="005E5BDF">
              <w:rPr>
                <w:sz w:val="22"/>
              </w:rPr>
              <w:t xml:space="preserve">      </w:t>
            </w:r>
            <w:r w:rsidR="00F5106E" w:rsidRPr="005E5BDF">
              <w:rPr>
                <w:sz w:val="22"/>
                <w:u w:val="single"/>
              </w:rPr>
              <w:t>Type</w:t>
            </w:r>
            <w:r w:rsidR="00F5106E" w:rsidRPr="005E5BDF">
              <w:rPr>
                <w:sz w:val="22"/>
              </w:rPr>
              <w:t xml:space="preserve">      </w:t>
            </w:r>
            <w:r w:rsidR="00F5106E" w:rsidRPr="005E5BDF">
              <w:rPr>
                <w:sz w:val="22"/>
                <w:u w:val="single"/>
              </w:rPr>
              <w:t>Description</w:t>
            </w:r>
            <w:ins w:id="127" w:author="sxc3" w:date="2013-06-28T14:08:00Z">
              <w:r w:rsidR="00F5106E" w:rsidRPr="005E5BDF">
                <w:rPr>
                  <w:sz w:val="22"/>
                </w:rPr>
                <w:t xml:space="preserve">                  </w:t>
              </w:r>
              <w:r w:rsidR="00F5106E" w:rsidRPr="005E5BDF">
                <w:rPr>
                  <w:color w:val="FF0000"/>
                  <w:sz w:val="22"/>
                  <w:u w:val="single"/>
                </w:rPr>
                <w:t>Applicable ITAAC</w:t>
              </w:r>
            </w:ins>
          </w:p>
          <w:p w:rsidR="00F5106E" w:rsidRPr="005E5BDF" w:rsidRDefault="00F5106E" w:rsidP="00FA40E0">
            <w:pPr>
              <w:numPr>
                <w:ilvl w:val="12"/>
                <w:numId w:val="0"/>
              </w:numPr>
              <w:tabs>
                <w:tab w:val="left" w:pos="274"/>
                <w:tab w:val="left" w:pos="806"/>
                <w:tab w:val="left" w:pos="1440"/>
                <w:tab w:val="right" w:leader="dot" w:pos="9350"/>
              </w:tabs>
              <w:rPr>
                <w:sz w:val="22"/>
              </w:rPr>
            </w:pPr>
          </w:p>
          <w:p w:rsidR="00F5106E" w:rsidRPr="005E5BDF" w:rsidRDefault="00F5106E" w:rsidP="00FA40E0">
            <w:pPr>
              <w:numPr>
                <w:ilvl w:val="12"/>
                <w:numId w:val="0"/>
              </w:numPr>
              <w:tabs>
                <w:tab w:val="left" w:pos="274"/>
                <w:tab w:val="left" w:pos="806"/>
                <w:tab w:val="left" w:pos="1440"/>
                <w:tab w:val="right" w:leader="dot" w:pos="9350"/>
              </w:tabs>
              <w:rPr>
                <w:sz w:val="22"/>
              </w:rPr>
            </w:pPr>
            <w:r w:rsidRPr="005E5BDF">
              <w:rPr>
                <w:sz w:val="22"/>
              </w:rPr>
              <w:tab/>
              <w:t>99912345/2008-</w:t>
            </w:r>
            <w:ins w:id="128" w:author="sxc3" w:date="2013-06-28T14:08:00Z">
              <w:r w:rsidRPr="005E5BDF">
                <w:rPr>
                  <w:sz w:val="22"/>
                </w:rPr>
                <w:t>201</w:t>
              </w:r>
            </w:ins>
            <w:r w:rsidRPr="005E5BDF">
              <w:rPr>
                <w:sz w:val="22"/>
              </w:rPr>
              <w:t xml:space="preserve">-01         Opened    NOV      </w:t>
            </w:r>
            <w:ins w:id="129" w:author="sxc3" w:date="2013-06-28T14:08:00Z">
              <w:r w:rsidRPr="005E5BDF">
                <w:rPr>
                  <w:sz w:val="22"/>
                </w:rPr>
                <w:t>10 CFR</w:t>
              </w:r>
            </w:ins>
            <w:r w:rsidRPr="005E5BDF">
              <w:rPr>
                <w:sz w:val="22"/>
              </w:rPr>
              <w:t xml:space="preserve"> 21</w:t>
            </w:r>
            <w:ins w:id="130" w:author="sxc3" w:date="2013-06-28T14:08:00Z">
              <w:r w:rsidRPr="005E5BDF">
                <w:rPr>
                  <w:sz w:val="22"/>
                </w:rPr>
                <w:t>.21(a)           N/A</w:t>
              </w:r>
            </w:ins>
          </w:p>
          <w:p w:rsidR="00F5106E" w:rsidRPr="005E5BDF" w:rsidRDefault="00F5106E" w:rsidP="00FA40E0">
            <w:pPr>
              <w:numPr>
                <w:ilvl w:val="12"/>
                <w:numId w:val="0"/>
              </w:numPr>
              <w:tabs>
                <w:tab w:val="left" w:pos="274"/>
                <w:tab w:val="left" w:pos="806"/>
                <w:tab w:val="left" w:pos="1440"/>
                <w:tab w:val="right" w:leader="dot" w:pos="9350"/>
              </w:tabs>
              <w:rPr>
                <w:sz w:val="22"/>
              </w:rPr>
            </w:pPr>
            <w:r w:rsidRPr="005E5BDF">
              <w:rPr>
                <w:sz w:val="22"/>
              </w:rPr>
              <w:tab/>
              <w:t>99912345/2008-</w:t>
            </w:r>
            <w:ins w:id="131" w:author="sxc3" w:date="2013-06-28T14:08:00Z">
              <w:r w:rsidRPr="005E5BDF">
                <w:rPr>
                  <w:sz w:val="22"/>
                </w:rPr>
                <w:t>201</w:t>
              </w:r>
            </w:ins>
            <w:r w:rsidRPr="005E5BDF">
              <w:rPr>
                <w:sz w:val="22"/>
              </w:rPr>
              <w:t xml:space="preserve">-02         Opened    NOV      </w:t>
            </w:r>
            <w:ins w:id="132" w:author="sxc3" w:date="2013-06-28T14:08:00Z">
              <w:r w:rsidRPr="005E5BDF">
                <w:rPr>
                  <w:sz w:val="22"/>
                </w:rPr>
                <w:t>10 CFR 21.21(b)           N/A</w:t>
              </w:r>
            </w:ins>
          </w:p>
          <w:p w:rsidR="00F5106E" w:rsidRPr="005E5BDF" w:rsidRDefault="00F5106E" w:rsidP="00FA40E0">
            <w:pPr>
              <w:numPr>
                <w:ilvl w:val="12"/>
                <w:numId w:val="0"/>
              </w:numPr>
              <w:tabs>
                <w:tab w:val="left" w:pos="274"/>
                <w:tab w:val="left" w:pos="806"/>
                <w:tab w:val="left" w:pos="1440"/>
                <w:tab w:val="right" w:leader="dot" w:pos="9350"/>
              </w:tabs>
              <w:rPr>
                <w:sz w:val="22"/>
              </w:rPr>
            </w:pPr>
            <w:r w:rsidRPr="005E5BDF">
              <w:rPr>
                <w:sz w:val="22"/>
              </w:rPr>
              <w:tab/>
              <w:t>99912345/2008-</w:t>
            </w:r>
            <w:ins w:id="133" w:author="sxc3" w:date="2013-06-28T14:08:00Z">
              <w:r w:rsidRPr="005E5BDF">
                <w:rPr>
                  <w:sz w:val="22"/>
                </w:rPr>
                <w:t>201</w:t>
              </w:r>
            </w:ins>
            <w:r w:rsidRPr="005E5BDF">
              <w:rPr>
                <w:sz w:val="22"/>
              </w:rPr>
              <w:t>-03         Opened    NON      Criterion I</w:t>
            </w:r>
            <w:ins w:id="134" w:author="sxc3" w:date="2013-06-28T14:08:00Z">
              <w:r w:rsidRPr="005E5BDF">
                <w:rPr>
                  <w:sz w:val="22"/>
                </w:rPr>
                <w:t xml:space="preserve">                      N/A</w:t>
              </w:r>
            </w:ins>
          </w:p>
          <w:p w:rsidR="00F5106E" w:rsidRPr="005E5BDF" w:rsidRDefault="00F5106E" w:rsidP="00FA40E0">
            <w:pPr>
              <w:numPr>
                <w:ilvl w:val="12"/>
                <w:numId w:val="0"/>
              </w:numPr>
              <w:tabs>
                <w:tab w:val="left" w:pos="274"/>
                <w:tab w:val="left" w:pos="806"/>
                <w:tab w:val="left" w:pos="1440"/>
                <w:tab w:val="right" w:leader="dot" w:pos="9350"/>
              </w:tabs>
              <w:rPr>
                <w:sz w:val="22"/>
              </w:rPr>
            </w:pPr>
            <w:r w:rsidRPr="005E5BDF">
              <w:rPr>
                <w:sz w:val="22"/>
              </w:rPr>
              <w:tab/>
              <w:t>99912345/2008-</w:t>
            </w:r>
            <w:ins w:id="135" w:author="sxc3" w:date="2013-06-28T14:08:00Z">
              <w:r w:rsidRPr="005E5BDF">
                <w:rPr>
                  <w:sz w:val="22"/>
                </w:rPr>
                <w:t>201</w:t>
              </w:r>
            </w:ins>
            <w:r w:rsidRPr="005E5BDF">
              <w:rPr>
                <w:sz w:val="22"/>
              </w:rPr>
              <w:t>-04         Opened    NON      Criterion II</w:t>
            </w:r>
            <w:ins w:id="136" w:author="sxc3" w:date="2013-06-28T14:08:00Z">
              <w:r w:rsidRPr="005E5BDF">
                <w:rPr>
                  <w:sz w:val="22"/>
                </w:rPr>
                <w:t xml:space="preserve">                     N/A</w:t>
              </w:r>
            </w:ins>
          </w:p>
          <w:p w:rsidR="00BF0D37" w:rsidRPr="005E5BDF" w:rsidRDefault="00F5106E"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leader="dot" w:pos="9350"/>
              </w:tabs>
              <w:rPr>
                <w:color w:val="FF0000"/>
                <w:sz w:val="22"/>
              </w:rPr>
            </w:pPr>
            <w:ins w:id="137" w:author="sxc3" w:date="2013-06-28T14:08:00Z">
              <w:r w:rsidRPr="005E5BDF">
                <w:rPr>
                  <w:sz w:val="22"/>
                </w:rPr>
                <w:t xml:space="preserve">    </w:t>
              </w:r>
              <w:r w:rsidRPr="005E5BDF">
                <w:rPr>
                  <w:color w:val="FF0000"/>
                  <w:sz w:val="22"/>
                </w:rPr>
                <w:t>99912345/2008-201-05         Opened    NON      Criterion III                    ITAAC 2.2.03.05a.iii</w:t>
              </w:r>
            </w:ins>
          </w:p>
        </w:tc>
      </w:tr>
      <w:tr w:rsidR="007C4F11" w:rsidRPr="005E5BDF" w:rsidTr="00922E74">
        <w:tc>
          <w:tcPr>
            <w:tcW w:w="10980" w:type="dxa"/>
          </w:tcPr>
          <w:p w:rsidR="007C4F11" w:rsidRPr="005E5BDF" w:rsidRDefault="007C4F11" w:rsidP="00FA40E0">
            <w:pPr>
              <w:numPr>
                <w:ilvl w:val="12"/>
                <w:numId w:val="0"/>
              </w:numPr>
              <w:tabs>
                <w:tab w:val="left" w:pos="274"/>
                <w:tab w:val="left" w:pos="806"/>
                <w:tab w:val="left" w:pos="1440"/>
                <w:tab w:val="right" w:leader="dot" w:pos="9350"/>
              </w:tabs>
              <w:rPr>
                <w:sz w:val="22"/>
              </w:rPr>
            </w:pPr>
          </w:p>
        </w:tc>
      </w:tr>
      <w:tr w:rsidR="007C4F11" w:rsidRPr="005E5BDF" w:rsidTr="00922E74">
        <w:tc>
          <w:tcPr>
            <w:tcW w:w="10980" w:type="dxa"/>
          </w:tcPr>
          <w:p w:rsidR="007C4F11" w:rsidRPr="005E5BDF" w:rsidRDefault="007C4F11" w:rsidP="00FA40E0">
            <w:pPr>
              <w:numPr>
                <w:ilvl w:val="12"/>
                <w:numId w:val="0"/>
              </w:numPr>
              <w:tabs>
                <w:tab w:val="left" w:pos="274"/>
                <w:tab w:val="left" w:pos="806"/>
                <w:tab w:val="left" w:pos="1440"/>
                <w:tab w:val="right" w:leader="dot" w:pos="9350"/>
              </w:tabs>
              <w:rPr>
                <w:sz w:val="22"/>
              </w:rPr>
            </w:pPr>
          </w:p>
        </w:tc>
      </w:tr>
    </w:tbl>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C93BCF" w:rsidRDefault="00C93BCF"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pStyle w:val="Header01"/>
        <w:jc w:val="left"/>
        <w:rPr>
          <w:sz w:val="22"/>
        </w:rPr>
      </w:pPr>
      <w:bookmarkStart w:id="138" w:name="_Toc243360422"/>
      <w:r w:rsidRPr="005E5BDF">
        <w:rPr>
          <w:sz w:val="22"/>
        </w:rPr>
        <w:t>0617-06</w:t>
      </w:r>
      <w:r w:rsidRPr="005E5BDF">
        <w:rPr>
          <w:sz w:val="22"/>
        </w:rPr>
        <w:tab/>
        <w:t>SIGNIFICANCE OF FINDINGS</w:t>
      </w:r>
      <w:bookmarkEnd w:id="138"/>
    </w:p>
    <w:p w:rsidR="003546BA" w:rsidRPr="005E5BDF" w:rsidRDefault="003546BA" w:rsidP="00FA40E0">
      <w:pPr>
        <w:pStyle w:val="Header01"/>
        <w:jc w:val="left"/>
        <w:rPr>
          <w:sz w:val="22"/>
        </w:rPr>
        <w:sectPr w:rsidR="003546BA" w:rsidRPr="005E5BDF" w:rsidSect="001158E6">
          <w:headerReference w:type="even" r:id="rId23"/>
          <w:headerReference w:type="default" r:id="rId24"/>
          <w:headerReference w:type="first" r:id="rId25"/>
          <w:type w:val="continuous"/>
          <w:pgSz w:w="12240" w:h="15840" w:code="1"/>
          <w:pgMar w:top="1440" w:right="1440" w:bottom="1440" w:left="1440" w:header="1440" w:footer="1440" w:gutter="0"/>
          <w:cols w:space="720"/>
          <w:docGrid w:linePitch="326"/>
        </w:sectPr>
      </w:pPr>
    </w:p>
    <w:p w:rsidR="00BF0D37" w:rsidRPr="005E5BDF" w:rsidRDefault="00BF0D37" w:rsidP="00FA40E0">
      <w:pPr>
        <w:pStyle w:val="Header01"/>
        <w:jc w:val="left"/>
        <w:rPr>
          <w:sz w:val="22"/>
        </w:rPr>
      </w:pPr>
    </w:p>
    <w:p w:rsidR="00ED35C3"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Enforcement guidance is given in the </w:t>
      </w:r>
      <w:r w:rsidRPr="005E5BDF">
        <w:rPr>
          <w:sz w:val="22"/>
          <w:u w:val="single"/>
        </w:rPr>
        <w:t>NRC Enforcement Policy</w:t>
      </w:r>
      <w:r w:rsidRPr="005E5BDF">
        <w:rPr>
          <w:sz w:val="22"/>
        </w:rPr>
        <w:t xml:space="preserve">, and the </w:t>
      </w:r>
      <w:r w:rsidRPr="005E5BDF">
        <w:rPr>
          <w:sz w:val="22"/>
          <w:u w:val="single"/>
        </w:rPr>
        <w:t>NRC Enforcement Manual</w:t>
      </w:r>
      <w:r w:rsidRPr="005E5BDF">
        <w:rPr>
          <w:sz w:val="22"/>
        </w:rPr>
        <w:t>.  In assessing the significance of a noncompliance, the NRC considers four specific issues:  (1) actual safety consequences: (2) potential safety consequences, including the consideration of risk information; (3) potential for impacting the NRC's ability to perform its regulatory function:  and (4) any willful aspects of the violation</w:t>
      </w:r>
      <w:ins w:id="139" w:author="sxc3" w:date="2013-08-22T15:51:00Z">
        <w:r w:rsidR="00C673A8" w:rsidRPr="005E5BDF">
          <w:rPr>
            <w:sz w:val="22"/>
          </w:rPr>
          <w:t xml:space="preserve"> or nonconformance</w:t>
        </w:r>
      </w:ins>
      <w:r w:rsidR="00ED35C3">
        <w:rPr>
          <w:sz w:val="22"/>
        </w:rPr>
        <w:t>.</w:t>
      </w:r>
    </w:p>
    <w:p w:rsidR="005572DB" w:rsidRDefault="005572DB"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The following summarizes the guidance as it relates to vendor and QA implementation inspection reports.</w:t>
      </w:r>
    </w:p>
    <w:p w:rsidR="00ED35C3" w:rsidRPr="005E5BDF" w:rsidRDefault="00ED35C3"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
          <w:numId w:val="16"/>
        </w:numPr>
        <w:tabs>
          <w:tab w:val="left" w:pos="274"/>
          <w:tab w:val="left" w:pos="810"/>
          <w:tab w:val="num" w:pos="99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rPr>
      </w:pPr>
      <w:r w:rsidRPr="005E5BDF">
        <w:rPr>
          <w:sz w:val="22"/>
          <w:u w:val="single"/>
        </w:rPr>
        <w:t>Types of Noncompliance</w:t>
      </w:r>
      <w:r w:rsidR="00CB7D89">
        <w:rPr>
          <w:sz w:val="22"/>
        </w:rPr>
        <w:t>.</w:t>
      </w:r>
      <w:r w:rsidRPr="005E5BDF">
        <w:rPr>
          <w:sz w:val="22"/>
        </w:rPr>
        <w:t xml:space="preserve"> </w:t>
      </w:r>
      <w:r w:rsidR="001B0C96">
        <w:rPr>
          <w:sz w:val="22"/>
        </w:rPr>
        <w:t xml:space="preserve"> </w:t>
      </w:r>
      <w:r w:rsidRPr="005E5BDF">
        <w:rPr>
          <w:sz w:val="22"/>
        </w:rPr>
        <w:t>A noncompliance may be addressed as a minor violation</w:t>
      </w:r>
      <w:ins w:id="140" w:author="sxc3" w:date="2013-08-22T15:51:00Z">
        <w:r w:rsidR="00C673A8" w:rsidRPr="005E5BDF">
          <w:rPr>
            <w:sz w:val="22"/>
          </w:rPr>
          <w:t xml:space="preserve"> or nonconformance</w:t>
        </w:r>
      </w:ins>
      <w:r w:rsidRPr="005E5BDF">
        <w:rPr>
          <w:sz w:val="22"/>
        </w:rPr>
        <w:t xml:space="preserve">, an NCV, a non-escalated enforcement action (i.e., a Severity Level (SL) IV violation or a nonconformance), or an escalated enforcement action (i.e., an apparent SL I, II, or III violation).  </w:t>
      </w:r>
      <w:r w:rsidR="009477BE" w:rsidRPr="005E5BDF">
        <w:rPr>
          <w:sz w:val="22"/>
        </w:rPr>
        <w:t xml:space="preserve">Violations are issued to applicants or licensees for failures to comply with the requirements of Appendix B and Part 21.  Violations are issued to vendors for failures to comply with the requirements of Part 21.  </w:t>
      </w:r>
      <w:proofErr w:type="spellStart"/>
      <w:r w:rsidRPr="005E5BDF">
        <w:rPr>
          <w:sz w:val="22"/>
        </w:rPr>
        <w:t>Nonconformances</w:t>
      </w:r>
      <w:proofErr w:type="spellEnd"/>
      <w:r w:rsidRPr="005E5BDF">
        <w:rPr>
          <w:sz w:val="22"/>
        </w:rPr>
        <w:t xml:space="preserve"> are issued to vendors for </w:t>
      </w:r>
      <w:proofErr w:type="spellStart"/>
      <w:r w:rsidRPr="005E5BDF">
        <w:rPr>
          <w:sz w:val="22"/>
        </w:rPr>
        <w:t>noncompliances</w:t>
      </w:r>
      <w:proofErr w:type="spellEnd"/>
      <w:r w:rsidRPr="005E5BDF">
        <w:rPr>
          <w:sz w:val="22"/>
        </w:rPr>
        <w:t xml:space="preserve"> with the requirements of Appendix B because the requirements of Appendix B are imposed on vendors contractually through procurement documents.  The documentation of a noncompliance depends on the disposition of that noncompliance.  </w:t>
      </w:r>
    </w:p>
    <w:p w:rsidR="002677ED" w:rsidRDefault="002677ED"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F7B35" w:rsidRDefault="006F7B35"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6F7B35" w:rsidRPr="005E5BDF" w:rsidRDefault="006F7B35"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FB00E9"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A noncompliance may not be documented informally, such as a weakness, or licensee failure.  An observation that suggests that a violation may have occurred must be clearly </w:t>
      </w:r>
      <w:proofErr w:type="spellStart"/>
      <w:r w:rsidRPr="005E5BDF">
        <w:rPr>
          <w:sz w:val="22"/>
        </w:rPr>
        <w:t>dispositioned</w:t>
      </w:r>
      <w:proofErr w:type="spellEnd"/>
      <w:r w:rsidRPr="005E5BDF">
        <w:rPr>
          <w:sz w:val="22"/>
        </w:rPr>
        <w:t xml:space="preserve"> as a violation, an apparent violation, or an NCV.  </w:t>
      </w:r>
      <w:ins w:id="141" w:author="sxc3" w:date="2013-08-22T15:53:00Z">
        <w:r w:rsidR="00C673A8" w:rsidRPr="005E5BDF">
          <w:rPr>
            <w:sz w:val="22"/>
          </w:rPr>
          <w:t xml:space="preserve">Likewise, an observation that suggests that a nonconformance exists must be clearly </w:t>
        </w:r>
        <w:proofErr w:type="spellStart"/>
        <w:r w:rsidR="00C673A8" w:rsidRPr="005E5BDF">
          <w:rPr>
            <w:sz w:val="22"/>
          </w:rPr>
          <w:t>dispositioned</w:t>
        </w:r>
        <w:proofErr w:type="spellEnd"/>
        <w:r w:rsidR="00C673A8" w:rsidRPr="005E5BDF">
          <w:rPr>
            <w:sz w:val="22"/>
          </w:rPr>
          <w:t xml:space="preserve"> as a nonconformance.  </w:t>
        </w:r>
      </w:ins>
      <w:r w:rsidRPr="005E5BDF">
        <w:rPr>
          <w:sz w:val="22"/>
        </w:rPr>
        <w:t>If a violation</w:t>
      </w:r>
      <w:ins w:id="142" w:author="sxc3" w:date="2013-08-22T15:53:00Z">
        <w:r w:rsidR="00C673A8" w:rsidRPr="005E5BDF">
          <w:rPr>
            <w:sz w:val="22"/>
          </w:rPr>
          <w:t xml:space="preserve"> or nonconformance</w:t>
        </w:r>
      </w:ins>
      <w:r w:rsidRPr="005E5BDF">
        <w:rPr>
          <w:sz w:val="22"/>
        </w:rPr>
        <w:t xml:space="preserve"> does not exist (e.g., no requirement exists in this area), it may be appropriate to clarify an observation by stating that "this condition [or event] does not constitute a violation of NRC requirements</w:t>
      </w:r>
      <w:ins w:id="143" w:author="sxc3" w:date="2013-08-22T15:54:00Z">
        <w:r w:rsidR="00C673A8" w:rsidRPr="005E5BDF">
          <w:rPr>
            <w:sz w:val="22"/>
          </w:rPr>
          <w:t>,</w:t>
        </w:r>
      </w:ins>
      <w:r w:rsidRPr="005E5BDF">
        <w:rPr>
          <w:sz w:val="22"/>
        </w:rPr>
        <w:t>"</w:t>
      </w:r>
      <w:ins w:id="144" w:author="sxc3" w:date="2013-08-22T15:54:00Z">
        <w:r w:rsidR="00C673A8" w:rsidRPr="005E5BDF">
          <w:rPr>
            <w:sz w:val="22"/>
          </w:rPr>
          <w:t xml:space="preserve"> or “this condition [or event] does not constitute a nonconformance of </w:t>
        </w:r>
      </w:ins>
      <w:ins w:id="145" w:author="sxc3" w:date="2013-08-22T15:55:00Z">
        <w:r w:rsidR="00C673A8" w:rsidRPr="005E5BDF">
          <w:rPr>
            <w:sz w:val="22"/>
          </w:rPr>
          <w:t>contractually imposed</w:t>
        </w:r>
      </w:ins>
      <w:ins w:id="146" w:author="sxc3" w:date="2013-08-22T15:54:00Z">
        <w:r w:rsidR="00C673A8" w:rsidRPr="005E5BDF">
          <w:rPr>
            <w:sz w:val="22"/>
          </w:rPr>
          <w:t xml:space="preserve"> requirements</w:t>
        </w:r>
      </w:ins>
      <w:ins w:id="147" w:author="sxc3" w:date="2013-09-20T14:40:00Z">
        <w:r w:rsidR="00DE480B">
          <w:rPr>
            <w:sz w:val="22"/>
          </w:rPr>
          <w:t>.</w:t>
        </w:r>
      </w:ins>
    </w:p>
    <w:p w:rsidR="005572DB" w:rsidRDefault="005572DB"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a.</w:t>
      </w:r>
      <w:r w:rsidRPr="005E5BDF">
        <w:rPr>
          <w:sz w:val="22"/>
        </w:rPr>
        <w:tab/>
      </w:r>
      <w:r w:rsidRPr="005E5BDF">
        <w:rPr>
          <w:sz w:val="22"/>
          <w:u w:val="single"/>
        </w:rPr>
        <w:t>Minor Violations</w:t>
      </w:r>
      <w:r w:rsidR="00721F89">
        <w:rPr>
          <w:sz w:val="22"/>
        </w:rPr>
        <w:t xml:space="preserve">. </w:t>
      </w:r>
      <w:ins w:id="148" w:author="btc1" w:date="2013-10-02T09:36:00Z">
        <w:r w:rsidR="001B0C96">
          <w:rPr>
            <w:sz w:val="22"/>
          </w:rPr>
          <w:t xml:space="preserve"> </w:t>
        </w:r>
      </w:ins>
      <w:r w:rsidRPr="005E5BDF">
        <w:rPr>
          <w:sz w:val="22"/>
        </w:rPr>
        <w:t xml:space="preserve">Minor violations </w:t>
      </w:r>
      <w:ins w:id="149" w:author="sxc3" w:date="2013-06-28T14:08:00Z">
        <w:r w:rsidR="003B3804" w:rsidRPr="005E5BDF">
          <w:rPr>
            <w:sz w:val="22"/>
          </w:rPr>
          <w:t>do</w:t>
        </w:r>
      </w:ins>
      <w:r w:rsidR="003B3804" w:rsidRPr="005E5BDF">
        <w:rPr>
          <w:sz w:val="22"/>
        </w:rPr>
        <w:t xml:space="preserve"> not </w:t>
      </w:r>
      <w:ins w:id="150" w:author="sxc3" w:date="2013-06-28T14:08:00Z">
        <w:r w:rsidR="003B3804" w:rsidRPr="005E5BDF">
          <w:rPr>
            <w:sz w:val="22"/>
          </w:rPr>
          <w:t>usually warrant enforcement action or documentation</w:t>
        </w:r>
      </w:ins>
      <w:r w:rsidR="003B3804" w:rsidRPr="005E5BDF">
        <w:rPr>
          <w:sz w:val="22"/>
        </w:rPr>
        <w:t xml:space="preserve"> in inspection reports</w:t>
      </w:r>
      <w:ins w:id="151" w:author="sxc3" w:date="2013-06-28T14:08:00Z">
        <w:r w:rsidR="00C673A8" w:rsidRPr="005E5BDF">
          <w:rPr>
            <w:sz w:val="22"/>
          </w:rPr>
          <w:t xml:space="preserve"> but must be corrected</w:t>
        </w:r>
        <w:r w:rsidRPr="005E5BDF">
          <w:rPr>
            <w:sz w:val="22"/>
          </w:rPr>
          <w:t>.</w:t>
        </w:r>
      </w:ins>
      <w:r w:rsidRPr="005E5BDF">
        <w:rPr>
          <w:sz w:val="22"/>
        </w:rPr>
        <w:t xml:space="preserve">  However, if documentation is necessary, such as to address an allegation or to support a licensing decision, use the following statement:  “This failure constitutes a violation of minor significance and is not subject to formal enforcement action.”</w:t>
      </w:r>
      <w:r w:rsidR="000561EB" w:rsidRPr="005E5BDF">
        <w:rPr>
          <w:sz w:val="22"/>
        </w:rPr>
        <w:t xml:space="preserve">  Minor violations may be described in the report details and Executive Summary but do not receive a tracking number.</w:t>
      </w:r>
    </w:p>
    <w:p w:rsidR="00C119EF" w:rsidRPr="005E5BDF" w:rsidRDefault="00C119EF"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p>
    <w:p w:rsidR="00E01AC2" w:rsidRPr="00767B8F" w:rsidRDefault="00E01AC2"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color w:val="000000"/>
          <w:sz w:val="22"/>
        </w:rPr>
        <w:t xml:space="preserve">Minor violations may be </w:t>
      </w:r>
      <w:r w:rsidR="00FC3844" w:rsidRPr="005E5BDF">
        <w:rPr>
          <w:color w:val="000000"/>
          <w:sz w:val="22"/>
        </w:rPr>
        <w:t>identifi</w:t>
      </w:r>
      <w:r w:rsidRPr="005E5BDF">
        <w:rPr>
          <w:color w:val="000000"/>
          <w:sz w:val="22"/>
        </w:rPr>
        <w:t xml:space="preserve">ed at the discretion of the inspection team leader and the appropriate management personnel for non-repetitive </w:t>
      </w:r>
      <w:proofErr w:type="spellStart"/>
      <w:r w:rsidRPr="005E5BDF">
        <w:rPr>
          <w:color w:val="000000"/>
          <w:sz w:val="22"/>
        </w:rPr>
        <w:t>noncompliances</w:t>
      </w:r>
      <w:proofErr w:type="spellEnd"/>
      <w:r w:rsidRPr="005E5BDF">
        <w:rPr>
          <w:color w:val="000000"/>
          <w:sz w:val="22"/>
        </w:rPr>
        <w:t xml:space="preserve"> with little or no safety significance</w:t>
      </w:r>
      <w:r w:rsidRPr="005E5BDF">
        <w:rPr>
          <w:rStyle w:val="msoins0"/>
          <w:rFonts w:cs="Arial"/>
          <w:color w:val="008080"/>
          <w:sz w:val="22"/>
        </w:rPr>
        <w:t xml:space="preserve"> </w:t>
      </w:r>
      <w:r w:rsidRPr="005E5BDF">
        <w:rPr>
          <w:rStyle w:val="msoins0"/>
          <w:rFonts w:cs="Arial"/>
          <w:sz w:val="22"/>
        </w:rPr>
        <w:t>or regulatory impact</w:t>
      </w:r>
      <w:r w:rsidRPr="005E5BDF">
        <w:rPr>
          <w:sz w:val="22"/>
        </w:rPr>
        <w:t xml:space="preserve">.  Minor violations may include applicant or vendor-identified issues </w:t>
      </w:r>
      <w:r w:rsidRPr="005E5BDF">
        <w:rPr>
          <w:rStyle w:val="msoins0"/>
          <w:rFonts w:cs="Arial"/>
          <w:sz w:val="22"/>
        </w:rPr>
        <w:t>such as</w:t>
      </w:r>
      <w:r w:rsidR="003A5C1E" w:rsidRPr="005E5BDF">
        <w:rPr>
          <w:rStyle w:val="msoins0"/>
          <w:rFonts w:cs="Arial"/>
          <w:sz w:val="22"/>
        </w:rPr>
        <w:t>:</w:t>
      </w:r>
      <w:r w:rsidRPr="005E5BDF">
        <w:rPr>
          <w:rStyle w:val="msoins0"/>
          <w:rFonts w:cs="Arial"/>
          <w:sz w:val="22"/>
        </w:rPr>
        <w:t xml:space="preserve"> isolated failures to implement a requirement that do not result in significant safety or regulatory consequences;</w:t>
      </w:r>
      <w:r w:rsidRPr="005E5BDF">
        <w:rPr>
          <w:sz w:val="22"/>
        </w:rPr>
        <w:t xml:space="preserve"> </w:t>
      </w:r>
      <w:r w:rsidRPr="005E5BDF">
        <w:rPr>
          <w:rStyle w:val="msoins0"/>
          <w:rFonts w:cs="Arial"/>
          <w:sz w:val="22"/>
        </w:rPr>
        <w:t>record keeping issues that do not preclude the applicant or vendor from taking appropriate action on safety-related issues; insignificant dimensional, time, calculation, or drawing discrepancies or procedural errors;</w:t>
      </w:r>
      <w:r w:rsidRPr="005E5BDF">
        <w:rPr>
          <w:sz w:val="22"/>
        </w:rPr>
        <w:t xml:space="preserve"> and typographical or clerical errors in quality documents that do not affect QA program functionalit</w:t>
      </w:r>
      <w:r w:rsidR="00767B8F">
        <w:rPr>
          <w:sz w:val="22"/>
        </w:rPr>
        <w:t>y or the validity of QA records.</w:t>
      </w:r>
    </w:p>
    <w:p w:rsidR="00C673A8" w:rsidRDefault="00C673A8"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p>
    <w:p w:rsidR="00C673A8" w:rsidRDefault="00C673A8"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ins w:id="152" w:author="sxc3" w:date="2013-08-22T15:56:00Z">
        <w:r w:rsidRPr="005E5BDF">
          <w:rPr>
            <w:sz w:val="22"/>
          </w:rPr>
          <w:t xml:space="preserve">Minor </w:t>
        </w:r>
        <w:proofErr w:type="spellStart"/>
        <w:r w:rsidRPr="005E5BDF">
          <w:rPr>
            <w:sz w:val="22"/>
          </w:rPr>
          <w:t>nonconformances</w:t>
        </w:r>
        <w:proofErr w:type="spellEnd"/>
        <w:r w:rsidRPr="005E5BDF">
          <w:rPr>
            <w:sz w:val="22"/>
          </w:rPr>
          <w:t xml:space="preserve"> </w:t>
        </w:r>
      </w:ins>
      <w:ins w:id="153" w:author="sxc3" w:date="2013-08-22T15:57:00Z">
        <w:r w:rsidRPr="005E5BDF">
          <w:rPr>
            <w:sz w:val="22"/>
          </w:rPr>
          <w:t>should</w:t>
        </w:r>
      </w:ins>
      <w:ins w:id="154" w:author="sxc3" w:date="2013-08-22T15:56:00Z">
        <w:r w:rsidRPr="005E5BDF">
          <w:rPr>
            <w:sz w:val="22"/>
          </w:rPr>
          <w:t xml:space="preserve"> be treated in the same manner as minor </w:t>
        </w:r>
      </w:ins>
      <w:ins w:id="155" w:author="sxc3" w:date="2013-08-22T15:57:00Z">
        <w:r w:rsidRPr="005E5BDF">
          <w:rPr>
            <w:sz w:val="22"/>
          </w:rPr>
          <w:t>violations with respect to documentation and screening for significance.</w:t>
        </w:r>
      </w:ins>
    </w:p>
    <w:p w:rsidR="00767B8F" w:rsidRPr="005E5BDF" w:rsidRDefault="00767B8F" w:rsidP="00FA40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color w:val="000000"/>
          <w:sz w:val="22"/>
        </w:rPr>
      </w:pPr>
    </w:p>
    <w:p w:rsidR="000561EB" w:rsidRDefault="000561EB"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r w:rsidRPr="005E5BDF">
        <w:rPr>
          <w:sz w:val="22"/>
        </w:rPr>
        <w:t xml:space="preserve">Appendix E contains </w:t>
      </w:r>
      <w:ins w:id="156" w:author="sxc3" w:date="2013-06-28T14:08:00Z">
        <w:r w:rsidR="00CC3459" w:rsidRPr="005E5BDF">
          <w:rPr>
            <w:sz w:val="22"/>
          </w:rPr>
          <w:t xml:space="preserve">the screening criteria for minor </w:t>
        </w:r>
        <w:proofErr w:type="spellStart"/>
        <w:r w:rsidR="00CC3459" w:rsidRPr="005E5BDF">
          <w:rPr>
            <w:sz w:val="22"/>
          </w:rPr>
          <w:t>noncompliances</w:t>
        </w:r>
        <w:proofErr w:type="spellEnd"/>
        <w:r w:rsidR="00CC3459" w:rsidRPr="005E5BDF">
          <w:rPr>
            <w:sz w:val="22"/>
          </w:rPr>
          <w:t xml:space="preserve"> and </w:t>
        </w:r>
      </w:ins>
      <w:r w:rsidRPr="005E5BDF">
        <w:rPr>
          <w:sz w:val="22"/>
        </w:rPr>
        <w:t xml:space="preserve">examples of </w:t>
      </w:r>
      <w:proofErr w:type="spellStart"/>
      <w:r w:rsidRPr="005E5BDF">
        <w:rPr>
          <w:sz w:val="22"/>
        </w:rPr>
        <w:t>noncompliances</w:t>
      </w:r>
      <w:proofErr w:type="spellEnd"/>
      <w:r w:rsidRPr="005E5BDF">
        <w:rPr>
          <w:sz w:val="22"/>
        </w:rPr>
        <w:t xml:space="preserve"> that have been categorized as minor.  Inspectors may use these examples to help understand the threshold for classification of findings</w:t>
      </w:r>
      <w:r w:rsidR="00133380" w:rsidRPr="005E5BDF">
        <w:rPr>
          <w:sz w:val="22"/>
        </w:rPr>
        <w:t>.</w:t>
      </w:r>
    </w:p>
    <w:p w:rsidR="00767B8F" w:rsidRDefault="00767B8F"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b.</w:t>
      </w:r>
      <w:r w:rsidRPr="005E5BDF">
        <w:rPr>
          <w:sz w:val="22"/>
        </w:rPr>
        <w:tab/>
      </w:r>
      <w:r w:rsidRPr="005E5BDF">
        <w:rPr>
          <w:sz w:val="22"/>
          <w:u w:val="single"/>
        </w:rPr>
        <w:t>Non-Cited Violations</w:t>
      </w:r>
      <w:r w:rsidR="00CB7D89">
        <w:rPr>
          <w:sz w:val="22"/>
        </w:rPr>
        <w:t>.</w:t>
      </w:r>
      <w:r w:rsidRPr="005E5BDF">
        <w:rPr>
          <w:sz w:val="22"/>
        </w:rPr>
        <w:t xml:space="preserve"> </w:t>
      </w:r>
      <w:ins w:id="157" w:author="btc1" w:date="2013-10-02T09:36:00Z">
        <w:r w:rsidR="001B0C96">
          <w:rPr>
            <w:sz w:val="22"/>
          </w:rPr>
          <w:t xml:space="preserve"> </w:t>
        </w:r>
      </w:ins>
      <w:r w:rsidRPr="005E5BDF">
        <w:rPr>
          <w:sz w:val="22"/>
        </w:rPr>
        <w:t xml:space="preserve">Guidance in Section </w:t>
      </w:r>
      <w:ins w:id="158" w:author="sxc3" w:date="2013-06-28T14:08:00Z">
        <w:r w:rsidR="003B3804" w:rsidRPr="005E5BDF">
          <w:rPr>
            <w:sz w:val="22"/>
          </w:rPr>
          <w:t>2.3.2</w:t>
        </w:r>
      </w:ins>
      <w:r w:rsidRPr="005E5BDF">
        <w:rPr>
          <w:sz w:val="22"/>
        </w:rPr>
        <w:t xml:space="preserve"> of the </w:t>
      </w:r>
      <w:r w:rsidRPr="005E5BDF">
        <w:rPr>
          <w:sz w:val="22"/>
          <w:u w:val="single"/>
        </w:rPr>
        <w:t>NRC Enforcement Policy</w:t>
      </w:r>
      <w:r w:rsidRPr="005E5BDF">
        <w:rPr>
          <w:sz w:val="22"/>
        </w:rPr>
        <w:t xml:space="preserve"> describes the circumstances for consideration of issuing an NCV</w:t>
      </w:r>
      <w:ins w:id="159" w:author="sxc3" w:date="2013-06-28T14:08:00Z">
        <w:r w:rsidR="003B3804" w:rsidRPr="005E5BDF">
          <w:rPr>
            <w:sz w:val="22"/>
          </w:rPr>
          <w:t xml:space="preserve"> for </w:t>
        </w:r>
        <w:r w:rsidR="0025644E" w:rsidRPr="005E5BDF">
          <w:rPr>
            <w:sz w:val="22"/>
          </w:rPr>
          <w:t>SL</w:t>
        </w:r>
        <w:r w:rsidR="003B3804" w:rsidRPr="005E5BDF">
          <w:rPr>
            <w:sz w:val="22"/>
          </w:rPr>
          <w:t xml:space="preserve"> IV violations</w:t>
        </w:r>
      </w:ins>
      <w:r w:rsidRPr="005E5BDF">
        <w:rPr>
          <w:sz w:val="22"/>
        </w:rPr>
        <w:t>.  When this enforcement discretion is applied, the report should briefly describe the circumstances of the violation, the vendor's corrective actions, and the following statement:</w:t>
      </w:r>
      <w:r w:rsidR="001B0C96">
        <w:rPr>
          <w:sz w:val="22"/>
        </w:rPr>
        <w:t xml:space="preserve"> </w:t>
      </w:r>
      <w:r w:rsidRPr="005E5BDF">
        <w:rPr>
          <w:sz w:val="22"/>
        </w:rPr>
        <w:t xml:space="preserve"> "This non-repetitive, vendor/licensee-identified and corrected violation is being treated as a Non-Cited Violation, consistent with Section </w:t>
      </w:r>
      <w:ins w:id="160" w:author="sxc3" w:date="2013-06-28T14:08:00Z">
        <w:r w:rsidR="003B3804" w:rsidRPr="005E5BDF">
          <w:rPr>
            <w:sz w:val="22"/>
          </w:rPr>
          <w:t>2.3.2</w:t>
        </w:r>
      </w:ins>
      <w:r w:rsidRPr="005E5BDF">
        <w:rPr>
          <w:sz w:val="22"/>
        </w:rPr>
        <w:t xml:space="preserve"> of the NRC Enforcement Policy."</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2677ED" w:rsidRDefault="003B3804"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ins w:id="161" w:author="sxc3" w:date="2013-06-28T14:08:00Z">
        <w:r w:rsidRPr="005E5BDF">
          <w:rPr>
            <w:sz w:val="22"/>
            <w:lang w:eastAsia="zh-CN"/>
          </w:rPr>
          <w:t>The approval of the Director, Office of Enforcement</w:t>
        </w:r>
        <w:r w:rsidR="0074185D" w:rsidRPr="005E5BDF">
          <w:rPr>
            <w:sz w:val="22"/>
            <w:lang w:eastAsia="zh-CN"/>
          </w:rPr>
          <w:t xml:space="preserve"> (OE)</w:t>
        </w:r>
        <w:r w:rsidRPr="005E5BDF">
          <w:rPr>
            <w:sz w:val="22"/>
            <w:lang w:eastAsia="zh-CN"/>
          </w:rPr>
          <w:t xml:space="preserve">, is required to disposition willful violations as NCVs.  </w:t>
        </w:r>
      </w:ins>
      <w:r w:rsidR="00BF0D37" w:rsidRPr="005E5BDF">
        <w:rPr>
          <w:sz w:val="22"/>
        </w:rPr>
        <w:t xml:space="preserve">When a willful SL IV violation is </w:t>
      </w:r>
      <w:proofErr w:type="spellStart"/>
      <w:r w:rsidR="00BF0D37" w:rsidRPr="005E5BDF">
        <w:rPr>
          <w:sz w:val="22"/>
        </w:rPr>
        <w:t>dispositioned</w:t>
      </w:r>
      <w:proofErr w:type="spellEnd"/>
      <w:r w:rsidR="00BF0D37" w:rsidRPr="005E5BDF">
        <w:rPr>
          <w:sz w:val="22"/>
        </w:rPr>
        <w:t xml:space="preserve"> as an NCV per Section </w:t>
      </w:r>
      <w:ins w:id="162" w:author="sxc3" w:date="2013-06-28T14:08:00Z">
        <w:r w:rsidRPr="005E5BDF">
          <w:rPr>
            <w:sz w:val="22"/>
          </w:rPr>
          <w:t>2.3.2</w:t>
        </w:r>
      </w:ins>
      <w:r w:rsidR="00BF0D37" w:rsidRPr="005E5BDF">
        <w:rPr>
          <w:sz w:val="22"/>
        </w:rPr>
        <w:t xml:space="preserve"> of the </w:t>
      </w:r>
      <w:r w:rsidR="00BF0D37" w:rsidRPr="005E5BDF">
        <w:rPr>
          <w:sz w:val="22"/>
          <w:u w:val="single"/>
        </w:rPr>
        <w:t>NRC Enforcement Policy</w:t>
      </w:r>
      <w:r w:rsidR="00BF0D37" w:rsidRPr="005E5BDF">
        <w:rPr>
          <w:sz w:val="22"/>
        </w:rPr>
        <w:t>, the inspection report should also address the use of this enforcement discretion.  For example:  "Although this violation is willful, it was brought to the NRC's attention by the vendor, it involved isolated acts of a low-level individual without management involvement, and the violation was not caused by a lack of management oversight, and it was addressed b</w:t>
      </w:r>
      <w:r w:rsidR="002677ED">
        <w:rPr>
          <w:sz w:val="22"/>
        </w:rPr>
        <w:t>y appropriate remedial action.</w:t>
      </w:r>
    </w:p>
    <w:p w:rsidR="001158E6" w:rsidRDefault="001158E6"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 xml:space="preserve">Therefore, this non-repetitive, vendor/licensee-identified and corrected violation is being treated as a Non-Cited Violation, consistent with Section </w:t>
      </w:r>
      <w:ins w:id="163" w:author="sxc3" w:date="2013-06-28T14:08:00Z">
        <w:r w:rsidR="003B3804" w:rsidRPr="005E5BDF">
          <w:rPr>
            <w:sz w:val="22"/>
          </w:rPr>
          <w:t>2.3.2</w:t>
        </w:r>
      </w:ins>
      <w:r w:rsidRPr="005E5BDF">
        <w:rPr>
          <w:sz w:val="22"/>
        </w:rPr>
        <w:t xml:space="preserve"> of the NRC Enforcement Policy."  </w:t>
      </w: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0F426A"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r>
      <w:r w:rsidR="00BF0D37" w:rsidRPr="005E5BDF">
        <w:rPr>
          <w:sz w:val="22"/>
          <w:lang w:val="fr-FR"/>
        </w:rPr>
        <w:t>c.</w:t>
      </w:r>
      <w:r w:rsidR="00BF0D37" w:rsidRPr="005E5BDF">
        <w:rPr>
          <w:sz w:val="22"/>
          <w:lang w:val="fr-FR"/>
        </w:rPr>
        <w:tab/>
      </w:r>
      <w:r w:rsidR="00BF0D37" w:rsidRPr="005E5BDF">
        <w:rPr>
          <w:sz w:val="22"/>
          <w:u w:val="single"/>
          <w:lang w:val="fr-FR"/>
        </w:rPr>
        <w:t>Non-</w:t>
      </w:r>
      <w:proofErr w:type="spellStart"/>
      <w:r w:rsidR="00BF0D37" w:rsidRPr="005E5BDF">
        <w:rPr>
          <w:sz w:val="22"/>
          <w:u w:val="single"/>
          <w:lang w:val="fr-FR"/>
        </w:rPr>
        <w:t>Escalated</w:t>
      </w:r>
      <w:proofErr w:type="spellEnd"/>
      <w:r w:rsidR="00BF0D37" w:rsidRPr="005E5BDF">
        <w:rPr>
          <w:sz w:val="22"/>
          <w:u w:val="single"/>
          <w:lang w:val="fr-FR"/>
        </w:rPr>
        <w:t xml:space="preserve"> </w:t>
      </w:r>
      <w:proofErr w:type="spellStart"/>
      <w:r w:rsidR="00BF0D37" w:rsidRPr="005E5BDF">
        <w:rPr>
          <w:sz w:val="22"/>
          <w:u w:val="single"/>
          <w:lang w:val="fr-FR"/>
        </w:rPr>
        <w:t>Enforcement</w:t>
      </w:r>
      <w:proofErr w:type="spellEnd"/>
      <w:r w:rsidR="00BF0D37" w:rsidRPr="005E5BDF">
        <w:rPr>
          <w:sz w:val="22"/>
          <w:u w:val="single"/>
          <w:lang w:val="fr-FR"/>
        </w:rPr>
        <w:t xml:space="preserve"> Actions</w:t>
      </w:r>
      <w:r w:rsidR="00721F89">
        <w:rPr>
          <w:sz w:val="22"/>
          <w:lang w:val="fr-FR"/>
        </w:rPr>
        <w:t>.</w:t>
      </w:r>
      <w:r w:rsidR="00BF0D37" w:rsidRPr="005E5BDF">
        <w:rPr>
          <w:sz w:val="22"/>
          <w:lang w:val="fr-FR"/>
        </w:rPr>
        <w:t xml:space="preserve"> </w:t>
      </w:r>
      <w:r w:rsidR="001B0C96">
        <w:rPr>
          <w:sz w:val="22"/>
          <w:lang w:val="fr-FR"/>
        </w:rPr>
        <w:t xml:space="preserve"> </w:t>
      </w:r>
      <w:r w:rsidR="00BF0D37" w:rsidRPr="005E5BDF">
        <w:rPr>
          <w:sz w:val="22"/>
        </w:rPr>
        <w:t xml:space="preserve">Most violations of low significance (i.e., more than minor concerns) fall into the SL IV category.  </w:t>
      </w:r>
      <w:ins w:id="164" w:author="sxc3" w:date="2013-06-28T14:08:00Z">
        <w:r w:rsidR="0025644E" w:rsidRPr="005E5BDF">
          <w:rPr>
            <w:bCs/>
            <w:iCs/>
            <w:sz w:val="22"/>
          </w:rPr>
          <w:t>SL</w:t>
        </w:r>
      </w:ins>
      <w:r w:rsidR="00BF0D37" w:rsidRPr="005E5BDF">
        <w:rPr>
          <w:bCs/>
          <w:iCs/>
          <w:sz w:val="22"/>
        </w:rPr>
        <w:t xml:space="preserve"> IV</w:t>
      </w:r>
      <w:r w:rsidR="00BF0D37" w:rsidRPr="005E5BDF">
        <w:rPr>
          <w:b/>
          <w:bCs/>
          <w:i/>
          <w:iCs/>
          <w:sz w:val="22"/>
        </w:rPr>
        <w:t xml:space="preserve"> </w:t>
      </w:r>
      <w:r w:rsidR="00BF0D37" w:rsidRPr="005E5BDF">
        <w:rPr>
          <w:sz w:val="22"/>
        </w:rPr>
        <w:t xml:space="preserve">Violations involve failures to meet regulatory requirements (such as the failure to meet one or more Quality Assurance Criterion of Appendix B (for applicants) or Part 21 (for applicants and vendors) not amounting to Severity Level I, II, or III violations that have more than minor safety or environmental significance.  </w:t>
      </w:r>
      <w:proofErr w:type="spellStart"/>
      <w:ins w:id="165" w:author="sxc3" w:date="2013-08-22T15:58:00Z">
        <w:r w:rsidR="00A85222" w:rsidRPr="005E5BDF">
          <w:rPr>
            <w:sz w:val="22"/>
          </w:rPr>
          <w:t>Nonconformances</w:t>
        </w:r>
        <w:proofErr w:type="spellEnd"/>
        <w:r w:rsidR="00A85222" w:rsidRPr="005E5BDF">
          <w:rPr>
            <w:sz w:val="22"/>
          </w:rPr>
          <w:t xml:space="preserve"> </w:t>
        </w:r>
      </w:ins>
      <w:r w:rsidR="00BF0D37" w:rsidRPr="005E5BDF">
        <w:rPr>
          <w:sz w:val="22"/>
        </w:rPr>
        <w:t xml:space="preserve">are also considered non-escalated enforcement actions.  Non-escalated enforcement actions follow a similar format and require a similar level of report detail.  </w:t>
      </w:r>
    </w:p>
    <w:p w:rsidR="00C119EF" w:rsidRPr="005E5BDF" w:rsidRDefault="00C119EF"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 xml:space="preserve">An NOV or </w:t>
      </w:r>
      <w:proofErr w:type="gramStart"/>
      <w:r w:rsidRPr="005E5BDF">
        <w:rPr>
          <w:sz w:val="22"/>
        </w:rPr>
        <w:t>NON</w:t>
      </w:r>
      <w:proofErr w:type="gramEnd"/>
      <w:r w:rsidRPr="005E5BDF">
        <w:rPr>
          <w:sz w:val="22"/>
        </w:rPr>
        <w:t xml:space="preserve"> is generally sent out with the inspection report if it has been </w:t>
      </w:r>
      <w:proofErr w:type="spellStart"/>
      <w:r w:rsidRPr="005E5BDF">
        <w:rPr>
          <w:sz w:val="22"/>
        </w:rPr>
        <w:t>dispositioned</w:t>
      </w:r>
      <w:proofErr w:type="spellEnd"/>
      <w:r w:rsidRPr="005E5BDF">
        <w:rPr>
          <w:sz w:val="22"/>
        </w:rPr>
        <w:t xml:space="preserve"> as non-escalated at the time of issuing the inspection report.  The cover letter for reports that include non-escalated enforcement actions should follow the appropriate </w:t>
      </w:r>
      <w:r w:rsidRPr="005E5BDF">
        <w:rPr>
          <w:sz w:val="22"/>
          <w:u w:val="single"/>
        </w:rPr>
        <w:t>NRC Enforcement Manual</w:t>
      </w:r>
      <w:r w:rsidRPr="005E5BDF">
        <w:rPr>
          <w:sz w:val="22"/>
        </w:rPr>
        <w:t xml:space="preserve"> guidance</w:t>
      </w:r>
      <w:ins w:id="166" w:author="sxc3" w:date="2013-06-28T14:08:00Z">
        <w:r w:rsidR="00F5106E" w:rsidRPr="005E5BDF">
          <w:rPr>
            <w:sz w:val="22"/>
          </w:rPr>
          <w:t xml:space="preserve"> and Appendix A of this manual chapter</w:t>
        </w:r>
      </w:ins>
      <w:r w:rsidR="00F5106E" w:rsidRPr="005E5BDF">
        <w:rPr>
          <w:sz w:val="22"/>
        </w:rPr>
        <w:t>.</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d.</w:t>
      </w:r>
      <w:r w:rsidRPr="005E5BDF">
        <w:rPr>
          <w:sz w:val="22"/>
        </w:rPr>
        <w:tab/>
      </w:r>
      <w:r w:rsidRPr="005E5BDF">
        <w:rPr>
          <w:sz w:val="22"/>
          <w:u w:val="single"/>
        </w:rPr>
        <w:t>Potential Escalated Enforcement Actions</w:t>
      </w:r>
      <w:r w:rsidR="00CB7D89">
        <w:rPr>
          <w:sz w:val="22"/>
        </w:rPr>
        <w:t>.</w:t>
      </w:r>
      <w:r w:rsidR="001B0C96">
        <w:rPr>
          <w:sz w:val="22"/>
        </w:rPr>
        <w:t xml:space="preserve"> </w:t>
      </w:r>
      <w:r w:rsidRPr="005E5BDF">
        <w:rPr>
          <w:sz w:val="22"/>
        </w:rPr>
        <w:t xml:space="preserve"> When an issue is being considered for escalated enforcement action, the inspection report narrative should refer to the potential noncompliance as an "apparent violation."  The report details should not include any speculation on the severity level of such violations nor on expected NRC enforcement sanctions.  Potential escalated actions require further agency deliberation (and, usually, additional vendor</w:t>
      </w:r>
      <w:r w:rsidR="005A1BC0" w:rsidRPr="005E5BDF">
        <w:rPr>
          <w:sz w:val="22"/>
        </w:rPr>
        <w:t xml:space="preserve"> </w:t>
      </w:r>
      <w:ins w:id="167" w:author="sxc3" w:date="2013-06-28T14:08:00Z">
        <w:r w:rsidR="005A1BC0" w:rsidRPr="005E5BDF">
          <w:rPr>
            <w:sz w:val="22"/>
          </w:rPr>
          <w:t>or applicant</w:t>
        </w:r>
        <w:r w:rsidRPr="005E5BDF">
          <w:rPr>
            <w:sz w:val="22"/>
          </w:rPr>
          <w:t xml:space="preserve"> </w:t>
        </w:r>
      </w:ins>
      <w:r w:rsidRPr="005E5BDF">
        <w:rPr>
          <w:sz w:val="22"/>
        </w:rPr>
        <w:t>input) to determine the appropriate severity level and NRC action.</w:t>
      </w: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 xml:space="preserve">Report details that discuss apparent violations should avoid making explicit conclusions about the safety significance of the issue.  The report should include details that demonstrate safety significance and describe any corrective actions taken or planned by the vendor.  </w:t>
      </w:r>
    </w:p>
    <w:p w:rsidR="00CB7D89" w:rsidRPr="005E5BDF" w:rsidRDefault="00CB7D89"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p>
    <w:p w:rsidR="00702D32" w:rsidRDefault="00702D32"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Inspectors should consider the guidance provided in IMC 0613</w:t>
      </w:r>
      <w:r w:rsidR="00266582" w:rsidRPr="005E5BDF">
        <w:rPr>
          <w:sz w:val="22"/>
        </w:rPr>
        <w:t>, “Documenting 10 CFR Part 52 Construction and test Inspections,”</w:t>
      </w:r>
      <w:r w:rsidRPr="005E5BDF">
        <w:rPr>
          <w:sz w:val="22"/>
        </w:rPr>
        <w:t xml:space="preserve"> when evaluating findings associated with actual construction activities versus QA program and Part 21 findings.</w:t>
      </w:r>
    </w:p>
    <w:p w:rsidR="00ED35C3" w:rsidRPr="005E5BDF" w:rsidRDefault="00ED35C3" w:rsidP="00FA40E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numPr>
          <w:ilvl w:val="1"/>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rPr>
      </w:pPr>
      <w:r w:rsidRPr="005E5BDF">
        <w:rPr>
          <w:sz w:val="22"/>
          <w:u w:val="single"/>
        </w:rPr>
        <w:t>Enforcement Discretion</w:t>
      </w:r>
      <w:r w:rsidR="00CB7D89">
        <w:rPr>
          <w:sz w:val="22"/>
        </w:rPr>
        <w:t>.</w:t>
      </w:r>
      <w:r w:rsidRPr="005E5BDF">
        <w:rPr>
          <w:sz w:val="22"/>
        </w:rPr>
        <w:t xml:space="preserve"> </w:t>
      </w:r>
      <w:r w:rsidR="007952CE">
        <w:rPr>
          <w:sz w:val="22"/>
        </w:rPr>
        <w:t xml:space="preserve"> </w:t>
      </w:r>
      <w:r w:rsidRPr="005E5BDF">
        <w:rPr>
          <w:sz w:val="22"/>
        </w:rPr>
        <w:t xml:space="preserve">Where discretion is being used for a violation that meets the criteria of Section </w:t>
      </w:r>
      <w:ins w:id="168" w:author="sxc3" w:date="2013-06-28T14:08:00Z">
        <w:r w:rsidR="00411414" w:rsidRPr="005E5BDF">
          <w:rPr>
            <w:sz w:val="22"/>
          </w:rPr>
          <w:t>3</w:t>
        </w:r>
      </w:ins>
      <w:r w:rsidRPr="005E5BDF">
        <w:rPr>
          <w:sz w:val="22"/>
        </w:rPr>
        <w:t xml:space="preserve"> of the </w:t>
      </w:r>
      <w:r w:rsidRPr="005E5BDF">
        <w:rPr>
          <w:sz w:val="22"/>
          <w:u w:val="single"/>
        </w:rPr>
        <w:t>NRC Enforcement Policy</w:t>
      </w:r>
      <w:r w:rsidRPr="005E5BDF">
        <w:rPr>
          <w:sz w:val="22"/>
        </w:rPr>
        <w:t xml:space="preserve">, the subject report should state:  “Discretion is being exercised after consultation with the Office of Enforcement pursuant to Section </w:t>
      </w:r>
      <w:ins w:id="169" w:author="sxc3" w:date="2013-06-28T14:08:00Z">
        <w:r w:rsidR="008569C2" w:rsidRPr="005E5BDF">
          <w:rPr>
            <w:sz w:val="22"/>
          </w:rPr>
          <w:t>3</w:t>
        </w:r>
      </w:ins>
      <w:r w:rsidR="008569C2" w:rsidRPr="005E5BDF">
        <w:rPr>
          <w:sz w:val="22"/>
        </w:rPr>
        <w:t xml:space="preserve"> </w:t>
      </w:r>
      <w:r w:rsidRPr="005E5BDF">
        <w:rPr>
          <w:sz w:val="22"/>
        </w:rPr>
        <w:t>of the NRC Enforcement Policy and a violation is not being issued.”</w:t>
      </w:r>
    </w:p>
    <w:p w:rsidR="00ED35C3" w:rsidRPr="005E5BDF" w:rsidRDefault="00ED35C3" w:rsidP="00ED35C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rPr>
      </w:pPr>
      <w:r w:rsidRPr="005E5BDF">
        <w:rPr>
          <w:sz w:val="22"/>
          <w:u w:val="single"/>
        </w:rPr>
        <w:t xml:space="preserve">Noncompliance Involving </w:t>
      </w:r>
      <w:r w:rsidRPr="00CB7D89">
        <w:rPr>
          <w:sz w:val="22"/>
          <w:u w:val="single"/>
        </w:rPr>
        <w:t>Willfulness</w:t>
      </w:r>
      <w:r w:rsidR="00CB7D89">
        <w:rPr>
          <w:sz w:val="22"/>
        </w:rPr>
        <w:t>.</w:t>
      </w:r>
      <w:r w:rsidR="007952CE">
        <w:rPr>
          <w:sz w:val="22"/>
        </w:rPr>
        <w:t xml:space="preserve"> </w:t>
      </w:r>
      <w:r w:rsidR="00CB7D89" w:rsidRPr="00CB7D89">
        <w:rPr>
          <w:sz w:val="22"/>
        </w:rPr>
        <w:t xml:space="preserve"> </w:t>
      </w:r>
      <w:r w:rsidRPr="005E5BDF">
        <w:rPr>
          <w:sz w:val="22"/>
        </w:rPr>
        <w:t>Conclusions about the willfulness of a violation</w:t>
      </w:r>
      <w:ins w:id="170" w:author="sxc3" w:date="2013-08-22T16:00:00Z">
        <w:r w:rsidR="00A85222" w:rsidRPr="005E5BDF">
          <w:rPr>
            <w:sz w:val="22"/>
          </w:rPr>
          <w:t xml:space="preserve"> or </w:t>
        </w:r>
        <w:proofErr w:type="spellStart"/>
        <w:r w:rsidR="00A85222" w:rsidRPr="005E5BDF">
          <w:rPr>
            <w:sz w:val="22"/>
          </w:rPr>
          <w:t>noncomformance</w:t>
        </w:r>
      </w:ins>
      <w:proofErr w:type="spellEnd"/>
      <w:r w:rsidRPr="005E5BDF">
        <w:rPr>
          <w:sz w:val="22"/>
        </w:rPr>
        <w:t xml:space="preserve"> are agency decisions and are normally not made until after OI has completed an investigation.  Inspection reports that include potentially willful violations </w:t>
      </w:r>
      <w:ins w:id="171" w:author="sxc3" w:date="2013-08-22T16:00:00Z">
        <w:r w:rsidR="00A85222" w:rsidRPr="005E5BDF">
          <w:rPr>
            <w:sz w:val="22"/>
          </w:rPr>
          <w:t xml:space="preserve">or </w:t>
        </w:r>
        <w:proofErr w:type="spellStart"/>
        <w:r w:rsidR="00A85222" w:rsidRPr="005E5BDF">
          <w:rPr>
            <w:sz w:val="22"/>
          </w:rPr>
          <w:t>nonconformances</w:t>
        </w:r>
        <w:proofErr w:type="spellEnd"/>
        <w:r w:rsidR="00A85222" w:rsidRPr="005E5BDF">
          <w:rPr>
            <w:sz w:val="22"/>
          </w:rPr>
          <w:t xml:space="preserve"> </w:t>
        </w:r>
      </w:ins>
      <w:r w:rsidRPr="005E5BDF">
        <w:rPr>
          <w:sz w:val="22"/>
        </w:rPr>
        <w:t xml:space="preserve">are to be coordinated with OI and </w:t>
      </w:r>
      <w:ins w:id="172" w:author="sxc3" w:date="2013-06-28T14:08:00Z">
        <w:r w:rsidRPr="005E5BDF">
          <w:rPr>
            <w:sz w:val="22"/>
          </w:rPr>
          <w:t>OE.</w:t>
        </w:r>
      </w:ins>
    </w:p>
    <w:p w:rsidR="005572DB" w:rsidRDefault="005572DB"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575E9E" w:rsidRDefault="00575E9E"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380164" w:rsidRDefault="00380164" w:rsidP="00FA40E0">
      <w:pPr>
        <w:pStyle w:val="Header01"/>
        <w:widowControl/>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left"/>
        <w:rPr>
          <w:sz w:val="22"/>
        </w:rPr>
      </w:pPr>
      <w:bookmarkStart w:id="173" w:name="_Toc243360425"/>
    </w:p>
    <w:p w:rsidR="00380164" w:rsidRDefault="00380164" w:rsidP="00FA40E0">
      <w:pPr>
        <w:pStyle w:val="Header01"/>
        <w:widowControl/>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left"/>
        <w:rPr>
          <w:sz w:val="22"/>
        </w:rPr>
      </w:pPr>
    </w:p>
    <w:p w:rsidR="00BF0D37" w:rsidRPr="005E5BDF" w:rsidRDefault="00BF0D37" w:rsidP="00FA40E0">
      <w:pPr>
        <w:pStyle w:val="Header01"/>
        <w:widowControl/>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left"/>
        <w:rPr>
          <w:sz w:val="22"/>
        </w:rPr>
      </w:pPr>
      <w:r w:rsidRPr="005E5BDF">
        <w:rPr>
          <w:sz w:val="22"/>
        </w:rPr>
        <w:t>0617-07</w:t>
      </w:r>
      <w:r w:rsidRPr="005E5BDF">
        <w:rPr>
          <w:sz w:val="22"/>
        </w:rPr>
        <w:tab/>
        <w:t xml:space="preserve">RELEASE AND DISCLOSURE </w:t>
      </w:r>
      <w:r w:rsidRPr="005E5BDF">
        <w:rPr>
          <w:rFonts w:cs="Arial"/>
          <w:sz w:val="22"/>
        </w:rPr>
        <w:t>OF</w:t>
      </w:r>
      <w:r w:rsidRPr="005E5BDF">
        <w:rPr>
          <w:sz w:val="22"/>
        </w:rPr>
        <w:t xml:space="preserve"> INSPECTION REPORTS AND ASSOCIATED DOCUMENTS</w:t>
      </w:r>
      <w:bookmarkEnd w:id="173"/>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General Public Disclosure and Exemptions</w:t>
      </w:r>
      <w:r w:rsidR="00721F89">
        <w:rPr>
          <w:sz w:val="22"/>
        </w:rPr>
        <w:t>.</w:t>
      </w:r>
      <w:r w:rsidR="00CB7D89">
        <w:rPr>
          <w:sz w:val="22"/>
        </w:rPr>
        <w:t xml:space="preserve"> </w:t>
      </w:r>
      <w:r w:rsidR="007952CE">
        <w:rPr>
          <w:sz w:val="22"/>
        </w:rPr>
        <w:t xml:space="preserve"> </w:t>
      </w:r>
      <w:r w:rsidRPr="005E5BDF">
        <w:rPr>
          <w:sz w:val="22"/>
        </w:rPr>
        <w:t>Except for report enclosures containing exempt information, all final inspection reports will be routinely disclosed to the public.  Information that should not appear in an inspection report is described in 10 CFR 2.390 and 9.17.  Management Directive 8.8, Management of Allegations, addresses the manner in which an inspection report may be used to document allegation follow up activities.  Inspection Manual Chapter 0620, "Inspection Documents and Records," provides guidance on acquisition and control of NRC records, including inspection-related documents.  Sensitive–unclassified information such as safeguards information, official use only, and proprietary information shall only be released in accordance with instructions from the Office of Administration, Division of Facilities Security.</w:t>
      </w: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u w:val="single"/>
        </w:rPr>
        <w:t>Release of Investigation-Related Information</w:t>
      </w:r>
      <w:r w:rsidR="00C119EF">
        <w:rPr>
          <w:sz w:val="22"/>
        </w:rPr>
        <w:t>.</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7952C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a.</w:t>
      </w:r>
      <w:r w:rsidRPr="005E5BDF">
        <w:rPr>
          <w:sz w:val="22"/>
        </w:rPr>
        <w:tab/>
        <w:t xml:space="preserve">When an inspector accompanies an investigator on an investigation, the inspector shall not release the investigation report or his or her individual input on the investigation report.  This information is exempt from disclosure as provided by 10 CFR 9.17, subject to determination by OI.  Investigation reports will not be circulated outside the NRC without specific approval of the OI approving official.  </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b.</w:t>
      </w:r>
      <w:r w:rsidRPr="005E5BDF">
        <w:rPr>
          <w:sz w:val="22"/>
        </w:rPr>
        <w:tab/>
        <w:t>NRC technical and safety concerns can be communicated to a vendor without revealing that an investigation may occur or is underway.  When safety concerns require the release of investigation-related information, the appropriate Office Director or Regional Administrator (RA) will inform the OI Field Office Director in advance.  The OI Field Office Director will review the information to be released and advise the Office Director or RA of the anticipated effect on the course of the investigation.  The Office Director or RA will release the information only after determining that the safety concerns are significant enough to justify the risk of compromising the pending investigation and any potential subsequent regulatory action.</w:t>
      </w:r>
    </w:p>
    <w:p w:rsidR="00772238" w:rsidRDefault="00772238"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r w:rsidRPr="005E5BDF">
        <w:rPr>
          <w:sz w:val="22"/>
        </w:rPr>
        <w:t>After consulting with the OI Field Office, the Office Director or RA may decide to delay informing the vendor of an issue.  In this case, the Office Director or RA should document why the delay is consistent with public health and safety considerations.  Any such decision should be re-examined every three months to assure validity of the delay until the investigation is closed.</w:t>
      </w:r>
    </w:p>
    <w:p w:rsidR="00767B8F" w:rsidRPr="005E5BDF" w:rsidRDefault="00767B8F"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rPr>
      </w:pPr>
    </w:p>
    <w:p w:rsidR="007F2EF9" w:rsidRPr="00767B8F" w:rsidRDefault="00BF0D37" w:rsidP="00767B8F">
      <w:pPr>
        <w:pStyle w:val="ListParagraph"/>
        <w:numPr>
          <w:ilvl w:val="0"/>
          <w:numId w:val="17"/>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767B8F">
        <w:rPr>
          <w:sz w:val="22"/>
        </w:rPr>
        <w:t>For findings referred to OI, the report should contain only relevant factual information collected during the inspection.  Any reports containing material that may be related to an ongoing investigation should be reviewed by OI before being issued.</w:t>
      </w:r>
    </w:p>
    <w:p w:rsidR="001158E6" w:rsidRPr="00767B8F" w:rsidRDefault="001158E6" w:rsidP="00767B8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rPr>
      </w:pPr>
    </w:p>
    <w:p w:rsidR="00BF0D37" w:rsidRPr="005E5BDF" w:rsidRDefault="00BF0D37" w:rsidP="00C93BCF">
      <w:pPr>
        <w:widowControl/>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r w:rsidRPr="005E5BDF">
        <w:rPr>
          <w:sz w:val="22"/>
        </w:rPr>
        <w:t>d.</w:t>
      </w:r>
      <w:r w:rsidRPr="005E5BDF">
        <w:rPr>
          <w:sz w:val="22"/>
        </w:rPr>
        <w:tab/>
        <w:t>When a significant issue requires immediate action, NRC employees may provide any relevant material to the vendor.  When possible, management should be consulted first.</w:t>
      </w:r>
    </w:p>
    <w:p w:rsidR="00BF0D37"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F426A" w:rsidRPr="005E5BDF" w:rsidRDefault="000F426A"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sz w:val="22"/>
        </w:rPr>
      </w:pPr>
      <w:r w:rsidRPr="005E5BDF">
        <w:rPr>
          <w:sz w:val="22"/>
        </w:rPr>
        <w:t>END</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sz w:val="22"/>
        </w:rPr>
      </w:pPr>
    </w:p>
    <w:p w:rsidR="000F426A" w:rsidRPr="005E5BDF" w:rsidRDefault="000F426A"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sz w:val="22"/>
        </w:rPr>
      </w:pPr>
    </w:p>
    <w:p w:rsidR="000F426A" w:rsidRPr="005E5BDF" w:rsidRDefault="000F426A"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Appendices</w:t>
      </w:r>
      <w:r w:rsidR="007171D7">
        <w:rPr>
          <w:sz w:val="22"/>
        </w:rPr>
        <w:t>:</w:t>
      </w:r>
    </w:p>
    <w:p w:rsidR="000F426A" w:rsidRPr="005E5BDF" w:rsidRDefault="000F426A"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A.</w:t>
      </w:r>
      <w:r w:rsidRPr="005E5BDF">
        <w:rPr>
          <w:sz w:val="22"/>
        </w:rPr>
        <w:tab/>
        <w:t>Guidance for Vendor and QA Implementation Inspection Cover Letters</w:t>
      </w:r>
    </w:p>
    <w:p w:rsidR="000F426A" w:rsidRPr="005E5BDF" w:rsidRDefault="000F426A"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B.</w:t>
      </w:r>
      <w:r w:rsidRPr="005E5BDF">
        <w:rPr>
          <w:sz w:val="22"/>
        </w:rPr>
        <w:tab/>
        <w:t>Guidance for Vendor and QA Implementation Inspection Notice of Violation (Non-Licensees)</w:t>
      </w:r>
    </w:p>
    <w:p w:rsidR="00F95BA6" w:rsidRPr="005E5BDF" w:rsidRDefault="000F426A"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b/>
          <w:sz w:val="22"/>
        </w:rPr>
      </w:pPr>
      <w:r w:rsidRPr="005E5BDF">
        <w:rPr>
          <w:sz w:val="22"/>
        </w:rPr>
        <w:tab/>
        <w:t>C</w:t>
      </w:r>
      <w:r w:rsidR="00611C16">
        <w:rPr>
          <w:sz w:val="22"/>
        </w:rPr>
        <w:t>.</w:t>
      </w:r>
      <w:r w:rsidRPr="005E5BDF">
        <w:rPr>
          <w:sz w:val="22"/>
        </w:rPr>
        <w:tab/>
      </w:r>
      <w:r w:rsidR="00F95BA6" w:rsidRPr="005E5BDF">
        <w:rPr>
          <w:sz w:val="22"/>
        </w:rPr>
        <w:t xml:space="preserve">Guidance for Vendor Inspection Notice </w:t>
      </w:r>
      <w:ins w:id="174" w:author="sxc3" w:date="2013-06-28T14:08:00Z">
        <w:r w:rsidR="00AB7092" w:rsidRPr="005E5BDF">
          <w:rPr>
            <w:sz w:val="22"/>
          </w:rPr>
          <w:t>o</w:t>
        </w:r>
        <w:r w:rsidR="00F95BA6" w:rsidRPr="005E5BDF">
          <w:rPr>
            <w:sz w:val="22"/>
          </w:rPr>
          <w:t>f</w:t>
        </w:r>
      </w:ins>
      <w:r w:rsidR="00F95BA6" w:rsidRPr="005E5BDF">
        <w:rPr>
          <w:sz w:val="22"/>
        </w:rPr>
        <w:t xml:space="preserve"> Nonconformance (Non-Licensees)</w:t>
      </w:r>
      <w:r w:rsidR="00F95BA6" w:rsidRPr="005E5BDF">
        <w:rPr>
          <w:b/>
          <w:sz w:val="22"/>
        </w:rPr>
        <w:t xml:space="preserve"> </w:t>
      </w:r>
    </w:p>
    <w:p w:rsidR="00F95BA6" w:rsidRPr="005E5BDF" w:rsidRDefault="00F95BA6"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D</w:t>
      </w:r>
      <w:r w:rsidR="00611C16">
        <w:rPr>
          <w:sz w:val="22"/>
        </w:rPr>
        <w:t>.</w:t>
      </w:r>
      <w:r w:rsidRPr="005E5BDF">
        <w:rPr>
          <w:sz w:val="22"/>
        </w:rPr>
        <w:tab/>
        <w:t>Guidance for Vendor and QA Implementation Inspection Report Details</w:t>
      </w:r>
    </w:p>
    <w:p w:rsidR="00F95BA6" w:rsidRPr="005E5BDF" w:rsidRDefault="00F95BA6"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E</w:t>
      </w:r>
      <w:r w:rsidR="00611C16">
        <w:rPr>
          <w:sz w:val="22"/>
        </w:rPr>
        <w:t>.</w:t>
      </w:r>
      <w:r w:rsidRPr="005E5BDF">
        <w:rPr>
          <w:sz w:val="22"/>
        </w:rPr>
        <w:tab/>
      </w:r>
      <w:ins w:id="175" w:author="sxc3" w:date="2013-08-22T15:46:00Z">
        <w:r w:rsidR="00D47F3D" w:rsidRPr="005E5BDF">
          <w:rPr>
            <w:sz w:val="22"/>
          </w:rPr>
          <w:t xml:space="preserve">Minor Examples </w:t>
        </w:r>
      </w:ins>
      <w:ins w:id="176" w:author="sxc3" w:date="2013-08-22T15:47:00Z">
        <w:r w:rsidR="00D47F3D" w:rsidRPr="005E5BDF">
          <w:rPr>
            <w:sz w:val="22"/>
          </w:rPr>
          <w:t>o</w:t>
        </w:r>
      </w:ins>
      <w:ins w:id="177" w:author="sxc3" w:date="2013-08-22T15:46:00Z">
        <w:r w:rsidR="00D47F3D" w:rsidRPr="005E5BDF">
          <w:rPr>
            <w:sz w:val="22"/>
          </w:rPr>
          <w:t xml:space="preserve">f Vendor </w:t>
        </w:r>
        <w:proofErr w:type="gramStart"/>
        <w:r w:rsidR="00D47F3D" w:rsidRPr="005E5BDF">
          <w:rPr>
            <w:sz w:val="22"/>
          </w:rPr>
          <w:t>And</w:t>
        </w:r>
        <w:proofErr w:type="gramEnd"/>
        <w:r w:rsidR="00D47F3D" w:rsidRPr="005E5BDF">
          <w:rPr>
            <w:sz w:val="22"/>
          </w:rPr>
          <w:t xml:space="preserve"> Q</w:t>
        </w:r>
      </w:ins>
      <w:ins w:id="178" w:author="sxc3" w:date="2013-08-22T15:47:00Z">
        <w:r w:rsidR="00D47F3D" w:rsidRPr="005E5BDF">
          <w:rPr>
            <w:sz w:val="22"/>
          </w:rPr>
          <w:t>A</w:t>
        </w:r>
      </w:ins>
      <w:ins w:id="179" w:author="sxc3" w:date="2013-08-22T15:46:00Z">
        <w:r w:rsidR="00D47F3D" w:rsidRPr="005E5BDF">
          <w:rPr>
            <w:sz w:val="22"/>
          </w:rPr>
          <w:t xml:space="preserve"> Implementation Findings</w:t>
        </w:r>
        <w:r w:rsidR="00D47F3D" w:rsidRPr="005E5BDF" w:rsidDel="00D47F3D">
          <w:rPr>
            <w:sz w:val="22"/>
          </w:rPr>
          <w:t xml:space="preserve"> </w:t>
        </w:r>
      </w:ins>
    </w:p>
    <w:p w:rsidR="00F95BA6" w:rsidRPr="005E5BDF" w:rsidRDefault="00F95BA6"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p>
    <w:p w:rsidR="00F95BA6" w:rsidRPr="005E5BDF" w:rsidRDefault="00F95BA6"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Attachment</w:t>
      </w:r>
      <w:r w:rsidR="007171D7">
        <w:rPr>
          <w:sz w:val="22"/>
        </w:rPr>
        <w:t>:</w:t>
      </w:r>
      <w:r w:rsidRPr="005E5BDF">
        <w:rPr>
          <w:sz w:val="22"/>
        </w:rPr>
        <w:t xml:space="preserve"> </w:t>
      </w:r>
    </w:p>
    <w:p w:rsidR="00F95BA6" w:rsidRPr="005E5BDF" w:rsidRDefault="00F95BA6"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rPr>
      </w:pPr>
      <w:r w:rsidRPr="005E5BDF">
        <w:rPr>
          <w:sz w:val="22"/>
        </w:rPr>
        <w:tab/>
        <w:t>Revision History for IMC 0617</w:t>
      </w:r>
    </w:p>
    <w:p w:rsidR="000F426A" w:rsidRPr="005E5BDF" w:rsidRDefault="000F426A"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0F426A" w:rsidRPr="005E5BDF" w:rsidRDefault="000F426A"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sz w:val="22"/>
        </w:rPr>
      </w:pPr>
    </w:p>
    <w:p w:rsidR="000F426A" w:rsidRPr="005E5BDF" w:rsidRDefault="000F426A"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767B8F">
          <w:headerReference w:type="even" r:id="rId26"/>
          <w:headerReference w:type="default" r:id="rId27"/>
          <w:headerReference w:type="first" r:id="rId28"/>
          <w:type w:val="continuous"/>
          <w:pgSz w:w="12240" w:h="15840" w:code="1"/>
          <w:pgMar w:top="1080" w:right="1440" w:bottom="720" w:left="1440" w:header="1440" w:footer="1440" w:gutter="0"/>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bookmarkStart w:id="180" w:name="_Toc193078083"/>
      <w:bookmarkStart w:id="181" w:name="_Toc204596001"/>
      <w:r w:rsidRPr="005E5BDF">
        <w:rPr>
          <w:sz w:val="22"/>
        </w:rPr>
        <w:lastRenderedPageBreak/>
        <w:t>APPENDIX A</w:t>
      </w:r>
      <w:bookmarkEnd w:id="180"/>
      <w:bookmarkEnd w:id="181"/>
    </w:p>
    <w:p w:rsidR="007F2EF9" w:rsidRPr="005E5BDF" w:rsidRDefault="007F2EF9"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sectPr w:rsidR="007F2EF9" w:rsidRPr="005E5BDF" w:rsidSect="00C119EF">
          <w:footerReference w:type="even" r:id="rId29"/>
          <w:footerReference w:type="default" r:id="rId30"/>
          <w:pgSz w:w="12240" w:h="15840" w:code="1"/>
          <w:pgMar w:top="1440" w:right="1440" w:bottom="1440" w:left="1440" w:header="1440" w:footer="1440" w:gutter="0"/>
          <w:pgNumType w:start="1" w:chapStyle="5"/>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p w:rsidR="002D1D93"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bookmarkStart w:id="182" w:name="_Toc204596002"/>
      <w:r w:rsidRPr="005E5BDF">
        <w:rPr>
          <w:sz w:val="22"/>
        </w:rPr>
        <w:t>GUIDANCE FOR VENDOR</w:t>
      </w:r>
      <w:r w:rsidR="002D1D93" w:rsidRPr="005E5BDF">
        <w:rPr>
          <w:sz w:val="22"/>
        </w:rPr>
        <w:t xml:space="preserve"> AND QA IMPLEMENTATION</w:t>
      </w:r>
      <w:r w:rsidRPr="005E5BDF">
        <w:rPr>
          <w:sz w:val="22"/>
        </w:rPr>
        <w:t xml:space="preserve"> INSPECTION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t>COVER LETTERS</w:t>
      </w:r>
      <w:bookmarkEnd w:id="182"/>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This guidance is based on </w:t>
      </w:r>
      <w:r w:rsidRPr="005E5BDF">
        <w:rPr>
          <w:sz w:val="22"/>
          <w:u w:val="single"/>
        </w:rPr>
        <w:t>NRC Enforcement Manual</w:t>
      </w:r>
      <w:r w:rsidRPr="005E5BDF">
        <w:rPr>
          <w:sz w:val="22"/>
        </w:rPr>
        <w:t xml:space="preserve">, Appendix B, Form 10: </w:t>
      </w:r>
      <w:r w:rsidR="007952CE">
        <w:rPr>
          <w:sz w:val="22"/>
        </w:rPr>
        <w:t xml:space="preserve"> </w:t>
      </w:r>
      <w:r w:rsidRPr="005E5BDF">
        <w:rPr>
          <w:sz w:val="22"/>
        </w:rPr>
        <w:t>Cover Letter Transmitting Inspection Report and Notice of Violation (Includes Optional Paragraphs for Inclusion of a Notice of Nonconformance And/or "Apparent" Violations) (Non-licensees).</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5E5BDF">
        <w:rPr>
          <w:b/>
          <w:sz w:val="22"/>
        </w:rPr>
        <w:t>EXAMPLES</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Examples of cover letters, Notices of Violation, Notices of Nonconformance, and inspection reports can be found on the Vendor Quality Assurance Inspections Website. </w:t>
      </w:r>
    </w:p>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The following is a key to the notation used in the standard formats: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2268"/>
        <w:gridCol w:w="7182"/>
      </w:tblGrid>
      <w:tr w:rsidR="00BF0D37" w:rsidRPr="005E5BDF" w:rsidTr="006C1BFE">
        <w:trPr>
          <w:tblCellSpacing w:w="0" w:type="dxa"/>
        </w:trPr>
        <w:tc>
          <w:tcPr>
            <w:tcW w:w="12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Symbol</w:t>
            </w:r>
          </w:p>
        </w:tc>
        <w:tc>
          <w:tcPr>
            <w:tcW w:w="38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Meaning</w:t>
            </w:r>
          </w:p>
        </w:tc>
      </w:tr>
      <w:tr w:rsidR="00BF0D37" w:rsidRPr="005E5BDF" w:rsidTr="006C1BFE">
        <w:trPr>
          <w:tblCellSpacing w:w="0" w:type="dxa"/>
        </w:trPr>
        <w:tc>
          <w:tcPr>
            <w:tcW w:w="0" w:type="auto"/>
          </w:tcPr>
          <w:p w:rsidR="00BF0D37" w:rsidRPr="005E5BDF" w:rsidRDefault="00BF0D37" w:rsidP="00FA40E0">
            <w:pPr>
              <w:widowControl/>
              <w:autoSpaceDE/>
              <w:autoSpaceDN/>
              <w:adjustRightInd/>
              <w:rPr>
                <w:color w:val="000000"/>
                <w:sz w:val="22"/>
              </w:rPr>
            </w:pPr>
            <w:r w:rsidRPr="005E5BDF">
              <w:rPr>
                <w:color w:val="000000"/>
                <w:sz w:val="22"/>
              </w:rPr>
              <w:t xml:space="preserve">(____) or _____ </w:t>
            </w:r>
          </w:p>
        </w:tc>
        <w:tc>
          <w:tcPr>
            <w:tcW w:w="0" w:type="auto"/>
          </w:tcPr>
          <w:p w:rsidR="00BF0D37" w:rsidRPr="005E5BDF" w:rsidRDefault="00BF0D37" w:rsidP="00FA40E0">
            <w:pPr>
              <w:widowControl/>
              <w:autoSpaceDE/>
              <w:autoSpaceDN/>
              <w:adjustRightInd/>
              <w:rPr>
                <w:color w:val="000000"/>
                <w:sz w:val="22"/>
              </w:rPr>
            </w:pPr>
            <w:r w:rsidRPr="005E5BDF">
              <w:rPr>
                <w:color w:val="000000"/>
                <w:sz w:val="22"/>
              </w:rPr>
              <w:t>Fill in the blank with the appropriate information</w:t>
            </w:r>
          </w:p>
        </w:tc>
      </w:tr>
      <w:tr w:rsidR="00BF0D37" w:rsidRPr="005E5BDF" w:rsidTr="006C1BFE">
        <w:trPr>
          <w:tblCellSpacing w:w="0" w:type="dxa"/>
        </w:trPr>
        <w:tc>
          <w:tcPr>
            <w:tcW w:w="0" w:type="auto"/>
          </w:tcPr>
          <w:p w:rsidR="00BF0D37" w:rsidRPr="005E5BDF" w:rsidRDefault="00BF0D37" w:rsidP="00FA40E0">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FA40E0">
            <w:pPr>
              <w:widowControl/>
              <w:autoSpaceDE/>
              <w:autoSpaceDN/>
              <w:adjustRightInd/>
              <w:rPr>
                <w:color w:val="000000"/>
                <w:sz w:val="22"/>
              </w:rPr>
            </w:pPr>
            <w:r w:rsidRPr="005E5BDF">
              <w:rPr>
                <w:color w:val="000000"/>
                <w:sz w:val="22"/>
              </w:rPr>
              <w:t>Text within parentheses indicates the optional use of an alternative word or an optional choice or the plural form of the word preceding the parentheses.</w:t>
            </w:r>
          </w:p>
        </w:tc>
      </w:tr>
      <w:tr w:rsidR="00BF0D37" w:rsidRPr="005E5BDF" w:rsidTr="006C1BFE">
        <w:trPr>
          <w:tblCellSpacing w:w="0" w:type="dxa"/>
        </w:trPr>
        <w:tc>
          <w:tcPr>
            <w:tcW w:w="0" w:type="auto"/>
          </w:tcPr>
          <w:p w:rsidR="00BF0D37" w:rsidRPr="005E5BDF" w:rsidRDefault="00BF0D37" w:rsidP="00FA40E0">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FA40E0">
            <w:pPr>
              <w:widowControl/>
              <w:autoSpaceDE/>
              <w:autoSpaceDN/>
              <w:adjustRightInd/>
              <w:rPr>
                <w:color w:val="000000"/>
                <w:sz w:val="22"/>
              </w:rPr>
            </w:pPr>
            <w:r w:rsidRPr="005E5BDF">
              <w:rPr>
                <w:color w:val="000000"/>
                <w:sz w:val="22"/>
              </w:rPr>
              <w:t xml:space="preserve">Text within brackets indicates narrative guidance that should be followed in terms of addressing specific elements that should be included in the particular document. </w:t>
            </w:r>
          </w:p>
        </w:tc>
      </w:tr>
      <w:tr w:rsidR="00BF0D37" w:rsidRPr="005E5BDF" w:rsidTr="006C1BFE">
        <w:trPr>
          <w:tblCellSpacing w:w="0" w:type="dxa"/>
        </w:trPr>
        <w:tc>
          <w:tcPr>
            <w:tcW w:w="0" w:type="auto"/>
          </w:tcPr>
          <w:p w:rsidR="00BF0D37" w:rsidRPr="005E5BDF" w:rsidRDefault="00BF0D37" w:rsidP="00FA40E0">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FA40E0">
            <w:pPr>
              <w:widowControl/>
              <w:autoSpaceDE/>
              <w:autoSpaceDN/>
              <w:adjustRightInd/>
              <w:rPr>
                <w:color w:val="000000"/>
                <w:sz w:val="22"/>
              </w:rPr>
            </w:pPr>
            <w:r w:rsidRPr="005E5BDF">
              <w:rPr>
                <w:color w:val="000000"/>
                <w:sz w:val="22"/>
              </w:rPr>
              <w:t>Text within quotes indicates a suggested sentence or language.</w:t>
            </w:r>
          </w:p>
        </w:tc>
      </w:tr>
    </w:tbl>
    <w:p w:rsidR="00BF0D37" w:rsidRPr="005E5BDF" w:rsidRDefault="00BF0D37" w:rsidP="00FA40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br w:type="page"/>
      </w:r>
    </w:p>
    <w:p w:rsidR="00BF0D37" w:rsidRPr="005E5BDF" w:rsidRDefault="007F2EF9"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noProof/>
          <w:sz w:val="22"/>
        </w:rPr>
        <w:lastRenderedPageBreak/>
        <w:drawing>
          <wp:anchor distT="0" distB="0" distL="114300" distR="114300" simplePos="0" relativeHeight="251655679" behindDoc="1" locked="0" layoutInCell="1" allowOverlap="1" wp14:anchorId="70F3AFF2" wp14:editId="4FB1D791">
            <wp:simplePos x="0" y="0"/>
            <wp:positionH relativeFrom="column">
              <wp:posOffset>19050</wp:posOffset>
            </wp:positionH>
            <wp:positionV relativeFrom="paragraph">
              <wp:posOffset>43180</wp:posOffset>
            </wp:positionV>
            <wp:extent cx="5937885" cy="1068705"/>
            <wp:effectExtent l="19050" t="0" r="5715"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srcRect/>
                    <a:stretch>
                      <a:fillRect/>
                    </a:stretch>
                  </pic:blipFill>
                  <pic:spPr bwMode="auto">
                    <a:xfrm>
                      <a:off x="0" y="0"/>
                      <a:ext cx="5937885" cy="1068705"/>
                    </a:xfrm>
                    <a:prstGeom prst="rect">
                      <a:avLst/>
                    </a:prstGeom>
                    <a:noFill/>
                  </pic:spPr>
                </pic:pic>
              </a:graphicData>
            </a:graphic>
          </wp:anchor>
        </w:drawing>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u w:val="single"/>
        </w:rPr>
      </w:pPr>
      <w:r w:rsidRPr="005E5BDF">
        <w:rPr>
          <w:sz w:val="22"/>
        </w:rPr>
        <w:t>(</w:t>
      </w:r>
      <w:r w:rsidRPr="005E5BDF">
        <w:rPr>
          <w:sz w:val="22"/>
          <w:u w:val="single"/>
        </w:rPr>
        <w:t>Date</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EA-YY-XXX (If applicable)</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w:t>
      </w:r>
      <w:r w:rsidRPr="005E5BDF">
        <w:rPr>
          <w:sz w:val="22"/>
          <w:u w:val="single"/>
        </w:rPr>
        <w:t>Vendor</w:t>
      </w:r>
      <w:r w:rsidR="002D1D93" w:rsidRPr="005E5BDF">
        <w:rPr>
          <w:sz w:val="22"/>
          <w:u w:val="single"/>
        </w:rPr>
        <w:t>/Applicant</w:t>
      </w:r>
      <w:r w:rsidRPr="005E5BDF">
        <w:rPr>
          <w:sz w:val="22"/>
          <w:u w:val="single"/>
        </w:rPr>
        <w:t xml:space="preserve"> executive</w:t>
      </w:r>
      <w:ins w:id="183" w:author="sxc3" w:date="2013-06-28T14:08:00Z">
        <w:r w:rsidR="00AB7092" w:rsidRPr="005E5BDF">
          <w:rPr>
            <w:sz w:val="22"/>
            <w:u w:val="single"/>
          </w:rPr>
          <w:t xml:space="preserve"> name</w:t>
        </w:r>
      </w:ins>
      <w:r w:rsidR="00B844B9" w:rsidRPr="005E5BDF">
        <w:rPr>
          <w:sz w:val="22"/>
          <w:u w:val="single"/>
        </w:rPr>
        <w:t>, Position Title</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w:t>
      </w:r>
      <w:r w:rsidRPr="005E5BDF">
        <w:rPr>
          <w:sz w:val="22"/>
          <w:u w:val="single"/>
        </w:rPr>
        <w:t>Name of company</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w:t>
      </w:r>
      <w:r w:rsidRPr="005E5BDF">
        <w:rPr>
          <w:sz w:val="22"/>
          <w:u w:val="single"/>
        </w:rPr>
        <w:t>Address</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AB7092" w:rsidRPr="005E5BDF" w:rsidRDefault="00BF0D37" w:rsidP="005E5BDF">
      <w:pPr>
        <w:widowControl/>
        <w:ind w:left="1440"/>
        <w:rPr>
          <w:ins w:id="184" w:author="sxc3" w:date="2013-06-28T14:08:00Z"/>
          <w:sz w:val="22"/>
          <w:szCs w:val="22"/>
        </w:rPr>
      </w:pPr>
      <w:r w:rsidRPr="005E5BDF">
        <w:rPr>
          <w:sz w:val="22"/>
        </w:rPr>
        <w:t>SUBJECT:</w:t>
      </w:r>
      <w:r w:rsidRPr="005E5BDF">
        <w:rPr>
          <w:sz w:val="22"/>
        </w:rPr>
        <w:tab/>
        <w:t xml:space="preserve">NRC </w:t>
      </w:r>
      <w:ins w:id="185" w:author="sxc3" w:date="2013-06-28T14:08:00Z">
        <w:r w:rsidR="00AB7092" w:rsidRPr="005E5BDF">
          <w:rPr>
            <w:sz w:val="22"/>
          </w:rPr>
          <w:t xml:space="preserve">VENDOR </w:t>
        </w:r>
      </w:ins>
      <w:r w:rsidRPr="005E5BDF">
        <w:rPr>
          <w:sz w:val="22"/>
        </w:rPr>
        <w:t xml:space="preserve">INSPECTION </w:t>
      </w:r>
      <w:proofErr w:type="gramStart"/>
      <w:r w:rsidRPr="005E5BDF">
        <w:rPr>
          <w:sz w:val="22"/>
        </w:rPr>
        <w:t>REPORT</w:t>
      </w:r>
      <w:proofErr w:type="gramEnd"/>
      <w:r w:rsidRPr="005E5BDF">
        <w:rPr>
          <w:sz w:val="22"/>
        </w:rPr>
        <w:t xml:space="preserve"> NO(S). (</w:t>
      </w:r>
      <w:r w:rsidRPr="005E5BDF">
        <w:rPr>
          <w:sz w:val="22"/>
          <w:u w:val="single"/>
        </w:rPr>
        <w:t>XXXXXXXX/YYYY-NNN</w:t>
      </w:r>
      <w:ins w:id="186" w:author="sxc3" w:date="2013-06-28T14:08:00Z">
        <w:r w:rsidRPr="005E5BDF">
          <w:rPr>
            <w:sz w:val="22"/>
          </w:rPr>
          <w:t>)</w:t>
        </w:r>
        <w:r w:rsidR="00AB7092" w:rsidRPr="005E5BDF">
          <w:rPr>
            <w:sz w:val="22"/>
          </w:rPr>
          <w:t xml:space="preserve"> </w:t>
        </w:r>
        <w:r w:rsidR="00AB7092" w:rsidRPr="005E5BDF">
          <w:rPr>
            <w:sz w:val="22"/>
            <w:szCs w:val="22"/>
          </w:rPr>
          <w:t xml:space="preserve">[If applicable, add "AND (INVESTIGATION </w:t>
        </w:r>
      </w:ins>
    </w:p>
    <w:p w:rsidR="00BF0D37" w:rsidRPr="005E5BDF" w:rsidRDefault="00AB7092"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rPr>
      </w:pPr>
      <w:ins w:id="187" w:author="sxc3" w:date="2013-06-28T14:08:00Z">
        <w:r w:rsidRPr="005E5BDF">
          <w:rPr>
            <w:sz w:val="22"/>
            <w:szCs w:val="22"/>
          </w:rPr>
          <w:tab/>
        </w:r>
        <w:r w:rsidRPr="005E5BDF">
          <w:rPr>
            <w:sz w:val="22"/>
            <w:szCs w:val="22"/>
          </w:rPr>
          <w:tab/>
        </w:r>
        <w:r w:rsidRPr="005E5BDF">
          <w:rPr>
            <w:sz w:val="22"/>
            <w:szCs w:val="22"/>
          </w:rPr>
          <w:tab/>
          <w:t>REPORT NO(S).</w:t>
        </w:r>
        <w:r w:rsidRPr="005E5BDF">
          <w:rPr>
            <w:sz w:val="22"/>
            <w:szCs w:val="22"/>
            <w:u w:val="single"/>
          </w:rPr>
          <w:t xml:space="preserve"> (X-XXXX-XXX)</w:t>
        </w:r>
      </w:ins>
      <w:ins w:id="188" w:author="sxc3" w:date="2013-09-20T14:42:00Z">
        <w:r w:rsidR="00575E9E">
          <w:rPr>
            <w:sz w:val="22"/>
            <w:szCs w:val="22"/>
            <w:u w:val="single"/>
          </w:rPr>
          <w:t>,</w:t>
        </w:r>
      </w:ins>
      <w:ins w:id="189" w:author="sxc3" w:date="2013-06-28T14:08:00Z">
        <w:r w:rsidRPr="005E5BDF">
          <w:rPr>
            <w:sz w:val="22"/>
            <w:szCs w:val="22"/>
          </w:rPr>
          <w:t xml:space="preserve"> </w:t>
        </w:r>
      </w:ins>
      <w:r w:rsidRPr="005E5BDF">
        <w:rPr>
          <w:sz w:val="22"/>
        </w:rPr>
        <w:t>NOTICE OF VIOLATION</w:t>
      </w:r>
      <w:r w:rsidRPr="005E5BDF">
        <w:rPr>
          <w:sz w:val="22"/>
          <w:szCs w:val="22"/>
        </w:rPr>
        <w:t xml:space="preserve"> </w:t>
      </w:r>
      <w:r w:rsidRPr="005E5BDF">
        <w:rPr>
          <w:sz w:val="22"/>
        </w:rPr>
        <w:t>AND NOTICE OF NONCONFORMANCE</w:t>
      </w:r>
      <w:ins w:id="190" w:author="sxc3" w:date="2013-06-28T14:08:00Z">
        <w:r w:rsidRPr="005E5BDF">
          <w:rPr>
            <w:sz w:val="22"/>
            <w:szCs w:val="22"/>
          </w:rPr>
          <w:t>"]</w:t>
        </w:r>
      </w:ins>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Dear (</w:t>
      </w:r>
      <w:r w:rsidR="00232950" w:rsidRPr="005E5BDF">
        <w:rPr>
          <w:sz w:val="22"/>
          <w:u w:val="single"/>
        </w:rPr>
        <w:t xml:space="preserve">Vendor/Applicant </w:t>
      </w:r>
      <w:r w:rsidRPr="005E5BDF">
        <w:rPr>
          <w:sz w:val="22"/>
          <w:u w:val="single"/>
        </w:rPr>
        <w:t>executive</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rPr>
          <w:sz w:val="22"/>
        </w:rPr>
      </w:pPr>
      <w:r w:rsidRPr="005E5BDF">
        <w:rPr>
          <w:sz w:val="22"/>
        </w:rPr>
        <w:t>On (</w:t>
      </w:r>
      <w:r w:rsidRPr="005E5BDF">
        <w:rPr>
          <w:sz w:val="22"/>
          <w:u w:val="single"/>
        </w:rPr>
        <w:t>dates</w:t>
      </w:r>
      <w:r w:rsidRPr="005E5BDF">
        <w:rPr>
          <w:sz w:val="22"/>
        </w:rPr>
        <w:t xml:space="preserve">), the U.S. Nuclear Regulatory Commission (NRC) </w:t>
      </w:r>
      <w:r w:rsidR="00B844B9" w:rsidRPr="005E5BDF">
        <w:rPr>
          <w:sz w:val="22"/>
        </w:rPr>
        <w:t xml:space="preserve">staff </w:t>
      </w:r>
      <w:r w:rsidRPr="005E5BDF">
        <w:rPr>
          <w:sz w:val="22"/>
        </w:rPr>
        <w:t>conducted an inspection at (</w:t>
      </w:r>
      <w:r w:rsidRPr="005E5BDF">
        <w:rPr>
          <w:sz w:val="22"/>
          <w:u w:val="single"/>
        </w:rPr>
        <w:t>facility name</w:t>
      </w:r>
      <w:r w:rsidRPr="005E5BDF">
        <w:rPr>
          <w:sz w:val="22"/>
        </w:rPr>
        <w:t>) facility in (</w:t>
      </w:r>
      <w:r w:rsidRPr="005E5BDF">
        <w:rPr>
          <w:sz w:val="22"/>
          <w:u w:val="single"/>
        </w:rPr>
        <w:t>City, State</w:t>
      </w:r>
      <w:r w:rsidRPr="005E5BDF">
        <w:rPr>
          <w:sz w:val="22"/>
        </w:rPr>
        <w:t xml:space="preserve">).  [Include one of the following three descriptions of the inspection: "The inspection was conducted as a result of the ..." or "The inspection was conducted to ..." or "The purpose of the inspection was ..."]  The enclosed report presents the results of this inspection.  </w:t>
      </w:r>
      <w:ins w:id="191" w:author="sxc3" w:date="2013-06-28T14:08:00Z">
        <w:r w:rsidR="00F5106E" w:rsidRPr="005E5BDF">
          <w:rPr>
            <w:sz w:val="22"/>
          </w:rPr>
          <w:t xml:space="preserve">[For vendor inspections that looked at </w:t>
        </w:r>
        <w:r w:rsidR="00F95BF4" w:rsidRPr="005E5BDF">
          <w:rPr>
            <w:sz w:val="22"/>
          </w:rPr>
          <w:t xml:space="preserve">activities associated with </w:t>
        </w:r>
        <w:r w:rsidR="00F5106E" w:rsidRPr="005E5BDF">
          <w:rPr>
            <w:sz w:val="22"/>
          </w:rPr>
          <w:t xml:space="preserve">ITAAC, include the following statement: “During this inspection, the NRC staff looked at [describe the activity] associated with inspections, tests, analyses, and acceptance criteria (ITAAC) from revision </w:t>
        </w:r>
        <w:r w:rsidR="00407358" w:rsidRPr="005E5BDF">
          <w:rPr>
            <w:sz w:val="22"/>
          </w:rPr>
          <w:t>(#)</w:t>
        </w:r>
        <w:r w:rsidR="00F5106E" w:rsidRPr="005E5BDF">
          <w:rPr>
            <w:sz w:val="22"/>
          </w:rPr>
          <w:t xml:space="preserve"> of the approved [design] design certification document.  Specifically, these activitie</w:t>
        </w:r>
        <w:r w:rsidR="00407358" w:rsidRPr="005E5BDF">
          <w:rPr>
            <w:sz w:val="22"/>
          </w:rPr>
          <w:t>s were associated with ITAAC (#)</w:t>
        </w:r>
        <w:r w:rsidR="00F5106E" w:rsidRPr="005E5BDF">
          <w:rPr>
            <w:sz w:val="22"/>
          </w:rPr>
          <w:t>.”</w:t>
        </w:r>
        <w:r w:rsidR="00407358" w:rsidRPr="005E5BDF">
          <w:rPr>
            <w:sz w:val="22"/>
          </w:rPr>
          <w:t xml:space="preserve">  Include one of the following three statements: “This report contains (one) ITAAC finding(s) associated with a specific ITAAC </w:t>
        </w:r>
        <w:r w:rsidR="00407358" w:rsidRPr="009C73FB">
          <w:rPr>
            <w:color w:val="FF0000"/>
            <w:sz w:val="22"/>
          </w:rPr>
          <w:t xml:space="preserve">(#). </w:t>
        </w:r>
      </w:ins>
      <w:r w:rsidR="009C73FB" w:rsidRPr="009C73FB">
        <w:rPr>
          <w:color w:val="FF0000"/>
          <w:sz w:val="22"/>
        </w:rPr>
        <w:t xml:space="preserve"> </w:t>
      </w:r>
      <w:proofErr w:type="gramStart"/>
      <w:ins w:id="192" w:author="sxc3" w:date="2013-06-28T14:08:00Z">
        <w:r w:rsidR="00407358" w:rsidRPr="009C73FB">
          <w:rPr>
            <w:color w:val="FF0000"/>
            <w:sz w:val="22"/>
          </w:rPr>
          <w:t>The(</w:t>
        </w:r>
        <w:proofErr w:type="gramEnd"/>
        <w:r w:rsidR="00407358" w:rsidRPr="009C73FB">
          <w:rPr>
            <w:color w:val="FF0000"/>
            <w:sz w:val="22"/>
          </w:rPr>
          <w:t>se)</w:t>
        </w:r>
        <w:r w:rsidR="00407358" w:rsidRPr="005E5BDF">
          <w:rPr>
            <w:sz w:val="22"/>
          </w:rPr>
          <w:t xml:space="preserve"> finding(s) is (are) material to the ITAAC acceptance criteria, specifically…” or “This report contains (one) URI associated with a specific ITAAC (#). </w:t>
        </w:r>
      </w:ins>
      <w:ins w:id="193" w:author="btc1" w:date="2013-10-02T09:40:00Z">
        <w:r w:rsidR="007952CE">
          <w:rPr>
            <w:sz w:val="22"/>
          </w:rPr>
          <w:t xml:space="preserve"> </w:t>
        </w:r>
      </w:ins>
      <w:ins w:id="194" w:author="sxc3" w:date="2013-06-28T14:08:00Z">
        <w:r w:rsidR="00407358" w:rsidRPr="005E5BDF">
          <w:rPr>
            <w:sz w:val="22"/>
          </w:rPr>
          <w:t>The final resolution of this URI may be material to the ITAAC acceptance criteria, specifically…” or “The NRC inspection team did not identify any findings associated with the ITAAC contained in Section (4) of the attachment to this report.”]</w:t>
        </w:r>
        <w:r w:rsidR="00F5106E" w:rsidRPr="005E5BDF">
          <w:rPr>
            <w:sz w:val="22"/>
          </w:rPr>
          <w:t xml:space="preserve"> </w:t>
        </w:r>
      </w:ins>
      <w:r w:rsidRPr="005E5BDF">
        <w:rPr>
          <w:sz w:val="22"/>
        </w:rPr>
        <w:t xml:space="preserve">[Any subsequent meetings and/or telephone discussions should be documented.]  This NRC inspection report does not constitute NRC endorsement of your overall quality assurance or Part 21 programs.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Within the scope of this inspection, no violations or </w:t>
      </w:r>
      <w:proofErr w:type="spellStart"/>
      <w:r w:rsidRPr="005E5BDF">
        <w:rPr>
          <w:sz w:val="22"/>
        </w:rPr>
        <w:t>nonconformances</w:t>
      </w:r>
      <w:proofErr w:type="spellEnd"/>
      <w:r w:rsidRPr="005E5BDF">
        <w:rPr>
          <w:sz w:val="22"/>
        </w:rPr>
        <w:t xml:space="preserve"> were identified.  [If applicable]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[Include the following paragraphs if issuing Notice of Violation:</w:t>
      </w:r>
    </w:p>
    <w:p w:rsidR="00BF0D37"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C73FB" w:rsidRDefault="009C73FB"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C73FB" w:rsidRDefault="009C73FB"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C73FB" w:rsidRPr="005E5BDF" w:rsidRDefault="009C73FB"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lastRenderedPageBreak/>
        <w:t xml:space="preserve">“Based on the results of this inspection, the NRC </w:t>
      </w:r>
      <w:r w:rsidR="00F04066" w:rsidRPr="005E5BDF">
        <w:rPr>
          <w:sz w:val="22"/>
        </w:rPr>
        <w:t xml:space="preserve">staff </w:t>
      </w:r>
      <w:r w:rsidRPr="005E5BDF">
        <w:rPr>
          <w:sz w:val="22"/>
        </w:rPr>
        <w:t>determined that (a) violation(s) of NRC requirements occurred.  The</w:t>
      </w:r>
      <w:ins w:id="195" w:author="sxc3" w:date="2013-06-28T14:08:00Z">
        <w:r w:rsidR="00AB7092" w:rsidRPr="005E5BDF">
          <w:rPr>
            <w:sz w:val="22"/>
          </w:rPr>
          <w:t>(se)</w:t>
        </w:r>
      </w:ins>
      <w:r w:rsidRPr="005E5BDF">
        <w:rPr>
          <w:sz w:val="22"/>
        </w:rPr>
        <w:t xml:space="preserve"> violation(s) is (are) cited in the enclosed Notice of Violation (Notice) and the circumstances surrounding it (them) are described in detail in the subject inspection report.  The violation(s) is (are) being cited </w:t>
      </w:r>
      <w:r w:rsidR="00F04066" w:rsidRPr="005E5BDF">
        <w:rPr>
          <w:sz w:val="22"/>
        </w:rPr>
        <w:t xml:space="preserve">in the NOV </w:t>
      </w:r>
      <w:r w:rsidRPr="005E5BDF">
        <w:rPr>
          <w:sz w:val="22"/>
        </w:rPr>
        <w:t>because [</w:t>
      </w:r>
      <w:ins w:id="196" w:author="sxc3" w:date="2013-06-28T14:08:00Z">
        <w:r w:rsidR="00AB7092" w:rsidRPr="005E5BDF">
          <w:rPr>
            <w:sz w:val="22"/>
          </w:rPr>
          <w:t>An</w:t>
        </w:r>
      </w:ins>
      <w:r w:rsidR="00AB7092" w:rsidRPr="005E5BDF">
        <w:rPr>
          <w:sz w:val="22"/>
        </w:rPr>
        <w:t xml:space="preserve"> explanation </w:t>
      </w:r>
      <w:ins w:id="197" w:author="sxc3" w:date="2013-06-28T14:08:00Z">
        <w:r w:rsidR="00AB7092" w:rsidRPr="005E5BDF">
          <w:rPr>
            <w:sz w:val="22"/>
          </w:rPr>
          <w:t>MUST be included that clearly articulates</w:t>
        </w:r>
      </w:ins>
      <w:r w:rsidR="00AB7092" w:rsidRPr="005E5BDF">
        <w:rPr>
          <w:sz w:val="22"/>
        </w:rPr>
        <w:t xml:space="preserve"> </w:t>
      </w:r>
      <w:r w:rsidRPr="005E5BDF">
        <w:rPr>
          <w:sz w:val="22"/>
        </w:rPr>
        <w:t xml:space="preserve">why a </w:t>
      </w:r>
      <w:ins w:id="198" w:author="sxc3" w:date="2013-06-28T14:08:00Z">
        <w:r w:rsidR="00AB7092" w:rsidRPr="005E5BDF">
          <w:rPr>
            <w:sz w:val="22"/>
          </w:rPr>
          <w:t>NOV</w:t>
        </w:r>
      </w:ins>
      <w:r w:rsidR="00AB7092" w:rsidRPr="005E5BDF">
        <w:rPr>
          <w:sz w:val="22"/>
        </w:rPr>
        <w:t xml:space="preserve"> </w:t>
      </w:r>
      <w:r w:rsidRPr="005E5BDF">
        <w:rPr>
          <w:sz w:val="22"/>
        </w:rPr>
        <w:t xml:space="preserve">is being issued in terms of the criteria in Section </w:t>
      </w:r>
      <w:ins w:id="199" w:author="sxc3" w:date="2013-06-28T14:08:00Z">
        <w:r w:rsidR="00AB7092" w:rsidRPr="005E5BDF">
          <w:rPr>
            <w:sz w:val="22"/>
          </w:rPr>
          <w:t>2.3.2</w:t>
        </w:r>
      </w:ins>
      <w:r w:rsidRPr="005E5BDF">
        <w:rPr>
          <w:sz w:val="22"/>
        </w:rPr>
        <w:t>, “Non-Cited Violation (NCV),” of the NRC Enforcement Policy.  This explanation may be expanded to convey the appropriate message to the vendor in terms of those actions that require additional attention and must include the basis for issuing the citation, notwithstanding the normal policies.</w:t>
      </w:r>
      <w:ins w:id="200" w:author="sxc3" w:date="2013-08-23T11:02:00Z">
        <w:r w:rsidR="00B93DC7" w:rsidRPr="005E5BDF">
          <w:rPr>
            <w:sz w:val="22"/>
          </w:rPr>
          <w:t>]</w:t>
        </w:r>
      </w:ins>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You are required to respond to this letter and should follow the instructions specified in the enclosed Notice</w:t>
      </w:r>
      <w:r w:rsidR="00F04066" w:rsidRPr="005E5BDF">
        <w:rPr>
          <w:sz w:val="22"/>
        </w:rPr>
        <w:t xml:space="preserve"> of Violation</w:t>
      </w:r>
      <w:r w:rsidRPr="005E5BDF">
        <w:rPr>
          <w:sz w:val="22"/>
        </w:rPr>
        <w:t xml:space="preserve"> when preparing your response.  [If other responses are required, remind addressee that, as appropriate, these responses should be addressed separately, in addition to this response].</w:t>
      </w:r>
      <w:ins w:id="201" w:author="sxc3" w:date="2013-06-28T14:08:00Z">
        <w:r w:rsidRPr="005E5BDF">
          <w:rPr>
            <w:sz w:val="22"/>
          </w:rPr>
          <w:t xml:space="preserve">  </w:t>
        </w:r>
        <w:r w:rsidR="00C9391F" w:rsidRPr="005E5BDF">
          <w:rPr>
            <w:sz w:val="22"/>
          </w:rPr>
          <w:t>If you have additional information that you believe the NRC should consider, you may provide it in your response to the Notice.  The NRC review of your response to the Notice will also</w:t>
        </w:r>
      </w:ins>
      <w:r w:rsidR="00C9391F" w:rsidRPr="005E5BDF">
        <w:rPr>
          <w:sz w:val="22"/>
        </w:rPr>
        <w:t xml:space="preserve"> determine whether further enforcement action is necessary to ensure compliance with regulatory requirements.”]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[For Severity Level IV violations where the staff determined that no response is required, the following paragraph may be substituted:</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w:t>
      </w:r>
      <w:ins w:id="202" w:author="sxc3" w:date="2013-08-23T11:04:00Z">
        <w:r w:rsidR="00B93DC7" w:rsidRPr="005E5BDF">
          <w:rPr>
            <w:sz w:val="22"/>
          </w:rPr>
          <w:t xml:space="preserve">The NRC has concluded that information regarding: (1) the reason for the violation(s); (2) the corrective actions that have been taken and the results achieved; and (3) the date when full compliance will be (was) achieved is already adequately addressed on the docket in </w:t>
        </w:r>
      </w:ins>
      <w:r w:rsidRPr="005E5BDF">
        <w:rPr>
          <w:sz w:val="22"/>
        </w:rPr>
        <w:t>[Indicate the correspondence, e.g., Inspection Report No. (</w:t>
      </w:r>
      <w:r w:rsidRPr="005E5BDF">
        <w:rPr>
          <w:sz w:val="22"/>
          <w:u w:val="single"/>
        </w:rPr>
        <w:t>XXXXXXXX/YYYY-NNN</w:t>
      </w:r>
      <w:r w:rsidRPr="005E5BDF">
        <w:rPr>
          <w:sz w:val="22"/>
        </w:rPr>
        <w:t>), (</w:t>
      </w:r>
      <w:r w:rsidRPr="005E5BDF">
        <w:rPr>
          <w:sz w:val="22"/>
          <w:u w:val="single"/>
        </w:rPr>
        <w:t>LER YY-NNN</w:t>
      </w:r>
      <w:r w:rsidRPr="005E5BDF">
        <w:rPr>
          <w:sz w:val="22"/>
        </w:rPr>
        <w:t>), or (</w:t>
      </w:r>
      <w:r w:rsidRPr="005E5BDF">
        <w:rPr>
          <w:sz w:val="22"/>
          <w:u w:val="single"/>
        </w:rPr>
        <w:t>other correspondence</w:t>
      </w:r>
      <w:r w:rsidRPr="005E5BDF">
        <w:rPr>
          <w:sz w:val="22"/>
        </w:rPr>
        <w:t>) dated (</w:t>
      </w:r>
      <w:r w:rsidRPr="005E5BDF">
        <w:rPr>
          <w:sz w:val="22"/>
          <w:u w:val="single"/>
        </w:rPr>
        <w:t>date</w:t>
      </w:r>
      <w:r w:rsidRPr="005E5BDF">
        <w:rPr>
          <w:sz w:val="22"/>
        </w:rPr>
        <w:t>).  Therefore, you are not required to respond to this letter unless the description does not accurately reflect your corrective actions or your position.  If you choose to provide additional information please follow the instructions specified in the enclosed Notice.”</w:t>
      </w:r>
      <w:r w:rsidR="00C9391F"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93DC7" w:rsidRPr="005E5BDF" w:rsidRDefault="00B93DC7" w:rsidP="005E5BDF">
      <w:pPr>
        <w:widowControl/>
        <w:rPr>
          <w:ins w:id="203" w:author="sxc3" w:date="2013-08-23T11:05:00Z"/>
          <w:sz w:val="22"/>
          <w:szCs w:val="22"/>
        </w:rPr>
      </w:pPr>
      <w:ins w:id="204" w:author="sxc3" w:date="2013-08-23T11:05:00Z">
        <w:r w:rsidRPr="005E5BDF">
          <w:rPr>
            <w:sz w:val="22"/>
            <w:szCs w:val="22"/>
          </w:rPr>
          <w:t>[For inspection reports with NCVs, include the following paragraph:</w:t>
        </w:r>
      </w:ins>
    </w:p>
    <w:p w:rsidR="00B93DC7" w:rsidRPr="005E5BDF" w:rsidRDefault="00B93DC7" w:rsidP="005E5BDF">
      <w:pPr>
        <w:widowControl/>
        <w:rPr>
          <w:ins w:id="205" w:author="sxc3" w:date="2013-08-23T11:05:00Z"/>
          <w:sz w:val="22"/>
          <w:szCs w:val="22"/>
        </w:rPr>
      </w:pPr>
    </w:p>
    <w:p w:rsidR="00B93DC7" w:rsidRPr="005E5BDF" w:rsidRDefault="00B93DC7" w:rsidP="005E5BDF">
      <w:pPr>
        <w:widowControl/>
        <w:rPr>
          <w:ins w:id="206" w:author="sxc3" w:date="2013-08-23T11:05:00Z"/>
          <w:sz w:val="22"/>
          <w:szCs w:val="22"/>
        </w:rPr>
      </w:pPr>
      <w:ins w:id="207" w:author="sxc3" w:date="2013-08-23T11:05:00Z">
        <w:r w:rsidRPr="005E5BDF">
          <w:rPr>
            <w:sz w:val="22"/>
            <w:szCs w:val="22"/>
          </w:rPr>
          <w:t xml:space="preserve">Based on the results of this inspection, the NRC has (also) determined that </w:t>
        </w:r>
        <w:r w:rsidRPr="005E5BDF">
          <w:rPr>
            <w:sz w:val="22"/>
            <w:szCs w:val="22"/>
            <w:u w:val="single"/>
          </w:rPr>
          <w:t xml:space="preserve">(number) </w:t>
        </w:r>
        <w:r w:rsidRPr="005E5BDF">
          <w:rPr>
            <w:sz w:val="22"/>
            <w:szCs w:val="22"/>
          </w:rPr>
          <w:t xml:space="preserve">   (additional) Severity Level IV violation(s) of NRC requirements occurred</w:t>
        </w:r>
        <w:r w:rsidRPr="009C73FB">
          <w:rPr>
            <w:color w:val="FF0000"/>
            <w:sz w:val="22"/>
            <w:szCs w:val="22"/>
          </w:rPr>
          <w:t xml:space="preserve">. </w:t>
        </w:r>
      </w:ins>
      <w:r w:rsidR="009C73FB" w:rsidRPr="009C73FB">
        <w:rPr>
          <w:color w:val="FF0000"/>
          <w:sz w:val="22"/>
          <w:szCs w:val="22"/>
        </w:rPr>
        <w:t xml:space="preserve"> </w:t>
      </w:r>
      <w:ins w:id="208" w:author="sxc3" w:date="2013-08-23T11:05:00Z">
        <w:r w:rsidRPr="009C73FB">
          <w:rPr>
            <w:color w:val="FF0000"/>
            <w:sz w:val="22"/>
            <w:szCs w:val="22"/>
          </w:rPr>
          <w:t>These</w:t>
        </w:r>
        <w:r w:rsidRPr="005E5BDF">
          <w:rPr>
            <w:sz w:val="22"/>
            <w:szCs w:val="22"/>
          </w:rPr>
          <w:t xml:space="preserve"> violations are being treated as Non-Cited Violations (NCVs), consistent with Section 2.3.2 of the Enforcement Policy</w:t>
        </w:r>
        <w:r w:rsidRPr="009C73FB">
          <w:rPr>
            <w:color w:val="FF0000"/>
            <w:sz w:val="22"/>
            <w:szCs w:val="22"/>
          </w:rPr>
          <w:t xml:space="preserve">. </w:t>
        </w:r>
      </w:ins>
      <w:r w:rsidR="009C73FB" w:rsidRPr="009C73FB">
        <w:rPr>
          <w:color w:val="FF0000"/>
          <w:sz w:val="22"/>
          <w:szCs w:val="22"/>
        </w:rPr>
        <w:t xml:space="preserve"> </w:t>
      </w:r>
      <w:proofErr w:type="gramStart"/>
      <w:ins w:id="209" w:author="sxc3" w:date="2013-08-23T11:05:00Z">
        <w:r w:rsidRPr="009C73FB">
          <w:rPr>
            <w:color w:val="FF0000"/>
            <w:sz w:val="22"/>
            <w:szCs w:val="22"/>
          </w:rPr>
          <w:t>The(</w:t>
        </w:r>
        <w:proofErr w:type="gramEnd"/>
        <w:r w:rsidRPr="009C73FB">
          <w:rPr>
            <w:color w:val="FF0000"/>
            <w:sz w:val="22"/>
            <w:szCs w:val="22"/>
          </w:rPr>
          <w:t>se)</w:t>
        </w:r>
        <w:r w:rsidRPr="005E5BDF">
          <w:rPr>
            <w:sz w:val="22"/>
            <w:szCs w:val="22"/>
          </w:rPr>
          <w:t xml:space="preserve"> NCVs are described in the subject inspection report.  If you contest the violation(s), you should provide a response within 30 days of the date of this inspection report, with the basis for your denial, to the Nuclear Regulatory Commission, ATTN:  Document Control Desk, Washington DC 20555-0001, with copies to: </w:t>
        </w:r>
      </w:ins>
      <w:ins w:id="210" w:author="btc1" w:date="2013-10-02T09:40:00Z">
        <w:r w:rsidR="007952CE">
          <w:rPr>
            <w:sz w:val="22"/>
            <w:szCs w:val="22"/>
          </w:rPr>
          <w:t xml:space="preserve"> </w:t>
        </w:r>
      </w:ins>
      <w:ins w:id="211" w:author="sxc3" w:date="2013-08-23T11:05:00Z">
        <w:r w:rsidRPr="005E5BDF">
          <w:rPr>
            <w:sz w:val="22"/>
            <w:szCs w:val="22"/>
          </w:rPr>
          <w:t>(1) the Director, Office of ________; and (2) the Director, Office of Enforcement, United States Nuclear Regulatory Commission, Washington, DC 20555-0001.</w:t>
        </w:r>
      </w:ins>
    </w:p>
    <w:p w:rsidR="00B93DC7" w:rsidRPr="005E5BDF" w:rsidRDefault="00B93DC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2" w:author="sxc3" w:date="2013-08-23T11:05:00Z"/>
          <w:sz w:val="22"/>
        </w:rPr>
      </w:pPr>
      <w:ins w:id="213" w:author="sxc3" w:date="2013-08-23T11:05:00Z">
        <w:r w:rsidRPr="005E5BDF">
          <w:rPr>
            <w:sz w:val="22"/>
          </w:rPr>
          <w:t xml:space="preserve"> </w:t>
        </w:r>
      </w:ins>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[Include the following paragraphs if issuing Notice of Nonconformance:</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“During this inspection, NRC inspectors </w:t>
      </w:r>
      <w:r w:rsidR="00F04066" w:rsidRPr="005E5BDF">
        <w:rPr>
          <w:sz w:val="22"/>
        </w:rPr>
        <w:t xml:space="preserve">(also) </w:t>
      </w:r>
      <w:r w:rsidRPr="005E5BDF">
        <w:rPr>
          <w:sz w:val="22"/>
        </w:rPr>
        <w:t>found that the implementation of your Quality Assurance (QA) program failed to meet certain NRC requirements</w:t>
      </w:r>
      <w:r w:rsidR="00F04066" w:rsidRPr="005E5BDF">
        <w:rPr>
          <w:sz w:val="22"/>
        </w:rPr>
        <w:t xml:space="preserve"> imposed on you by your customers</w:t>
      </w:r>
      <w:r w:rsidRPr="005E5BDF">
        <w:rPr>
          <w:sz w:val="22"/>
        </w:rPr>
        <w:t>. [Add a sentence or two that summarizes the most important findings</w:t>
      </w:r>
      <w:ins w:id="214" w:author="sxc3" w:date="2013-06-28T14:08:00Z">
        <w:r w:rsidR="00407358" w:rsidRPr="005E5BDF">
          <w:rPr>
            <w:sz w:val="22"/>
          </w:rPr>
          <w:t>.</w:t>
        </w:r>
      </w:ins>
      <w:ins w:id="215" w:author="sxc3" w:date="2013-09-20T14:43:00Z">
        <w:r w:rsidR="00575E9E">
          <w:rPr>
            <w:sz w:val="22"/>
          </w:rPr>
          <w:t>]</w:t>
        </w:r>
      </w:ins>
      <w:ins w:id="216" w:author="sxc3" w:date="2013-06-28T14:08:00Z">
        <w:r w:rsidR="00407358" w:rsidRPr="005E5BDF">
          <w:rPr>
            <w:sz w:val="22"/>
          </w:rPr>
          <w:t xml:space="preserve"> </w:t>
        </w:r>
      </w:ins>
      <w:r w:rsidR="00407358" w:rsidRPr="005E5BDF">
        <w:rPr>
          <w:sz w:val="22"/>
        </w:rPr>
        <w:t xml:space="preserve"> </w:t>
      </w:r>
      <w:r w:rsidRPr="005E5BDF">
        <w:rPr>
          <w:sz w:val="22"/>
        </w:rPr>
        <w:t>The specific findings and references to the pertinent requirements are identified in the enclosures to this letter.</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lastRenderedPageBreak/>
        <w:t xml:space="preserve">Please provide a written statement or explanation within 30 days from the date of this letter in accordance with the instructions specified in the enclosed Notice of Nonconformance. </w:t>
      </w:r>
      <w:r w:rsidR="009C73FB">
        <w:rPr>
          <w:sz w:val="22"/>
        </w:rPr>
        <w:t xml:space="preserve"> </w:t>
      </w:r>
      <w:r w:rsidRPr="005E5BDF">
        <w:rPr>
          <w:sz w:val="22"/>
        </w:rPr>
        <w:t>We will consider extending the response time if you show good cause for us to do so.”]</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[If apparent violations are being considered for escalated enforcement, include the following paragraphs: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93DC7" w:rsidRPr="005E5BDF" w:rsidRDefault="00BF0D37" w:rsidP="005E5BDF">
      <w:pPr>
        <w:widowControl/>
        <w:rPr>
          <w:ins w:id="217" w:author="sxc3" w:date="2013-08-23T11:07:00Z"/>
          <w:sz w:val="22"/>
          <w:szCs w:val="22"/>
        </w:rPr>
      </w:pPr>
      <w:r w:rsidRPr="00015559">
        <w:rPr>
          <w:color w:val="FF0000"/>
          <w:sz w:val="22"/>
        </w:rPr>
        <w:t>“</w:t>
      </w:r>
      <w:ins w:id="218" w:author="sxc3" w:date="2013-08-23T11:07:00Z">
        <w:r w:rsidR="00B93DC7" w:rsidRPr="00015559">
          <w:rPr>
            <w:color w:val="FF0000"/>
            <w:sz w:val="22"/>
            <w:szCs w:val="22"/>
          </w:rPr>
          <w:t>F</w:t>
        </w:r>
        <w:r w:rsidR="00B93DC7" w:rsidRPr="005E5BDF">
          <w:rPr>
            <w:sz w:val="22"/>
            <w:szCs w:val="22"/>
          </w:rPr>
          <w:t xml:space="preserve">inally, </w:t>
        </w:r>
        <w:r w:rsidR="00B93DC7" w:rsidRPr="005E5BDF">
          <w:rPr>
            <w:sz w:val="22"/>
            <w:szCs w:val="22"/>
            <w:u w:val="single"/>
          </w:rPr>
          <w:t xml:space="preserve">(number) </w:t>
        </w:r>
        <w:r w:rsidR="00B93DC7" w:rsidRPr="005E5BDF">
          <w:rPr>
            <w:sz w:val="22"/>
            <w:szCs w:val="22"/>
          </w:rPr>
          <w:t>apparent violation(s) was (were) identified and is (are) being considered for escalated enforcement action in accordance with the NRC Enforcement Policy (Enforcement Policy).  The current Enforcement Policy is included on the NRC’s Web site at (</w:t>
        </w:r>
        <w:r w:rsidR="00B93DC7" w:rsidRPr="005E5BDF">
          <w:rPr>
            <w:sz w:val="22"/>
          </w:rPr>
          <w:fldChar w:fldCharType="begin"/>
        </w:r>
        <w:r w:rsidR="00B93DC7" w:rsidRPr="005E5BDF">
          <w:rPr>
            <w:sz w:val="22"/>
          </w:rPr>
          <w:instrText>HYPERLINK "http://www.nrc.gov/about-nrc/regulatory/enforcement/enforce-pol.html"</w:instrText>
        </w:r>
        <w:r w:rsidR="00B93DC7" w:rsidRPr="005E5BDF">
          <w:rPr>
            <w:sz w:val="22"/>
          </w:rPr>
          <w:fldChar w:fldCharType="separate"/>
        </w:r>
        <w:r w:rsidR="00B93DC7" w:rsidRPr="005E5BDF">
          <w:rPr>
            <w:rStyle w:val="Hyperlink"/>
            <w:sz w:val="22"/>
            <w:szCs w:val="22"/>
          </w:rPr>
          <w:t>http://www.nrc.gov/about</w:t>
        </w:r>
        <w:r w:rsidR="00B93DC7" w:rsidRPr="005E5BDF">
          <w:rPr>
            <w:rStyle w:val="Hyperlink"/>
            <w:sz w:val="22"/>
            <w:szCs w:val="22"/>
          </w:rPr>
          <w:noBreakHyphen/>
          <w:t>nrc/regulatory/enforcement/enforce</w:t>
        </w:r>
        <w:r w:rsidR="00B93DC7" w:rsidRPr="005E5BDF">
          <w:rPr>
            <w:rStyle w:val="Hyperlink"/>
            <w:sz w:val="22"/>
            <w:szCs w:val="22"/>
          </w:rPr>
          <w:noBreakHyphen/>
          <w:t>pol.html</w:t>
        </w:r>
        <w:r w:rsidR="00B93DC7" w:rsidRPr="005E5BDF">
          <w:rPr>
            <w:sz w:val="22"/>
          </w:rPr>
          <w:fldChar w:fldCharType="end"/>
        </w:r>
        <w:r w:rsidR="00B93DC7" w:rsidRPr="005E5BDF">
          <w:rPr>
            <w:sz w:val="22"/>
            <w:szCs w:val="22"/>
          </w:rPr>
          <w:t>).  [The narrative that follows should briefly discuss the nature of the apparent violation(s).]  Accordingly, no Notice of Violation is presently being issued for these inspection findings.  Please be advised that the number and characterization of apparent violations described in the enclosed inspection report may change as a result of further NRC review.]</w:t>
        </w:r>
      </w:ins>
    </w:p>
    <w:p w:rsidR="00B93DC7" w:rsidRPr="005E5BDF" w:rsidRDefault="00B93DC7" w:rsidP="005E5BDF">
      <w:pPr>
        <w:widowControl/>
        <w:rPr>
          <w:ins w:id="219" w:author="sxc3" w:date="2013-08-23T11:07:00Z"/>
          <w:sz w:val="22"/>
          <w:szCs w:val="22"/>
        </w:rPr>
      </w:pPr>
    </w:p>
    <w:p w:rsidR="00B93DC7" w:rsidRPr="005E5BDF" w:rsidRDefault="00B93DC7" w:rsidP="005E5BDF">
      <w:pPr>
        <w:keepLines/>
        <w:widowControl/>
        <w:rPr>
          <w:ins w:id="220" w:author="sxc3" w:date="2013-08-23T11:07:00Z"/>
          <w:sz w:val="22"/>
          <w:szCs w:val="22"/>
        </w:rPr>
      </w:pPr>
      <w:ins w:id="221" w:author="sxc3" w:date="2013-08-23T11:07:00Z">
        <w:r w:rsidRPr="005E5BDF">
          <w:rPr>
            <w:sz w:val="22"/>
            <w:szCs w:val="22"/>
          </w:rPr>
          <w:t xml:space="preserve">An open (A closed) </w:t>
        </w:r>
        <w:proofErr w:type="spellStart"/>
        <w:r w:rsidRPr="005E5BDF">
          <w:rPr>
            <w:sz w:val="22"/>
            <w:szCs w:val="22"/>
          </w:rPr>
          <w:t>predecisional</w:t>
        </w:r>
        <w:proofErr w:type="spellEnd"/>
        <w:r w:rsidRPr="005E5BDF">
          <w:rPr>
            <w:sz w:val="22"/>
            <w:szCs w:val="22"/>
          </w:rPr>
          <w:t xml:space="preserve"> enforcement conference to discuss this (these) apparent violation(s) has been scheduled for </w:t>
        </w:r>
        <w:r w:rsidRPr="005E5BDF">
          <w:rPr>
            <w:sz w:val="22"/>
            <w:szCs w:val="22"/>
            <w:u w:val="single"/>
          </w:rPr>
          <w:t>(date).</w:t>
        </w:r>
        <w:r w:rsidRPr="005E5BDF">
          <w:rPr>
            <w:sz w:val="22"/>
            <w:szCs w:val="22"/>
          </w:rPr>
          <w:t xml:space="preserve">  The decision to hold a </w:t>
        </w:r>
        <w:proofErr w:type="spellStart"/>
        <w:r w:rsidRPr="005E5BDF">
          <w:rPr>
            <w:sz w:val="22"/>
            <w:szCs w:val="22"/>
          </w:rPr>
          <w:t>predecisional</w:t>
        </w:r>
        <w:proofErr w:type="spellEnd"/>
        <w:r w:rsidRPr="005E5BDF">
          <w:rPr>
            <w:sz w:val="22"/>
            <w:szCs w:val="22"/>
          </w:rPr>
          <w:t xml:space="preserve"> enforcement conference does not mean that the NRC has determined that a violation has occurred or that enforcement action will be taken.  This conference is being held to obtain information to enable the NRC to make an enforcement decision, such as a common understanding of the facts, root causes, missed opportunities to identify the apparent violation(s) sooner, corrective actions, significance of the issue(s) and the need for lasting and effective corrective action.  [If appropriate, add:  "In particular, we expect you to address </w:t>
        </w:r>
        <w:r w:rsidRPr="005E5BDF">
          <w:rPr>
            <w:sz w:val="22"/>
            <w:szCs w:val="22"/>
            <w:u w:val="single"/>
          </w:rPr>
          <w:t xml:space="preserve">             </w:t>
        </w:r>
        <w:r w:rsidRPr="005E5BDF">
          <w:rPr>
            <w:sz w:val="22"/>
            <w:szCs w:val="22"/>
          </w:rPr>
          <w:t xml:space="preserve">".]  In addition, this is an opportunity for you to point out any information in our inspection report that you believe to be in error and for you to provide any information concerning your perspectives on: </w:t>
        </w:r>
      </w:ins>
      <w:ins w:id="222" w:author="btc1" w:date="2013-10-02T09:40:00Z">
        <w:r w:rsidR="007952CE">
          <w:rPr>
            <w:sz w:val="22"/>
            <w:szCs w:val="22"/>
          </w:rPr>
          <w:t xml:space="preserve"> </w:t>
        </w:r>
      </w:ins>
      <w:ins w:id="223" w:author="sxc3" w:date="2013-08-23T11:07:00Z">
        <w:r w:rsidRPr="005E5BDF">
          <w:rPr>
            <w:sz w:val="22"/>
            <w:szCs w:val="22"/>
          </w:rPr>
          <w:t xml:space="preserve">(1) the severity of the violation(s); (2) the application of the factors that the NRC considers when it determines the amount of a civil penalty that may be assessed in accordance with Section 2.3.4 of the Enforcement Policy; and (3) any other application of the Enforcement Policy to this case, including the exercise of discretion in accordance with Section 3.0.  </w:t>
        </w:r>
      </w:ins>
    </w:p>
    <w:p w:rsidR="00B93DC7" w:rsidRPr="005E5BDF" w:rsidRDefault="00B93DC7" w:rsidP="005E5BDF">
      <w:pPr>
        <w:widowControl/>
        <w:rPr>
          <w:ins w:id="224" w:author="sxc3" w:date="2013-08-23T11:07:00Z"/>
          <w:sz w:val="22"/>
          <w:szCs w:val="22"/>
        </w:rPr>
      </w:pPr>
    </w:p>
    <w:p w:rsidR="00BF0D37" w:rsidRPr="005E5BDF" w:rsidRDefault="00B93DC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ins w:id="225" w:author="sxc3" w:date="2013-08-23T11:07:00Z">
        <w:r w:rsidRPr="005E5BDF">
          <w:rPr>
            <w:sz w:val="22"/>
            <w:szCs w:val="22"/>
          </w:rPr>
          <w:t xml:space="preserve">You will be advised by separate correspondence of the results of our deliberations on this matter.  No response regarding </w:t>
        </w:r>
        <w:proofErr w:type="gramStart"/>
        <w:r w:rsidRPr="005E5BDF">
          <w:rPr>
            <w:sz w:val="22"/>
            <w:szCs w:val="22"/>
          </w:rPr>
          <w:t>the(</w:t>
        </w:r>
        <w:proofErr w:type="gramEnd"/>
        <w:r w:rsidRPr="005E5BDF">
          <w:rPr>
            <w:sz w:val="22"/>
            <w:szCs w:val="22"/>
          </w:rPr>
          <w:t>se) apparent violation(s) is required at this time.</w:t>
        </w:r>
      </w:ins>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961377"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In accordance with 10 CFR 2.390 of the NRC's "Rules of Practice," a copy of this letter, its enclosure(s), and your response will be made available electronically for public inspection in the NRC Public Document Room or from the NRC’s document system (ADAMS), accessible at </w:t>
      </w:r>
      <w:hyperlink r:id="rId32" w:history="1">
        <w:r w:rsidRPr="005E5BDF">
          <w:rPr>
            <w:rStyle w:val="Hyperlink"/>
            <w:rFonts w:cs="Arial"/>
            <w:sz w:val="22"/>
          </w:rPr>
          <w:t>http://www.nrc.gov/reading-rm/adams.html</w:t>
        </w:r>
      </w:hyperlink>
      <w:r w:rsidRPr="005E5BDF">
        <w:rPr>
          <w:sz w:val="22"/>
        </w:rPr>
        <w:t xml:space="preserve">.  To the extent possible, your response, (if applicable), should not include any personal privacy, proprietary, or safeguards information so that it can be made available to the Public without redaction.  If personal privacy or proprietary information is necessary to provide an acceptable response, then please provide a bracketed copy of your response that identifies the information that should be protected and a redacted copy of your response that deletes such information.  If you request that such material is withheld from public disclosure, you </w:t>
      </w:r>
      <w:r w:rsidRPr="005E5BDF">
        <w:rPr>
          <w:sz w:val="22"/>
          <w:u w:val="single"/>
        </w:rPr>
        <w:t>must</w:t>
      </w:r>
      <w:r w:rsidRPr="005E5BDF">
        <w:rPr>
          <w:sz w:val="22"/>
        </w:rPr>
        <w:t xml:space="preserve"> specifically identify the portions of your response that you seek to have withheld and provide in detail the bases for your claim (e.g., explain why the disclosure of information will create an unwarranted invasion of personal privacy or provide the information required by 10 CFR 2.390(b) to support a request for withholding confidential commerc</w:t>
      </w:r>
      <w:r w:rsidR="00961377">
        <w:rPr>
          <w:sz w:val="22"/>
        </w:rPr>
        <w:t>ial or financial information).</w:t>
      </w:r>
      <w:r w:rsidR="00961377">
        <w:rPr>
          <w:sz w:val="22"/>
        </w:rPr>
        <w:br w:type="page"/>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lastRenderedPageBreak/>
        <w:t>If Safeguards Information is necessary to provide an acceptable response, please provide the level of protection described in 10 CFR 73.21.</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[For those packages containing Safeguards Information, replace the previous paragraph with:</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“The material enclosed herewith contains Safeguards Information as defined by 10 CFR Part 73.21, and its disclosure to unauthorized individuals is prohibited by Section 147 of the Atomic Energy Act of 1954, as amended.  Therefore, the material will not be made available electronically for public inspection in the NRC Public Document Room or from the NRC’s document system (ADAMS), accessible from the NRC Web site at </w:t>
      </w:r>
      <w:hyperlink r:id="rId33" w:history="1">
        <w:r w:rsidRPr="005E5BDF">
          <w:rPr>
            <w:rStyle w:val="Hyperlink"/>
            <w:rFonts w:cs="Arial"/>
            <w:sz w:val="22"/>
          </w:rPr>
          <w:t>http://www.nrc.gov/reading-rm/adams.html</w:t>
        </w:r>
      </w:hyperlink>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Sincerely,</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u w:val="single"/>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Name of Branch Chief</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Branch</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u w:val="single"/>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Division</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u w:val="single"/>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Office</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Docket No. </w:t>
      </w:r>
      <w:r w:rsidR="007952CE">
        <w:rPr>
          <w:sz w:val="22"/>
        </w:rPr>
        <w:t xml:space="preserve"> </w:t>
      </w:r>
      <w:r w:rsidRPr="005E5BDF">
        <w:rPr>
          <w:sz w:val="22"/>
        </w:rPr>
        <w:t>(</w:t>
      </w:r>
      <w:r w:rsidRPr="005E5BDF">
        <w:rPr>
          <w:sz w:val="22"/>
          <w:u w:val="single"/>
        </w:rPr>
        <w:t>Docket No.</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Enclosure(s):</w:t>
      </w:r>
      <w:r w:rsidRPr="005E5BDF">
        <w:rPr>
          <w:sz w:val="22"/>
        </w:rPr>
        <w:tab/>
        <w:t>[as applicable: Notice(s) of Violation, Notice(s) of Nonconformance, Inspection Report (</w:t>
      </w:r>
      <w:r w:rsidRPr="005E5BDF">
        <w:rPr>
          <w:sz w:val="22"/>
          <w:u w:val="single"/>
        </w:rPr>
        <w:t>XXXXXXXX/YYYY-NNN</w:t>
      </w:r>
      <w:r w:rsidRPr="005E5BDF">
        <w:rPr>
          <w:sz w:val="22"/>
        </w:rPr>
        <w:t xml:space="preserve">) </w:t>
      </w:r>
      <w:ins w:id="226" w:author="sxc3" w:date="2013-06-28T14:08:00Z">
        <w:r w:rsidRPr="005E5BDF">
          <w:rPr>
            <w:sz w:val="22"/>
          </w:rPr>
          <w:t>(…)</w:t>
        </w:r>
        <w:r w:rsidR="00A62BB9" w:rsidRPr="005E5BDF">
          <w:rPr>
            <w:sz w:val="22"/>
          </w:rPr>
          <w:t xml:space="preserve">, </w:t>
        </w:r>
      </w:ins>
      <w:ins w:id="227" w:author="sxc3" w:date="2013-09-20T15:45:00Z">
        <w:r w:rsidR="00C93BCF" w:rsidRPr="005E5BDF">
          <w:rPr>
            <w:sz w:val="22"/>
          </w:rPr>
          <w:t>Attachments</w:t>
        </w:r>
      </w:ins>
      <w:ins w:id="228" w:author="sxc3" w:date="2013-06-28T14:08:00Z">
        <w:r w:rsidRPr="005E5BDF">
          <w:rPr>
            <w:sz w:val="22"/>
          </w:rPr>
          <w:t>]</w:t>
        </w:r>
      </w:ins>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961377">
          <w:footerReference w:type="even" r:id="rId34"/>
          <w:footerReference w:type="default" r:id="rId35"/>
          <w:type w:val="continuous"/>
          <w:pgSz w:w="12240" w:h="15840" w:code="1"/>
          <w:pgMar w:top="1440" w:right="1440" w:bottom="1440" w:left="1440" w:header="1440" w:footer="1440" w:gutter="0"/>
          <w:pgNumType w:start="1" w:chapStyle="5"/>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lastRenderedPageBreak/>
        <w:t>APPENDIX B</w:t>
      </w:r>
    </w:p>
    <w:p w:rsidR="007F2EF9" w:rsidRPr="005E5BDF" w:rsidRDefault="007F2EF9"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sectPr w:rsidR="007F2EF9" w:rsidRPr="005E5BDF" w:rsidSect="009A4DBB">
          <w:footerReference w:type="even" r:id="rId36"/>
          <w:footerReference w:type="default" r:id="rId37"/>
          <w:pgSz w:w="12240" w:h="15840" w:code="1"/>
          <w:pgMar w:top="1080" w:right="1440" w:bottom="720" w:left="1440" w:header="1440" w:footer="1440" w:gutter="0"/>
          <w:pgNumType w:start="1" w:chapStyle="5"/>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p w:rsidR="002D1D93"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t>GUIDANCE FOR VENDOR</w:t>
      </w:r>
      <w:r w:rsidR="002D1D93" w:rsidRPr="005E5BDF">
        <w:rPr>
          <w:sz w:val="22"/>
        </w:rPr>
        <w:t xml:space="preserve"> AND QA IMPLEMENTATION</w:t>
      </w:r>
      <w:r w:rsidRPr="005E5BDF">
        <w:rPr>
          <w:sz w:val="22"/>
        </w:rPr>
        <w:t xml:space="preserve"> INSPECTION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t>NOTICE OF VIOLATION (NON-LICENSEES)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 xml:space="preserve">This guidance is based on NRC Office of Enforcement Manual, Appendix B, </w:t>
      </w:r>
      <w:proofErr w:type="gramStart"/>
      <w:r w:rsidRPr="005E5BDF">
        <w:rPr>
          <w:sz w:val="22"/>
        </w:rPr>
        <w:t>Form</w:t>
      </w:r>
      <w:proofErr w:type="gramEnd"/>
      <w:r w:rsidRPr="005E5BDF">
        <w:rPr>
          <w:sz w:val="22"/>
        </w:rPr>
        <w:t xml:space="preserve"> 4-III: </w:t>
      </w:r>
      <w:r w:rsidR="007952CE">
        <w:rPr>
          <w:sz w:val="22"/>
        </w:rPr>
        <w:t xml:space="preserve"> </w:t>
      </w:r>
      <w:r w:rsidRPr="005E5BDF">
        <w:rPr>
          <w:sz w:val="22"/>
        </w:rPr>
        <w:t>Notice of Violation (For All Violations Without a Civil Penalty) (Non-Licensees).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5E5BDF">
        <w:rPr>
          <w:b/>
          <w:sz w:val="22"/>
        </w:rPr>
        <w:t>EXAMPLES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 xml:space="preserve">Examples of cover letters, Notices of Violation, Notices of Nonconformance, and inspection reports can be found on the Vendor Quality Assurance Inspections Website.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 xml:space="preserve">The following is a key to the notation used in the standard formats: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2268"/>
        <w:gridCol w:w="7182"/>
      </w:tblGrid>
      <w:tr w:rsidR="00BF0D37" w:rsidRPr="005E5BDF" w:rsidTr="00094756">
        <w:trPr>
          <w:tblCellSpacing w:w="0" w:type="dxa"/>
        </w:trPr>
        <w:tc>
          <w:tcPr>
            <w:tcW w:w="12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Symbol</w:t>
            </w:r>
          </w:p>
        </w:tc>
        <w:tc>
          <w:tcPr>
            <w:tcW w:w="38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Meaning</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xml:space="preserve">(____) or _____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Fill in the blank with the appropriate information</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Text within parentheses indicates the optional use of an alternative word or an optional choice or the plural form of the word preceding the parentheses.</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 xml:space="preserve">Text within brackets indicates narrative guidance that should be followed in terms of addressing specific elements that should be included in the particular document. </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Text within quotes indicates a suggested sentence or language.</w:t>
            </w:r>
          </w:p>
        </w:tc>
      </w:tr>
    </w:tbl>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br w:type="page"/>
      </w:r>
      <w:r w:rsidRPr="005E5BDF">
        <w:rPr>
          <w:sz w:val="22"/>
        </w:rPr>
        <w:lastRenderedPageBreak/>
        <w:t>NOTICE OF VIOLATION</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F07E7A">
          <w:footerReference w:type="even" r:id="rId38"/>
          <w:footerReference w:type="default" r:id="rId39"/>
          <w:type w:val="continuous"/>
          <w:pgSz w:w="12240" w:h="15840" w:code="1"/>
          <w:pgMar w:top="1440" w:right="1440" w:bottom="1440" w:left="1440" w:header="1440" w:footer="1440" w:gutter="0"/>
          <w:pgNumType w:start="1" w:chapStyle="5"/>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lastRenderedPageBreak/>
        <w:t>(</w:t>
      </w:r>
      <w:r w:rsidRPr="005E5BDF">
        <w:rPr>
          <w:sz w:val="22"/>
          <w:u w:val="single"/>
        </w:rPr>
        <w:t xml:space="preserve">Name of </w:t>
      </w:r>
      <w:r w:rsidR="00232950" w:rsidRPr="005E5BDF">
        <w:rPr>
          <w:sz w:val="22"/>
          <w:u w:val="single"/>
        </w:rPr>
        <w:t>Vendor/Applicant</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w:t>
      </w:r>
      <w:r w:rsidRPr="005E5BDF">
        <w:rPr>
          <w:sz w:val="22"/>
          <w:u w:val="single"/>
        </w:rPr>
        <w:t>City, State</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lastRenderedPageBreak/>
        <w:t xml:space="preserve">Docket No. </w:t>
      </w:r>
      <w:proofErr w:type="gramStart"/>
      <w:r w:rsidRPr="005E5BDF">
        <w:rPr>
          <w:sz w:val="22"/>
        </w:rPr>
        <w:t>(</w:t>
      </w:r>
      <w:r w:rsidRPr="005E5BDF">
        <w:rPr>
          <w:sz w:val="22"/>
          <w:u w:val="single"/>
        </w:rPr>
        <w:t>No.</w:t>
      </w:r>
      <w:r w:rsidRPr="005E5BDF">
        <w:rPr>
          <w:sz w:val="22"/>
        </w:rPr>
        <w:t>)</w:t>
      </w:r>
      <w:proofErr w:type="gramEnd"/>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EA-(</w:t>
      </w:r>
      <w:r w:rsidRPr="005E5BDF">
        <w:rPr>
          <w:sz w:val="22"/>
          <w:u w:val="single"/>
        </w:rPr>
        <w:t>YY-XXXX</w:t>
      </w:r>
      <w:r w:rsidRPr="005E5BDF">
        <w:rPr>
          <w:sz w:val="22"/>
        </w:rPr>
        <w:t>) (if applicable)</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F07E7A">
          <w:type w:val="continuous"/>
          <w:pgSz w:w="12240" w:h="15840" w:code="1"/>
          <w:pgMar w:top="1440" w:right="1440" w:bottom="1440" w:left="1440" w:header="1164" w:footer="720" w:gutter="0"/>
          <w:pgNumType w:start="1" w:chapStyle="5"/>
          <w:cols w:num="2"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During an NRC inspection (investigation) conducted at </w:t>
      </w:r>
      <w:r w:rsidRPr="005E5BDF">
        <w:rPr>
          <w:sz w:val="22"/>
          <w:u w:val="single"/>
        </w:rPr>
        <w:t>(location)</w:t>
      </w:r>
      <w:r w:rsidRPr="005E5BDF">
        <w:rPr>
          <w:sz w:val="22"/>
        </w:rPr>
        <w:t xml:space="preserve"> on </w:t>
      </w:r>
      <w:r w:rsidRPr="005E5BDF">
        <w:rPr>
          <w:sz w:val="22"/>
          <w:u w:val="single"/>
        </w:rPr>
        <w:t>(dates)</w:t>
      </w:r>
      <w:r w:rsidRPr="005E5BDF">
        <w:rPr>
          <w:sz w:val="22"/>
        </w:rPr>
        <w:t>, (a) violation(s) of NRC requirements was (were) identified. In accordance with the NRC Enforcement Policy, the violation(s) is (are) listed below</w:t>
      </w:r>
      <w:ins w:id="235" w:author="sxc3" w:date="2013-06-28T14:08:00Z">
        <w:r w:rsidR="00F5106E" w:rsidRPr="005E5BDF">
          <w:rPr>
            <w:sz w:val="22"/>
          </w:rPr>
          <w:t xml:space="preserve"> [list violations in order of significance]</w:t>
        </w:r>
        <w:r w:rsidRPr="005E5BDF">
          <w:rPr>
            <w:sz w:val="22"/>
          </w:rPr>
          <w:t>:</w:t>
        </w:r>
      </w:ins>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ab/>
      </w:r>
      <w:r w:rsidRPr="005E5BDF">
        <w:rPr>
          <w:sz w:val="22"/>
        </w:rPr>
        <w:tab/>
        <w:t>[State the requirement that was violated, e.g., 10 CFR Part 21]</w:t>
      </w: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u w:val="single"/>
        </w:rPr>
      </w:pPr>
      <w:r w:rsidRPr="005E5BDF">
        <w:rPr>
          <w:sz w:val="22"/>
        </w:rPr>
        <w:tab/>
      </w:r>
      <w:proofErr w:type="gramStart"/>
      <w:r w:rsidRPr="005E5BDF">
        <w:rPr>
          <w:sz w:val="22"/>
        </w:rPr>
        <w:t xml:space="preserve">Contrary to the above, </w:t>
      </w:r>
      <w:r w:rsidRPr="005E5BDF">
        <w:rPr>
          <w:sz w:val="22"/>
          <w:u w:val="single"/>
        </w:rPr>
        <w:t>(date and description of precisely how the requirement was violated).</w:t>
      </w:r>
      <w:proofErr w:type="gramEnd"/>
    </w:p>
    <w:p w:rsidR="00A76C56" w:rsidRPr="005E5BDF" w:rsidRDefault="00A76C56"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rPr>
      </w:pPr>
    </w:p>
    <w:p w:rsidR="00BF0D37" w:rsidRPr="005E5BDF" w:rsidRDefault="00F5106E"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6" w:author="sxc3" w:date="2013-06-28T14:08:00Z"/>
          <w:sz w:val="22"/>
        </w:rPr>
      </w:pPr>
      <w:ins w:id="237" w:author="sxc3" w:date="2013-06-28T14:08:00Z">
        <w:r w:rsidRPr="005E5BDF">
          <w:rPr>
            <w:sz w:val="22"/>
          </w:rPr>
          <w:t>This issue has been identified as Violation [#].</w:t>
        </w:r>
      </w:ins>
    </w:p>
    <w:p w:rsidR="008A65ED" w:rsidRPr="005E5BDF" w:rsidRDefault="008A65ED"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8" w:author="sxc3" w:date="2013-06-28T14:08:00Z"/>
          <w:sz w:val="22"/>
        </w:rPr>
      </w:pP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This is a Severity Level (</w:t>
      </w:r>
      <w:r w:rsidRPr="005E5BDF">
        <w:rPr>
          <w:sz w:val="22"/>
          <w:u w:val="single"/>
        </w:rPr>
        <w:t>No.</w:t>
      </w:r>
      <w:r w:rsidRPr="005E5BDF">
        <w:rPr>
          <w:sz w:val="22"/>
        </w:rPr>
        <w:t>) violation (</w:t>
      </w:r>
      <w:ins w:id="239" w:author="sxc3" w:date="2013-06-28T14:08:00Z">
        <w:r w:rsidR="008A65ED" w:rsidRPr="005E5BDF">
          <w:rPr>
            <w:sz w:val="22"/>
          </w:rPr>
          <w:t>Section</w:t>
        </w:r>
      </w:ins>
      <w:r w:rsidR="008A65ED" w:rsidRPr="005E5BDF">
        <w:rPr>
          <w:sz w:val="22"/>
        </w:rPr>
        <w:t xml:space="preserve"> </w:t>
      </w:r>
      <w:r w:rsidRPr="005E5BDF">
        <w:rPr>
          <w:sz w:val="22"/>
        </w:rPr>
        <w:t>(</w:t>
      </w:r>
      <w:r w:rsidRPr="005E5BDF">
        <w:rPr>
          <w:sz w:val="22"/>
          <w:u w:val="single"/>
        </w:rPr>
        <w:t>No</w:t>
      </w:r>
      <w:ins w:id="240" w:author="sxc3" w:date="2013-06-28T14:08:00Z">
        <w:r w:rsidRPr="005E5BDF">
          <w:rPr>
            <w:sz w:val="22"/>
            <w:u w:val="single"/>
          </w:rPr>
          <w:t>.</w:t>
        </w:r>
        <w:r w:rsidRPr="005E5BDF">
          <w:rPr>
            <w:sz w:val="22"/>
          </w:rPr>
          <w:t>)</w:t>
        </w:r>
        <w:r w:rsidR="008A65ED" w:rsidRPr="005E5BDF">
          <w:rPr>
            <w:sz w:val="22"/>
          </w:rPr>
          <w:t xml:space="preserve"> of the NRC Enforcement Policy</w:t>
        </w:r>
        <w:r w:rsidRPr="005E5BDF">
          <w:rPr>
            <w:sz w:val="22"/>
          </w:rPr>
          <w:t>).</w:t>
        </w:r>
        <w:r w:rsidR="00CC3459" w:rsidRPr="005E5BDF">
          <w:rPr>
            <w:sz w:val="22"/>
          </w:rPr>
          <w:t xml:space="preserve"> [Violations identified in vendor and QA implementation inspections are typically Severity Level IV violations and the appropriate reference is Section 6.9.d of the NRC Enforcement Policy.]</w:t>
        </w:r>
      </w:ins>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Pursuant to the provisions of 10 CFR 2.201, (</w:t>
      </w:r>
      <w:r w:rsidRPr="005E5BDF">
        <w:rPr>
          <w:sz w:val="22"/>
          <w:u w:val="single"/>
        </w:rPr>
        <w:t xml:space="preserve">name of </w:t>
      </w:r>
      <w:r w:rsidR="00232950" w:rsidRPr="005E5BDF">
        <w:rPr>
          <w:sz w:val="22"/>
          <w:u w:val="single"/>
        </w:rPr>
        <w:t>Vendor/Applicant</w:t>
      </w:r>
      <w:r w:rsidRPr="005E5BDF">
        <w:rPr>
          <w:sz w:val="22"/>
        </w:rPr>
        <w:t>) is hereby required to submit a written statement or explanation to the U.S. Nuclear Regulatory Commission, ATTN: Document Control Desk, Washington, DC 20555-001 with a copy to the Chief</w:t>
      </w:r>
      <w:ins w:id="241" w:author="sxc3" w:date="2013-06-28T14:08:00Z">
        <w:r w:rsidRPr="005E5BDF">
          <w:rPr>
            <w:sz w:val="22"/>
          </w:rPr>
          <w:t>,</w:t>
        </w:r>
      </w:ins>
      <w:r w:rsidRPr="005E5BDF">
        <w:rPr>
          <w:sz w:val="22"/>
        </w:rPr>
        <w:t xml:space="preserve"> </w:t>
      </w:r>
      <w:r w:rsidRPr="005E5BDF">
        <w:rPr>
          <w:sz w:val="22"/>
          <w:u w:val="single"/>
        </w:rPr>
        <w:t>[Insert applicable branch</w:t>
      </w:r>
      <w:ins w:id="242" w:author="sxc3" w:date="2013-06-28T14:08:00Z">
        <w:r w:rsidR="008A65ED" w:rsidRPr="005E5BDF">
          <w:rPr>
            <w:sz w:val="22"/>
            <w:u w:val="single"/>
          </w:rPr>
          <w:t>, Division, and Office</w:t>
        </w:r>
      </w:ins>
      <w:r w:rsidRPr="005E5BDF">
        <w:rPr>
          <w:sz w:val="22"/>
          <w:u w:val="single"/>
        </w:rPr>
        <w:t>]</w:t>
      </w:r>
      <w:r w:rsidRPr="005E5BDF">
        <w:rPr>
          <w:sz w:val="22"/>
        </w:rPr>
        <w:t xml:space="preserve"> within 30 days of the date of the letter transmitting this Notice of Violation.  This reply should be clearly marked as a "Reply to a Notice of Violation; </w:t>
      </w:r>
      <w:ins w:id="243" w:author="sxc3" w:date="2013-06-28T14:08:00Z">
        <w:r w:rsidR="008A65ED" w:rsidRPr="005E5BDF">
          <w:rPr>
            <w:sz w:val="22"/>
          </w:rPr>
          <w:t>[add “</w:t>
        </w:r>
      </w:ins>
      <w:r w:rsidRPr="005E5BDF">
        <w:rPr>
          <w:sz w:val="22"/>
        </w:rPr>
        <w:t>EA-</w:t>
      </w:r>
      <w:r w:rsidRPr="005E5BDF">
        <w:rPr>
          <w:sz w:val="22"/>
          <w:u w:val="single"/>
        </w:rPr>
        <w:t>(YY-XXXX</w:t>
      </w:r>
      <w:ins w:id="244" w:author="sxc3" w:date="2013-06-28T14:08:00Z">
        <w:r w:rsidRPr="005E5BDF">
          <w:rPr>
            <w:sz w:val="22"/>
            <w:u w:val="single"/>
          </w:rPr>
          <w:t>)</w:t>
        </w:r>
        <w:r w:rsidR="008A65ED" w:rsidRPr="005E5BDF">
          <w:rPr>
            <w:sz w:val="22"/>
            <w:u w:val="single"/>
          </w:rPr>
          <w:t>”, if applicable]</w:t>
        </w:r>
        <w:r w:rsidRPr="005E5BDF">
          <w:rPr>
            <w:sz w:val="22"/>
          </w:rPr>
          <w:t>”</w:t>
        </w:r>
      </w:ins>
      <w:r w:rsidRPr="005E5BDF">
        <w:rPr>
          <w:sz w:val="22"/>
        </w:rPr>
        <w:t xml:space="preserve"> and should include for each violation: </w:t>
      </w:r>
      <w:r w:rsidR="007952CE">
        <w:rPr>
          <w:sz w:val="22"/>
        </w:rPr>
        <w:t xml:space="preserve"> </w:t>
      </w:r>
      <w:r w:rsidRPr="005E5BDF">
        <w:rPr>
          <w:sz w:val="22"/>
        </w:rPr>
        <w:t xml:space="preserve">(1) the reason for the violation, or, if contested, the basis for disputing the violation or severity level, (2) the corrective steps that have been taken and the results achieved, (3) the corrective steps that will be taken, and (4) the date when full compliance will be achieved.  Your response may reference or include </w:t>
      </w:r>
      <w:ins w:id="245" w:author="sxc3" w:date="2013-06-28T14:08:00Z">
        <w:r w:rsidRPr="005E5BDF">
          <w:rPr>
            <w:sz w:val="22"/>
          </w:rPr>
          <w:t>previous</w:t>
        </w:r>
        <w:r w:rsidR="008A65ED" w:rsidRPr="005E5BDF">
          <w:rPr>
            <w:sz w:val="22"/>
          </w:rPr>
          <w:t>ly</w:t>
        </w:r>
      </w:ins>
      <w:r w:rsidRPr="005E5BDF">
        <w:rPr>
          <w:sz w:val="22"/>
        </w:rPr>
        <w:t xml:space="preserve"> docketed correspondence, if the correspondence adequately addresses the required response.  Where good cause is shown, consideration will be given to extending the response time.</w:t>
      </w: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If you contest this enforcement action, you should also provide a copy of your response, with the basis for your denial, to the Director, Office of Enforcement, United States Nuclear Regulatory Commission, </w:t>
      </w:r>
      <w:proofErr w:type="gramStart"/>
      <w:r w:rsidRPr="005E5BDF">
        <w:rPr>
          <w:sz w:val="22"/>
        </w:rPr>
        <w:t>Washington</w:t>
      </w:r>
      <w:proofErr w:type="gramEnd"/>
      <w:r w:rsidRPr="005E5BDF">
        <w:rPr>
          <w:sz w:val="22"/>
        </w:rPr>
        <w:t>, DC 20555-0001.</w:t>
      </w: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72238"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Because your response will be made available electronically for public inspection in the NRC Public Document Room or from the NRC’s document system (ADAMS), accessible from the NRC Web site at </w:t>
      </w:r>
      <w:hyperlink r:id="rId40" w:history="1">
        <w:r w:rsidRPr="005E5BDF">
          <w:rPr>
            <w:rStyle w:val="Hyperlink"/>
            <w:rFonts w:cs="Arial"/>
            <w:sz w:val="22"/>
          </w:rPr>
          <w:t>http://www.nrc.gov/reading-rm/adams.html</w:t>
        </w:r>
      </w:hyperlink>
      <w:r w:rsidRPr="005E5BDF">
        <w:rPr>
          <w:sz w:val="22"/>
        </w:rPr>
        <w:t>, to the extent possible, it should not include any personal privacy, proprietary, or safeguards information so that it can be made available to the public without redaction.  If personal privacy or proprietary information is necessary to provide an acceptable response, then please provide a bracketed copy of your response that identifies the information that should be protected and a redacted copy of your response t</w:t>
      </w:r>
      <w:r w:rsidR="00772238">
        <w:rPr>
          <w:sz w:val="22"/>
        </w:rPr>
        <w:t>hat deletes such information.</w:t>
      </w:r>
      <w:r w:rsidR="00772238">
        <w:rPr>
          <w:sz w:val="22"/>
        </w:rPr>
        <w:br w:type="page"/>
      </w: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lastRenderedPageBreak/>
        <w:t>If you request withholding of such material, you must specifically identify the portions of your response that you seek to have withheld and provide in detail the bases for your claim of withholding (e.g., explain why the disclosure of information will create an unwarranted invasion of personal privacy or provide the information required by 10 CFR 2.390(b) to support a request for withholding confidential commercial or financial information).  If safeguards information is necessary to provide an acceptable response, please provide the level of protection described in 10 CFR 73.21.</w:t>
      </w:r>
    </w:p>
    <w:p w:rsidR="006145B2" w:rsidRPr="005E5BDF" w:rsidRDefault="006145B2"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6145B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[For violations where the responsible program office has determined that no response is required, the following paragraphs may be substituted:</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“The NRC has concluded that information regarding the reason for the violation, [if more than one violation, specify which violation or violations] the corrective actions taken and planned to correct the violation and prevent recurrence, and the date when full compliance will be (was) achieved is already adequately addressed in [indicate the correspondence, the date, and the ADAMS accession number].  However, you are required to submit a written statement or explanation pursuant to 10 CFR 2.201 if the description therein does not accurately reflect your corrective actions or your position.  In that case, or if you choose to respond, clearly mark your response as a "Reply to a Notice of Violation; (EA-</w:t>
      </w:r>
      <w:r w:rsidRPr="005E5BDF">
        <w:rPr>
          <w:sz w:val="22"/>
          <w:u w:val="single"/>
        </w:rPr>
        <w:t>YY-XXXX</w:t>
      </w:r>
      <w:r w:rsidRPr="005E5BDF">
        <w:rPr>
          <w:sz w:val="22"/>
        </w:rPr>
        <w:t xml:space="preserve">)" and send it to the U.S. Nuclear Regulatory Commission, ATTN: </w:t>
      </w:r>
      <w:ins w:id="246" w:author="btc1" w:date="2013-10-02T09:44:00Z">
        <w:r w:rsidR="007952CE">
          <w:rPr>
            <w:sz w:val="22"/>
          </w:rPr>
          <w:t xml:space="preserve"> </w:t>
        </w:r>
      </w:ins>
      <w:r w:rsidRPr="005E5BDF">
        <w:rPr>
          <w:sz w:val="22"/>
        </w:rPr>
        <w:t>Document Control Desk, Washington, DC 20555-0001 with a copy to the Director (Chief), [</w:t>
      </w:r>
      <w:r w:rsidRPr="005E5BDF">
        <w:rPr>
          <w:sz w:val="22"/>
          <w:u w:val="single"/>
        </w:rPr>
        <w:t xml:space="preserve">Insert applicable </w:t>
      </w:r>
      <w:ins w:id="247" w:author="sxc3" w:date="2013-06-28T14:08:00Z">
        <w:r w:rsidR="008A65ED" w:rsidRPr="005E5BDF">
          <w:rPr>
            <w:sz w:val="22"/>
            <w:u w:val="single"/>
          </w:rPr>
          <w:t xml:space="preserve">branch, division, and </w:t>
        </w:r>
      </w:ins>
      <w:r w:rsidR="008A65ED" w:rsidRPr="005E5BDF">
        <w:rPr>
          <w:sz w:val="22"/>
          <w:u w:val="single"/>
        </w:rPr>
        <w:t>program office</w:t>
      </w:r>
      <w:r w:rsidRPr="005E5BDF">
        <w:rPr>
          <w:sz w:val="22"/>
        </w:rPr>
        <w:t>] within 30 days of the date of the letter transmitting this Notice of Violation.</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If you choose to respond, your response will be made available electronically for public inspection in the NRC Public Document Room or from the NRC’s document system (ADAMS), accessible from the NRC Web site at </w:t>
      </w:r>
      <w:hyperlink r:id="rId41" w:history="1">
        <w:r w:rsidRPr="005E5BDF">
          <w:rPr>
            <w:rStyle w:val="Hyperlink"/>
            <w:rFonts w:cs="Arial"/>
            <w:sz w:val="22"/>
          </w:rPr>
          <w:t>http://www.nrc.gov/reading-rm/adams.html</w:t>
        </w:r>
      </w:hyperlink>
      <w:r w:rsidRPr="005E5BDF">
        <w:rPr>
          <w:sz w:val="22"/>
        </w:rPr>
        <w:t>.  Therefore, to the extent possible, the response should not include any personal privacy, proprietary, or Safeguards Information so that it can be made available to the Public without redaction.”]</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8" w:author="sxc3" w:date="2013-06-28T14:08:00Z"/>
          <w:sz w:val="22"/>
        </w:rPr>
      </w:pPr>
    </w:p>
    <w:p w:rsidR="008A65ED" w:rsidRPr="005E5BDF" w:rsidRDefault="008A65ED" w:rsidP="005E5BDF">
      <w:pPr>
        <w:widowControl/>
        <w:rPr>
          <w:ins w:id="249" w:author="sxc3" w:date="2013-06-28T14:08:00Z"/>
          <w:sz w:val="22"/>
        </w:rPr>
      </w:pPr>
      <w:ins w:id="250" w:author="sxc3" w:date="2013-06-28T14:08:00Z">
        <w:r w:rsidRPr="005E5BDF">
          <w:rPr>
            <w:sz w:val="22"/>
          </w:rPr>
          <w:t>In accordance with 10 CFR 19.11, you may be required to post this Notice within two working days of receipt</w:t>
        </w:r>
        <w:r w:rsidRPr="000A0458">
          <w:rPr>
            <w:color w:val="FF0000"/>
            <w:sz w:val="22"/>
          </w:rPr>
          <w:t xml:space="preserve">. </w:t>
        </w:r>
      </w:ins>
      <w:r w:rsidR="000A0458" w:rsidRPr="000A0458">
        <w:rPr>
          <w:color w:val="FF0000"/>
          <w:sz w:val="22"/>
        </w:rPr>
        <w:t xml:space="preserve"> </w:t>
      </w:r>
      <w:ins w:id="251" w:author="sxc3" w:date="2013-07-08T10:22:00Z">
        <w:r w:rsidR="008B60C0" w:rsidRPr="000A0458">
          <w:rPr>
            <w:color w:val="FF0000"/>
            <w:sz w:val="22"/>
          </w:rPr>
          <w:t>[</w:t>
        </w:r>
      </w:ins>
      <w:ins w:id="252" w:author="sxc3" w:date="2013-07-08T10:28:00Z">
        <w:r w:rsidR="00B650D2" w:rsidRPr="000A0458">
          <w:rPr>
            <w:color w:val="FF0000"/>
            <w:sz w:val="22"/>
          </w:rPr>
          <w:t>This statement</w:t>
        </w:r>
        <w:r w:rsidR="00B650D2" w:rsidRPr="005E5BDF">
          <w:rPr>
            <w:sz w:val="22"/>
          </w:rPr>
          <w:t xml:space="preserve"> does not apply to vendors.  </w:t>
        </w:r>
      </w:ins>
      <w:ins w:id="253" w:author="sxc3" w:date="2013-07-08T10:22:00Z">
        <w:r w:rsidR="008B60C0" w:rsidRPr="005E5BDF">
          <w:rPr>
            <w:sz w:val="22"/>
          </w:rPr>
          <w:t xml:space="preserve">This statement is only applicable to </w:t>
        </w:r>
      </w:ins>
      <w:ins w:id="254" w:author="sxc3" w:date="2013-07-08T10:23:00Z">
        <w:r w:rsidR="008B60C0" w:rsidRPr="005E5BDF">
          <w:rPr>
            <w:sz w:val="22"/>
          </w:rPr>
          <w:t xml:space="preserve">licensees when </w:t>
        </w:r>
      </w:ins>
      <w:ins w:id="255" w:author="sxc3" w:date="2013-07-08T10:25:00Z">
        <w:r w:rsidR="008B60C0" w:rsidRPr="005E5BDF">
          <w:rPr>
            <w:sz w:val="22"/>
          </w:rPr>
          <w:t>a</w:t>
        </w:r>
      </w:ins>
      <w:ins w:id="256" w:author="sxc3" w:date="2013-07-08T10:23:00Z">
        <w:r w:rsidR="008B60C0" w:rsidRPr="005E5BDF">
          <w:rPr>
            <w:sz w:val="22"/>
          </w:rPr>
          <w:t xml:space="preserve"> </w:t>
        </w:r>
      </w:ins>
      <w:ins w:id="257" w:author="sxc3" w:date="2013-07-08T10:24:00Z">
        <w:r w:rsidR="008B60C0" w:rsidRPr="005E5BDF">
          <w:rPr>
            <w:sz w:val="22"/>
          </w:rPr>
          <w:t>notice of violation involv</w:t>
        </w:r>
      </w:ins>
      <w:ins w:id="258" w:author="sxc3" w:date="2013-07-08T10:28:00Z">
        <w:r w:rsidR="0072762A" w:rsidRPr="005E5BDF">
          <w:rPr>
            <w:sz w:val="22"/>
          </w:rPr>
          <w:t>ing</w:t>
        </w:r>
      </w:ins>
      <w:ins w:id="259" w:author="sxc3" w:date="2013-07-08T10:24:00Z">
        <w:r w:rsidR="008B60C0" w:rsidRPr="005E5BDF">
          <w:rPr>
            <w:sz w:val="22"/>
          </w:rPr>
          <w:t xml:space="preserve"> radiological working conditions, </w:t>
        </w:r>
      </w:ins>
      <w:ins w:id="260" w:author="sxc3" w:date="2013-07-08T10:26:00Z">
        <w:r w:rsidR="008B60C0" w:rsidRPr="005E5BDF">
          <w:rPr>
            <w:sz w:val="22"/>
          </w:rPr>
          <w:t>a</w:t>
        </w:r>
      </w:ins>
      <w:ins w:id="261" w:author="sxc3" w:date="2013-07-08T10:24:00Z">
        <w:r w:rsidR="008B60C0" w:rsidRPr="005E5BDF">
          <w:rPr>
            <w:sz w:val="22"/>
          </w:rPr>
          <w:t xml:space="preserve"> proposed imposition of civil penalty, or an order</w:t>
        </w:r>
      </w:ins>
      <w:ins w:id="262" w:author="sxc3" w:date="2013-07-08T10:26:00Z">
        <w:r w:rsidR="008B60C0" w:rsidRPr="005E5BDF">
          <w:rPr>
            <w:sz w:val="22"/>
          </w:rPr>
          <w:t xml:space="preserve"> is issued</w:t>
        </w:r>
      </w:ins>
      <w:ins w:id="263" w:author="sxc3" w:date="2013-07-08T10:27:00Z">
        <w:r w:rsidR="008B60C0" w:rsidRPr="005E5BDF">
          <w:rPr>
            <w:sz w:val="22"/>
          </w:rPr>
          <w:t xml:space="preserve"> under Subpart B of 10 CFR Part 2</w:t>
        </w:r>
      </w:ins>
      <w:ins w:id="264" w:author="sxc3" w:date="2013-07-08T10:24:00Z">
        <w:r w:rsidR="008B60C0" w:rsidRPr="005E5BDF">
          <w:rPr>
            <w:sz w:val="22"/>
          </w:rPr>
          <w:t xml:space="preserve">.  It is </w:t>
        </w:r>
      </w:ins>
      <w:ins w:id="265" w:author="sxc3" w:date="2013-07-08T10:29:00Z">
        <w:r w:rsidR="00B650D2" w:rsidRPr="005E5BDF">
          <w:rPr>
            <w:sz w:val="22"/>
          </w:rPr>
          <w:t xml:space="preserve">only </w:t>
        </w:r>
      </w:ins>
      <w:ins w:id="266" w:author="sxc3" w:date="2013-07-08T10:24:00Z">
        <w:r w:rsidR="008B60C0" w:rsidRPr="005E5BDF">
          <w:rPr>
            <w:sz w:val="22"/>
          </w:rPr>
          <w:t xml:space="preserve">applicable to applicants and holders of standard design approvals, applicants for an early site permit, applicants for standard design certifications, and applicants for manufacturing licenses when </w:t>
        </w:r>
      </w:ins>
      <w:ins w:id="267" w:author="sxc3" w:date="2013-07-08T10:25:00Z">
        <w:r w:rsidR="008B60C0" w:rsidRPr="005E5BDF">
          <w:rPr>
            <w:sz w:val="22"/>
          </w:rPr>
          <w:t xml:space="preserve">a notice of </w:t>
        </w:r>
      </w:ins>
      <w:ins w:id="268" w:author="sxc3" w:date="2013-07-08T10:26:00Z">
        <w:r w:rsidR="008B60C0" w:rsidRPr="005E5BDF">
          <w:rPr>
            <w:sz w:val="22"/>
          </w:rPr>
          <w:t>violation, proposed imposition of civil penalty, or order</w:t>
        </w:r>
      </w:ins>
      <w:ins w:id="269" w:author="sxc3" w:date="2013-07-08T10:27:00Z">
        <w:r w:rsidR="008B60C0" w:rsidRPr="005E5BDF">
          <w:rPr>
            <w:sz w:val="22"/>
          </w:rPr>
          <w:t xml:space="preserve"> is</w:t>
        </w:r>
      </w:ins>
      <w:ins w:id="270" w:author="sxc3" w:date="2013-07-08T10:26:00Z">
        <w:r w:rsidR="008B60C0" w:rsidRPr="005E5BDF">
          <w:rPr>
            <w:sz w:val="22"/>
          </w:rPr>
          <w:t xml:space="preserve"> issued</w:t>
        </w:r>
      </w:ins>
      <w:ins w:id="271" w:author="sxc3" w:date="2013-07-08T10:27:00Z">
        <w:r w:rsidR="008B60C0" w:rsidRPr="005E5BDF">
          <w:rPr>
            <w:sz w:val="22"/>
          </w:rPr>
          <w:t xml:space="preserve"> under Subpart B of 10 CFR Part 2.]</w:t>
        </w:r>
      </w:ins>
    </w:p>
    <w:p w:rsidR="008A65ED" w:rsidRPr="005E5BDF" w:rsidRDefault="008A65ED"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7952CE">
          <w:footerReference w:type="even" r:id="rId42"/>
          <w:footerReference w:type="default" r:id="rId43"/>
          <w:type w:val="continuous"/>
          <w:pgSz w:w="12240" w:h="15840" w:code="1"/>
          <w:pgMar w:top="1440" w:right="1440" w:bottom="1440" w:left="1440" w:header="1440" w:footer="1440" w:gutter="0"/>
          <w:pgNumType w:start="1" w:chapStyle="5"/>
          <w:cols w:space="720"/>
          <w:docGrid w:linePitch="326"/>
        </w:sectPr>
      </w:pPr>
      <w:r w:rsidRPr="005E5BDF">
        <w:rPr>
          <w:sz w:val="22"/>
        </w:rPr>
        <w:t>Dated this (</w:t>
      </w:r>
      <w:r w:rsidRPr="005E5BDF">
        <w:rPr>
          <w:sz w:val="22"/>
          <w:u w:val="single"/>
        </w:rPr>
        <w:t>day</w:t>
      </w:r>
      <w:r w:rsidRPr="005E5BDF">
        <w:rPr>
          <w:sz w:val="22"/>
        </w:rPr>
        <w:t>) day of (</w:t>
      </w:r>
      <w:r w:rsidRPr="005E5BDF">
        <w:rPr>
          <w:sz w:val="22"/>
          <w:u w:val="single"/>
        </w:rPr>
        <w:t>Month Year</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lastRenderedPageBreak/>
        <w:t>APPENDIX C</w:t>
      </w:r>
    </w:p>
    <w:p w:rsidR="007F2EF9" w:rsidRPr="005E5BDF" w:rsidRDefault="007F2EF9"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sectPr w:rsidR="007F2EF9" w:rsidRPr="005E5BDF" w:rsidSect="006145B2">
          <w:footerReference w:type="even" r:id="rId44"/>
          <w:footerReference w:type="default" r:id="rId45"/>
          <w:pgSz w:w="12240" w:h="15840" w:code="1"/>
          <w:pgMar w:top="1080" w:right="1440" w:bottom="720" w:left="1440" w:header="1440" w:footer="1440" w:gutter="0"/>
          <w:pgNumType w:start="1" w:chapStyle="5"/>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p w:rsidR="00232950"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t xml:space="preserve">GUIDANCE FOR VENDOR INSPECTION NOTICE OF NONCONFORMANCE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t>(NON-LICENSEES)</w:t>
      </w:r>
      <w:r w:rsidRPr="005E5BDF">
        <w:rPr>
          <w:b/>
          <w:sz w:val="22"/>
        </w:rPr>
        <w:t xml:space="preserve">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b/>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 xml:space="preserve">This guidance is based on NRC Office of Enforcement Manual, Appendix B, </w:t>
      </w:r>
      <w:proofErr w:type="gramStart"/>
      <w:r w:rsidRPr="005E5BDF">
        <w:rPr>
          <w:sz w:val="22"/>
        </w:rPr>
        <w:t>Form</w:t>
      </w:r>
      <w:proofErr w:type="gramEnd"/>
      <w:r w:rsidRPr="005E5BDF">
        <w:rPr>
          <w:sz w:val="22"/>
        </w:rPr>
        <w:t xml:space="preserve"> 11: </w:t>
      </w:r>
      <w:r w:rsidR="007952CE">
        <w:rPr>
          <w:sz w:val="22"/>
        </w:rPr>
        <w:t xml:space="preserve"> </w:t>
      </w:r>
      <w:r w:rsidRPr="005E5BDF">
        <w:rPr>
          <w:sz w:val="22"/>
        </w:rPr>
        <w:t>Notice of Nonconformance (Non-Licensees).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5E5BDF">
        <w:rPr>
          <w:b/>
          <w:sz w:val="22"/>
        </w:rPr>
        <w:t>EXAMPLES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 xml:space="preserve">Examples of cover letters, Notices of Violation, Notices of Nonconformance, and inspection reports can be found on the Vendor Quality Assurance Inspections Website.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 xml:space="preserve">The following is a key to the notation used in the standard formats: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2268"/>
        <w:gridCol w:w="7182"/>
      </w:tblGrid>
      <w:tr w:rsidR="00BF0D37" w:rsidRPr="005E5BDF" w:rsidTr="00094756">
        <w:trPr>
          <w:tblCellSpacing w:w="0" w:type="dxa"/>
        </w:trPr>
        <w:tc>
          <w:tcPr>
            <w:tcW w:w="12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Symbol</w:t>
            </w:r>
          </w:p>
        </w:tc>
        <w:tc>
          <w:tcPr>
            <w:tcW w:w="38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Meaning</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xml:space="preserve">(____) or _____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Fill in the blank with the appropriate information</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Text within parentheses indicates the optional use of an alternative word or an optional choice or the plural form of the word preceding the parentheses.</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 xml:space="preserve">Text within brackets indicates narrative guidance that should be followed in terms of addressing specific elements that should be included in the particular document. </w:t>
            </w:r>
          </w:p>
        </w:tc>
      </w:tr>
      <w:tr w:rsidR="00BF0D37" w:rsidRPr="005E5BDF" w:rsidTr="00094756">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Text within quotes indicates a suggested sentence or language.</w:t>
            </w:r>
          </w:p>
        </w:tc>
      </w:tr>
    </w:tbl>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br w:type="page"/>
      </w:r>
      <w:r w:rsidRPr="005E5BDF">
        <w:rPr>
          <w:sz w:val="22"/>
        </w:rPr>
        <w:lastRenderedPageBreak/>
        <w:t>NOTICE OF NONCONFORMANCE</w:t>
      </w:r>
    </w:p>
    <w:p w:rsidR="000A0458" w:rsidRDefault="000A0458"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w:t>
      </w:r>
      <w:r w:rsidRPr="005E5BDF">
        <w:rPr>
          <w:sz w:val="22"/>
          <w:u w:val="single"/>
        </w:rPr>
        <w:t xml:space="preserve">Name of </w:t>
      </w:r>
      <w:r w:rsidR="00232950" w:rsidRPr="005E5BDF">
        <w:rPr>
          <w:sz w:val="22"/>
          <w:u w:val="single"/>
        </w:rPr>
        <w:t>Vendor</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w:t>
      </w:r>
      <w:r w:rsidRPr="005E5BDF">
        <w:rPr>
          <w:sz w:val="22"/>
          <w:u w:val="single"/>
        </w:rPr>
        <w:t>City, State</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 Docket No. </w:t>
      </w:r>
      <w:proofErr w:type="gramStart"/>
      <w:r w:rsidRPr="005E5BDF">
        <w:rPr>
          <w:sz w:val="22"/>
        </w:rPr>
        <w:t>(</w:t>
      </w:r>
      <w:r w:rsidRPr="005E5BDF">
        <w:rPr>
          <w:sz w:val="22"/>
          <w:u w:val="single"/>
        </w:rPr>
        <w:t>No.</w:t>
      </w:r>
      <w:r w:rsidRPr="005E5BDF">
        <w:rPr>
          <w:sz w:val="22"/>
        </w:rPr>
        <w:t>)</w:t>
      </w:r>
      <w:proofErr w:type="gramEnd"/>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Based on the results of a Nuclear Regulatory Commission (NRC) inspection conducted at (</w:t>
      </w:r>
      <w:r w:rsidRPr="005E5BDF">
        <w:rPr>
          <w:sz w:val="22"/>
          <w:u w:val="single"/>
        </w:rPr>
        <w:t>location</w:t>
      </w:r>
      <w:r w:rsidRPr="005E5BDF">
        <w:rPr>
          <w:sz w:val="22"/>
        </w:rPr>
        <w:t>) on (</w:t>
      </w:r>
      <w:r w:rsidRPr="005E5BDF">
        <w:rPr>
          <w:sz w:val="22"/>
          <w:u w:val="single"/>
        </w:rPr>
        <w:t>dates</w:t>
      </w:r>
      <w:r w:rsidRPr="005E5BDF">
        <w:rPr>
          <w:sz w:val="22"/>
        </w:rPr>
        <w:t>), certain activities were not conducted in accordance with NRC requirements which were contractually imposed on (</w:t>
      </w:r>
      <w:r w:rsidRPr="005E5BDF">
        <w:rPr>
          <w:sz w:val="22"/>
          <w:u w:val="single"/>
        </w:rPr>
        <w:t>vendor</w:t>
      </w:r>
      <w:r w:rsidRPr="005E5BDF">
        <w:rPr>
          <w:sz w:val="22"/>
        </w:rPr>
        <w:t>) by NRC licensees.</w:t>
      </w:r>
      <w:ins w:id="272" w:author="sxc3" w:date="2013-06-28T14:08:00Z">
        <w:r w:rsidR="00F5106E" w:rsidRPr="005E5BDF">
          <w:rPr>
            <w:sz w:val="22"/>
          </w:rPr>
          <w:t xml:space="preserve"> </w:t>
        </w:r>
        <w:proofErr w:type="gramStart"/>
        <w:r w:rsidR="00F5106E" w:rsidRPr="005E5BDF">
          <w:rPr>
            <w:sz w:val="22"/>
          </w:rPr>
          <w:t xml:space="preserve">[List </w:t>
        </w:r>
        <w:proofErr w:type="spellStart"/>
        <w:r w:rsidR="00F5106E" w:rsidRPr="005E5BDF">
          <w:rPr>
            <w:sz w:val="22"/>
          </w:rPr>
          <w:t>nonconformances</w:t>
        </w:r>
        <w:proofErr w:type="spellEnd"/>
        <w:r w:rsidR="00F5106E" w:rsidRPr="005E5BDF">
          <w:rPr>
            <w:sz w:val="22"/>
          </w:rPr>
          <w:t xml:space="preserve"> in order of significance.]</w:t>
        </w:r>
      </w:ins>
      <w:proofErr w:type="gramEnd"/>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r w:rsidRPr="005E5BDF">
        <w:rPr>
          <w:sz w:val="22"/>
        </w:rPr>
        <w:tab/>
      </w:r>
      <w:r w:rsidRPr="005E5BDF">
        <w:rPr>
          <w:sz w:val="22"/>
        </w:rPr>
        <w:tab/>
        <w:t xml:space="preserve">[Provide statement of requirement(s) that were violated, e.g., for example, Criterion V of Appendix B to 10 CFR Part 50 states:  "Activities affecting quality shall be prescribed by documented instructions, procedures, or drawings, of a type appropriate to the circumstances and shall be accomplished in accordance with these instructions, procedures, and or drawings.  Instructions, procedures, or drawings shall include appropriate quantitative or qualitative acceptance criteria for determining that important activities have been satisfactorily accomplished."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ab/>
      </w:r>
      <w:r w:rsidRPr="005E5BDF">
        <w:rPr>
          <w:sz w:val="22"/>
        </w:rPr>
        <w:tab/>
        <w:t>QA Procedure (</w:t>
      </w:r>
      <w:r w:rsidRPr="005E5BDF">
        <w:rPr>
          <w:sz w:val="22"/>
          <w:u w:val="single"/>
        </w:rPr>
        <w:t>No.</w:t>
      </w:r>
      <w:r w:rsidRPr="005E5BDF">
        <w:rPr>
          <w:sz w:val="22"/>
        </w:rPr>
        <w:t>) states [Provide a statement from QA Procedure.]</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r w:rsidRPr="005E5BDF">
        <w:rPr>
          <w:sz w:val="22"/>
        </w:rPr>
        <w:tab/>
      </w:r>
      <w:r w:rsidRPr="005E5BDF">
        <w:rPr>
          <w:sz w:val="22"/>
        </w:rPr>
        <w:tab/>
        <w:t xml:space="preserve">Contrary to the above, [Provide a statement explaining why the </w:t>
      </w:r>
      <w:ins w:id="273" w:author="sxc3" w:date="2013-08-22T16:02:00Z">
        <w:r w:rsidR="00A85222" w:rsidRPr="005E5BDF">
          <w:rPr>
            <w:sz w:val="22"/>
          </w:rPr>
          <w:t xml:space="preserve">nonconformance </w:t>
        </w:r>
      </w:ins>
      <w:r w:rsidRPr="005E5BDF">
        <w:rPr>
          <w:sz w:val="22"/>
        </w:rPr>
        <w:t>occurred, e.g., no record inspection, etc.].</w:t>
      </w:r>
    </w:p>
    <w:p w:rsidR="00F5106E" w:rsidRPr="005E5BDF" w:rsidRDefault="00F5106E"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rPr>
      </w:pPr>
    </w:p>
    <w:p w:rsidR="00F5106E" w:rsidRPr="005E5BDF" w:rsidRDefault="00F5106E" w:rsidP="005E5BDF">
      <w:pPr>
        <w:numPr>
          <w:ilvl w:val="12"/>
          <w:numId w:val="0"/>
        </w:numPr>
        <w:tabs>
          <w:tab w:val="left" w:pos="-180"/>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4" w:author="sxc3" w:date="2013-06-28T14:08:00Z"/>
          <w:sz w:val="22"/>
        </w:rPr>
      </w:pPr>
      <w:ins w:id="275" w:author="sxc3" w:date="2013-06-28T14:08:00Z">
        <w:r w:rsidRPr="005E5BDF">
          <w:rPr>
            <w:sz w:val="22"/>
          </w:rPr>
          <w:t xml:space="preserve">This issue has been identified as Nonconformance [#]. </w:t>
        </w:r>
      </w:ins>
      <w:ins w:id="276" w:author="btc1" w:date="2013-10-02T09:46:00Z">
        <w:r w:rsidR="007952CE">
          <w:rPr>
            <w:sz w:val="22"/>
          </w:rPr>
          <w:t xml:space="preserve"> </w:t>
        </w:r>
      </w:ins>
      <w:ins w:id="277" w:author="sxc3" w:date="2013-06-28T14:08:00Z">
        <w:r w:rsidRPr="005E5BDF">
          <w:rPr>
            <w:sz w:val="22"/>
          </w:rPr>
          <w:t>[</w:t>
        </w:r>
        <w:r w:rsidR="00CC3459" w:rsidRPr="005E5BDF">
          <w:rPr>
            <w:sz w:val="22"/>
          </w:rPr>
          <w:t xml:space="preserve">All violations and </w:t>
        </w:r>
        <w:proofErr w:type="spellStart"/>
        <w:r w:rsidR="00CC3459" w:rsidRPr="005E5BDF">
          <w:rPr>
            <w:sz w:val="22"/>
          </w:rPr>
          <w:t>nonconformances</w:t>
        </w:r>
        <w:proofErr w:type="spellEnd"/>
        <w:r w:rsidR="00CC3459" w:rsidRPr="005E5BDF">
          <w:rPr>
            <w:sz w:val="22"/>
          </w:rPr>
          <w:t xml:space="preserve"> must be assigned a sequential tracking number.  If there are multiple types of findings, do not repeat tracking numbers</w:t>
        </w:r>
        <w:r w:rsidRPr="005E5BDF">
          <w:rPr>
            <w:sz w:val="22"/>
          </w:rPr>
          <w:t xml:space="preserve">.  For example, if the last violation in the NOV was numbered </w:t>
        </w:r>
        <w:r w:rsidR="00CC3459" w:rsidRPr="005E5BDF">
          <w:rPr>
            <w:sz w:val="22"/>
          </w:rPr>
          <w:t>99900000/2013-201-0</w:t>
        </w:r>
        <w:r w:rsidRPr="005E5BDF">
          <w:rPr>
            <w:sz w:val="22"/>
          </w:rPr>
          <w:t xml:space="preserve">2, the first nonconformance will be numbered </w:t>
        </w:r>
        <w:r w:rsidR="00CC3459" w:rsidRPr="005E5BDF">
          <w:rPr>
            <w:sz w:val="22"/>
          </w:rPr>
          <w:t>99900000/2013-201-03.</w:t>
        </w:r>
        <w:r w:rsidRPr="005E5BDF">
          <w:rPr>
            <w:sz w:val="22"/>
          </w:rPr>
          <w:t>]</w:t>
        </w:r>
      </w:ins>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Please provide a written statement or explanation to the U.S. Nuclear Regulatory Commission, ATTN: </w:t>
      </w:r>
      <w:r w:rsidR="007952CE">
        <w:rPr>
          <w:sz w:val="22"/>
        </w:rPr>
        <w:t xml:space="preserve"> </w:t>
      </w:r>
      <w:r w:rsidRPr="005E5BDF">
        <w:rPr>
          <w:sz w:val="22"/>
        </w:rPr>
        <w:t>Document Control Desk, Washington, DC 20555-0001 with a copy to the Chief</w:t>
      </w:r>
      <w:ins w:id="278" w:author="sxc3" w:date="2013-06-28T14:08:00Z">
        <w:r w:rsidRPr="005E5BDF">
          <w:rPr>
            <w:sz w:val="22"/>
          </w:rPr>
          <w:t>,</w:t>
        </w:r>
      </w:ins>
      <w:r w:rsidRPr="005E5BDF">
        <w:rPr>
          <w:sz w:val="22"/>
        </w:rPr>
        <w:t xml:space="preserve"> [Insert name of applicable </w:t>
      </w:r>
      <w:ins w:id="279" w:author="sxc3" w:date="2013-06-28T14:08:00Z">
        <w:r w:rsidR="00675F37" w:rsidRPr="005E5BDF">
          <w:rPr>
            <w:sz w:val="22"/>
          </w:rPr>
          <w:t>branch,</w:t>
        </w:r>
      </w:ins>
      <w:r w:rsidR="00675F37" w:rsidRPr="005E5BDF">
        <w:rPr>
          <w:sz w:val="22"/>
        </w:rPr>
        <w:t xml:space="preserve"> division</w:t>
      </w:r>
      <w:ins w:id="280" w:author="sxc3" w:date="2013-06-28T14:08:00Z">
        <w:r w:rsidR="00675F37" w:rsidRPr="005E5BDF">
          <w:rPr>
            <w:sz w:val="22"/>
          </w:rPr>
          <w:t>, and office</w:t>
        </w:r>
      </w:ins>
      <w:r w:rsidRPr="005E5BDF">
        <w:rPr>
          <w:sz w:val="22"/>
        </w:rPr>
        <w:t xml:space="preserve">] within 30 days of the date of the letter transmitting this Notice of Nonconformance.  This reply should be clearly marked as a "Reply to a Notice of Nonconformance” and should include for each noncompliance: </w:t>
      </w:r>
      <w:r w:rsidR="007952CE">
        <w:rPr>
          <w:sz w:val="22"/>
        </w:rPr>
        <w:t xml:space="preserve"> </w:t>
      </w:r>
      <w:r w:rsidRPr="005E5BDF">
        <w:rPr>
          <w:sz w:val="22"/>
        </w:rPr>
        <w:t xml:space="preserve">(1) the reason for the noncompliance, or if contested, the basis for disputing the noncompliance; (2) the corrective steps that have been taken and the results achieved; (3) the corrective steps that will be taken to avoid </w:t>
      </w:r>
      <w:proofErr w:type="spellStart"/>
      <w:ins w:id="281" w:author="sxc3" w:date="2013-06-28T14:08:00Z">
        <w:r w:rsidRPr="005E5BDF">
          <w:rPr>
            <w:sz w:val="22"/>
          </w:rPr>
          <w:t>noncompliances</w:t>
        </w:r>
      </w:ins>
      <w:proofErr w:type="spellEnd"/>
      <w:r w:rsidRPr="005E5BDF">
        <w:rPr>
          <w:sz w:val="22"/>
        </w:rPr>
        <w:t xml:space="preserve">; and (4) the date when your corrective action will be completed.  Where good cause is shown, consideration will be given to extending the response time.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772238"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Because your response will be made available electronically for public inspection in the NRC Public Document Room or from the NRC’s document system (ADAMS), accessible from the NRC Web site at </w:t>
      </w:r>
      <w:hyperlink r:id="rId46" w:history="1">
        <w:r w:rsidRPr="005E5BDF">
          <w:rPr>
            <w:rStyle w:val="Hyperlink"/>
            <w:rFonts w:cs="Arial"/>
            <w:sz w:val="22"/>
          </w:rPr>
          <w:t>http://www.nrc.gov/reading-rm/adams.html</w:t>
        </w:r>
      </w:hyperlink>
      <w:r w:rsidRPr="005E5BDF">
        <w:rPr>
          <w:sz w:val="22"/>
        </w:rPr>
        <w:t xml:space="preserve">, to the extent possible, it should not include any personal privacy, proprietary, or safeguards information so that it can be made available to the public without redaction.  If personal privacy or proprietary information is necessary to provide an acceptable response, then please provide a bracketed copy of your response that identifies the information that should be protected and a redacted copy of your response </w:t>
      </w:r>
      <w:r w:rsidR="00772238">
        <w:rPr>
          <w:sz w:val="22"/>
        </w:rPr>
        <w:t>that deletes such information.</w:t>
      </w:r>
      <w:r w:rsidR="00772238">
        <w:rPr>
          <w:sz w:val="22"/>
        </w:rPr>
        <w:br w:type="page"/>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lastRenderedPageBreak/>
        <w:t>If you request withholding of such material, you must specifically identify the portions of your response that you seek to have withheld and provide in detail the bases for your claim of withholding (e.g., explain why the disclosure of information will create an unwarranted invasion of personal privacy or provide the information required by 10 CFR 2.390(b) to support a request for withholding confidential commercial or financial information).  If safeguards information is necessary to provide an acceptable response, please provide the level of protection described in 10 CFR 73.21.</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[For </w:t>
      </w:r>
      <w:proofErr w:type="spellStart"/>
      <w:r w:rsidRPr="005E5BDF">
        <w:rPr>
          <w:sz w:val="22"/>
        </w:rPr>
        <w:t>nonconformances</w:t>
      </w:r>
      <w:proofErr w:type="spellEnd"/>
      <w:r w:rsidRPr="005E5BDF">
        <w:rPr>
          <w:sz w:val="22"/>
        </w:rPr>
        <w:t xml:space="preserve"> where the responsible program office has determined that no response is needed, the following paragraphs may be substituted:</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“The NRC has concluded that information regarding the reason for the nonconformance, [if more than one nonconformance, specify which nonconformance or </w:t>
      </w:r>
      <w:proofErr w:type="spellStart"/>
      <w:r w:rsidRPr="005E5BDF">
        <w:rPr>
          <w:sz w:val="22"/>
        </w:rPr>
        <w:t>nonconformances</w:t>
      </w:r>
      <w:proofErr w:type="spellEnd"/>
      <w:r w:rsidRPr="005E5BDF">
        <w:rPr>
          <w:sz w:val="22"/>
        </w:rPr>
        <w:t>] the corrective actions taken and planned to correct the nonconformance and prevent recurrence, and the date when full compliance will be (was) achieved is already adequately addressed in [indicate the correspondence, the date, and the ADAMS accession number].  Submit a written statement or explanation if the description therein does not accurately reflect your corrective actions or your position.  In that case, or if you choose to respond, clearly mark your response as a "Reply to a Notice of Nonconformance" and send it to the U.S. Nuclear Regulatory Commission, ATTN:</w:t>
      </w:r>
      <w:r w:rsidR="007353B8">
        <w:rPr>
          <w:sz w:val="22"/>
        </w:rPr>
        <w:t xml:space="preserve"> </w:t>
      </w:r>
      <w:r w:rsidRPr="005E5BDF">
        <w:rPr>
          <w:sz w:val="22"/>
        </w:rPr>
        <w:t xml:space="preserve"> Document Control Desk, Washington, DC 20555-0001 with a copy to the Director (Chief), </w:t>
      </w:r>
      <w:r w:rsidRPr="005E5BDF">
        <w:rPr>
          <w:sz w:val="22"/>
          <w:u w:val="single"/>
        </w:rPr>
        <w:t>[Insert applicable program office division director or branch chief]</w:t>
      </w:r>
      <w:r w:rsidRPr="005E5BDF">
        <w:rPr>
          <w:sz w:val="22"/>
        </w:rPr>
        <w:t xml:space="preserve"> within 30 days of the date of the letter transmitting this Notice of Nonconformance.</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If you choose to respond, your response will be made available electronically for public inspection in the NRC Public Document Room or from the NRC’s document system (ADAMS), accessible from the NRC Web site at </w:t>
      </w:r>
      <w:hyperlink r:id="rId47" w:history="1">
        <w:r w:rsidRPr="005E5BDF">
          <w:rPr>
            <w:rStyle w:val="Hyperlink"/>
            <w:rFonts w:cs="Arial"/>
            <w:sz w:val="22"/>
          </w:rPr>
          <w:t>http://www.nrc.gov/reading-rm/adams.html</w:t>
        </w:r>
      </w:hyperlink>
      <w:r w:rsidRPr="005E5BDF">
        <w:rPr>
          <w:sz w:val="22"/>
        </w:rPr>
        <w:t>.  To the extent possible, it should not include any personal privacy, proprietary, or safeguards information so that it can be made available to the public without redaction.  If personal privacy or proprietary information is necessary to provide an acceptable response, then please provide a bracketed copy of your response that identifies the information that should be protected and a redacted copy of your response that deletes such information.  If you request withholding of such material, you must specifically identify the portions of your response that you seek to have withheld and provide in detail the bases for your claim of withholding (e.g., explain why the disclosure of information will create an unwarranted invasion of personal privacy or provide the information required by 10 CFR 2.390(b) to support a request for withholding confidential commercial or financial information).  If safeguards information is necessary to provide an acceptable response, please provide the level of protection described in 10 CFR 73.21.”]</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Dated this (</w:t>
      </w:r>
      <w:r w:rsidRPr="005E5BDF">
        <w:rPr>
          <w:sz w:val="22"/>
          <w:u w:val="single"/>
        </w:rPr>
        <w:t>day</w:t>
      </w:r>
      <w:r w:rsidRPr="005E5BDF">
        <w:rPr>
          <w:sz w:val="22"/>
        </w:rPr>
        <w:t>) day of (</w:t>
      </w:r>
      <w:r w:rsidRPr="005E5BDF">
        <w:rPr>
          <w:sz w:val="22"/>
          <w:u w:val="single"/>
        </w:rPr>
        <w:t>Month Year</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F07E7A">
          <w:footerReference w:type="even" r:id="rId48"/>
          <w:footerReference w:type="default" r:id="rId49"/>
          <w:type w:val="continuous"/>
          <w:pgSz w:w="12240" w:h="15840" w:code="1"/>
          <w:pgMar w:top="1440" w:right="1440" w:bottom="1440" w:left="1440" w:header="1440" w:footer="1440" w:gutter="0"/>
          <w:pgNumType w:start="1" w:chapStyle="5"/>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sectPr w:rsidR="00BF0D37" w:rsidRPr="005E5BDF" w:rsidSect="000D663B">
          <w:headerReference w:type="even" r:id="rId50"/>
          <w:headerReference w:type="default" r:id="rId51"/>
          <w:footerReference w:type="default" r:id="rId52"/>
          <w:headerReference w:type="first" r:id="rId53"/>
          <w:type w:val="continuous"/>
          <w:pgSz w:w="12240" w:h="15840" w:code="1"/>
          <w:pgMar w:top="1080" w:right="1440" w:bottom="720" w:left="1440" w:header="1164" w:footer="720" w:gutter="0"/>
          <w:pgNumType w:start="1" w:chapStyle="5"/>
          <w:cols w:space="720"/>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lastRenderedPageBreak/>
        <w:t>APPENDIX D</w:t>
      </w:r>
    </w:p>
    <w:p w:rsidR="007F2EF9" w:rsidRPr="005E5BDF" w:rsidRDefault="007F2EF9"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sectPr w:rsidR="007F2EF9" w:rsidRPr="005E5BDF" w:rsidSect="006145B2">
          <w:footerReference w:type="even" r:id="rId54"/>
          <w:footerReference w:type="default" r:id="rId55"/>
          <w:pgSz w:w="12240" w:h="15840" w:code="1"/>
          <w:pgMar w:top="1080" w:right="1440" w:bottom="720" w:left="1440" w:header="1440" w:footer="1440" w:gutter="0"/>
          <w:pgNumType w:start="1" w:chapStyle="5"/>
          <w:cols w:space="720"/>
          <w:docGrid w:linePitch="326"/>
        </w:sect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p>
    <w:p w:rsidR="00232950"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t>GUIDANCE FOR VENDOR</w:t>
      </w:r>
      <w:r w:rsidR="00232950" w:rsidRPr="005E5BDF">
        <w:rPr>
          <w:sz w:val="22"/>
        </w:rPr>
        <w:t xml:space="preserve"> AND QA IMPLEMENTATION</w:t>
      </w:r>
      <w:r w:rsidRPr="005E5BDF">
        <w:rPr>
          <w:sz w:val="22"/>
        </w:rPr>
        <w:t xml:space="preserve"> INSPECTION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rPr>
      </w:pPr>
      <w:r w:rsidRPr="005E5BDF">
        <w:rPr>
          <w:sz w:val="22"/>
        </w:rPr>
        <w:t>REPORT DETAILS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rPr>
      </w:pPr>
      <w:r w:rsidRPr="005E5BDF">
        <w:rPr>
          <w:b/>
          <w:sz w:val="22"/>
        </w:rPr>
        <w:t>EXAMPLES</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Examples of cover letters, Notices of Violation, Notices of Nonconformance, and inspection reports can be found on</w:t>
      </w:r>
      <w:ins w:id="283" w:author="sxc3" w:date="2013-06-28T14:08:00Z">
        <w:r w:rsidRPr="005E5BDF">
          <w:rPr>
            <w:sz w:val="22"/>
          </w:rPr>
          <w:t xml:space="preserve"> the </w:t>
        </w:r>
        <w:r w:rsidR="00675F37" w:rsidRPr="005E5BDF">
          <w:rPr>
            <w:sz w:val="22"/>
          </w:rPr>
          <w:t>Quality Assurance for New Reactors website and</w:t>
        </w:r>
      </w:ins>
      <w:r w:rsidR="00675F37" w:rsidRPr="005E5BDF">
        <w:rPr>
          <w:sz w:val="22"/>
        </w:rPr>
        <w:t xml:space="preserve"> the </w:t>
      </w:r>
      <w:r w:rsidRPr="005E5BDF">
        <w:rPr>
          <w:sz w:val="22"/>
        </w:rPr>
        <w:t xml:space="preserve">Vendor Quality Assurance Inspections Website.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rPr>
      </w:pPr>
      <w:r w:rsidRPr="005E5BDF">
        <w:rPr>
          <w:sz w:val="22"/>
        </w:rPr>
        <w:t xml:space="preserve">The following is a key to the notation used in the standard formats: </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p>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2268"/>
        <w:gridCol w:w="7182"/>
      </w:tblGrid>
      <w:tr w:rsidR="00BF0D37" w:rsidRPr="005E5BDF" w:rsidTr="00B838B8">
        <w:trPr>
          <w:tblCellSpacing w:w="0" w:type="dxa"/>
        </w:trPr>
        <w:tc>
          <w:tcPr>
            <w:tcW w:w="12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Symbol</w:t>
            </w:r>
          </w:p>
        </w:tc>
        <w:tc>
          <w:tcPr>
            <w:tcW w:w="3800" w:type="pct"/>
          </w:tcPr>
          <w:p w:rsidR="00BF0D37" w:rsidRPr="005E5BDF" w:rsidRDefault="00BF0D37" w:rsidP="005E5BDF">
            <w:pPr>
              <w:widowControl/>
              <w:autoSpaceDE/>
              <w:autoSpaceDN/>
              <w:adjustRightInd/>
              <w:jc w:val="center"/>
              <w:rPr>
                <w:b/>
                <w:bCs/>
                <w:color w:val="000000"/>
                <w:sz w:val="22"/>
              </w:rPr>
            </w:pPr>
            <w:r w:rsidRPr="005E5BDF">
              <w:rPr>
                <w:b/>
                <w:bCs/>
                <w:color w:val="000000"/>
                <w:sz w:val="22"/>
              </w:rPr>
              <w:t>Meaning</w:t>
            </w:r>
          </w:p>
        </w:tc>
      </w:tr>
      <w:tr w:rsidR="00BF0D37" w:rsidRPr="005E5BDF" w:rsidTr="00B838B8">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xml:space="preserve">(____) or _____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Fill in the blank with the appropriate information</w:t>
            </w:r>
          </w:p>
        </w:tc>
      </w:tr>
      <w:tr w:rsidR="00BF0D37" w:rsidRPr="005E5BDF" w:rsidTr="00B838B8">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Text within parentheses indicates the optional use of an alternative word or an optional choice or the plural form of the word preceding the parentheses.</w:t>
            </w:r>
          </w:p>
        </w:tc>
      </w:tr>
      <w:tr w:rsidR="00BF0D37" w:rsidRPr="005E5BDF" w:rsidTr="00B838B8">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 xml:space="preserve">Text within brackets indicates narrative guidance that should be followed in terms of addressing specific elements that should be included in the particular document. </w:t>
            </w:r>
          </w:p>
        </w:tc>
      </w:tr>
      <w:tr w:rsidR="00BF0D37" w:rsidRPr="005E5BDF" w:rsidTr="00B838B8">
        <w:trPr>
          <w:tblCellSpacing w:w="0" w:type="dxa"/>
        </w:trPr>
        <w:tc>
          <w:tcPr>
            <w:tcW w:w="0" w:type="auto"/>
          </w:tcPr>
          <w:p w:rsidR="00BF0D37" w:rsidRPr="005E5BDF" w:rsidRDefault="00BF0D37" w:rsidP="005E5BDF">
            <w:pPr>
              <w:widowControl/>
              <w:autoSpaceDE/>
              <w:autoSpaceDN/>
              <w:adjustRightInd/>
              <w:rPr>
                <w:color w:val="000000"/>
                <w:sz w:val="22"/>
              </w:rPr>
            </w:pPr>
            <w:r w:rsidRPr="005E5BDF">
              <w:rPr>
                <w:color w:val="000000"/>
                <w:sz w:val="22"/>
              </w:rPr>
              <w:t>" "</w:t>
            </w:r>
          </w:p>
        </w:tc>
        <w:tc>
          <w:tcPr>
            <w:tcW w:w="0" w:type="auto"/>
          </w:tcPr>
          <w:p w:rsidR="00BF0D37" w:rsidRPr="005E5BDF" w:rsidRDefault="00BF0D37" w:rsidP="005E5BDF">
            <w:pPr>
              <w:widowControl/>
              <w:autoSpaceDE/>
              <w:autoSpaceDN/>
              <w:adjustRightInd/>
              <w:jc w:val="both"/>
              <w:rPr>
                <w:color w:val="000000"/>
                <w:sz w:val="22"/>
              </w:rPr>
            </w:pPr>
            <w:r w:rsidRPr="005E5BDF">
              <w:rPr>
                <w:color w:val="000000"/>
                <w:sz w:val="22"/>
              </w:rPr>
              <w:t>Text within quotes indicates a suggested sentence or language.</w:t>
            </w:r>
          </w:p>
        </w:tc>
      </w:tr>
    </w:tbl>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Included in this Appendix is a blank template.</w:t>
      </w:r>
    </w:p>
    <w:p w:rsidR="00BF0D37" w:rsidRPr="005E5BDF" w:rsidRDefault="00BF0D37" w:rsidP="005E5BDF">
      <w:pPr>
        <w:numPr>
          <w:ilvl w:val="12"/>
          <w:numId w:val="0"/>
        </w:numPr>
        <w:rPr>
          <w:sz w:val="22"/>
        </w:rPr>
      </w:pPr>
    </w:p>
    <w:p w:rsidR="00BF0D37" w:rsidRPr="005E5BDF" w:rsidRDefault="00BF0D37" w:rsidP="005E5BDF">
      <w:pPr>
        <w:numPr>
          <w:ilvl w:val="12"/>
          <w:numId w:val="0"/>
        </w:numPr>
        <w:jc w:val="both"/>
        <w:rPr>
          <w:sz w:val="22"/>
        </w:rPr>
      </w:pPr>
      <w:r w:rsidRPr="005E5BDF">
        <w:rPr>
          <w:sz w:val="22"/>
        </w:rPr>
        <w:t xml:space="preserve">These exhibits may be used as a sample report for format and style. </w:t>
      </w:r>
      <w:r w:rsidR="003232E9">
        <w:rPr>
          <w:sz w:val="22"/>
        </w:rPr>
        <w:t xml:space="preserve"> </w:t>
      </w:r>
      <w:r w:rsidRPr="005E5BDF">
        <w:rPr>
          <w:sz w:val="22"/>
        </w:rPr>
        <w:t xml:space="preserve">They illustrate how to use the standardized inspection report outline, and adhere to the expected internal organization for each report section.  </w:t>
      </w:r>
    </w:p>
    <w:p w:rsidR="00BF0D37" w:rsidRPr="005E5BDF" w:rsidRDefault="00BF0D37" w:rsidP="005E5BDF">
      <w:pPr>
        <w:numPr>
          <w:ilvl w:val="12"/>
          <w:numId w:val="0"/>
        </w:numPr>
        <w:rPr>
          <w:sz w:val="22"/>
        </w:rPr>
      </w:pPr>
    </w:p>
    <w:p w:rsidR="00BF0D37" w:rsidRPr="005E5BDF" w:rsidRDefault="00BF0D37" w:rsidP="005E5BDF">
      <w:pPr>
        <w:numPr>
          <w:ilvl w:val="12"/>
          <w:numId w:val="0"/>
        </w:numPr>
        <w:jc w:val="both"/>
        <w:rPr>
          <w:sz w:val="22"/>
        </w:rPr>
      </w:pPr>
      <w:r w:rsidRPr="005E5BDF">
        <w:rPr>
          <w:sz w:val="22"/>
        </w:rPr>
        <w:t xml:space="preserve">Pages are numbered continuously through this appendix.  Inspection reports should use separate page numbering for the cover letter, report (beginning with report cover page), and supplemental information. </w:t>
      </w:r>
    </w:p>
    <w:p w:rsidR="00BF0D37" w:rsidRPr="005E5BDF" w:rsidRDefault="00BF0D37" w:rsidP="005E5BDF">
      <w:pPr>
        <w:numPr>
          <w:ilvl w:val="12"/>
          <w:numId w:val="0"/>
        </w:numPr>
        <w:rPr>
          <w:sz w:val="22"/>
        </w:rPr>
      </w:pPr>
    </w:p>
    <w:p w:rsidR="00BF0D37" w:rsidRPr="005E5BDF" w:rsidRDefault="00BF0D37" w:rsidP="005E5BDF">
      <w:pPr>
        <w:numPr>
          <w:ilvl w:val="12"/>
          <w:numId w:val="0"/>
        </w:numPr>
        <w:jc w:val="both"/>
        <w:rPr>
          <w:sz w:val="22"/>
        </w:rPr>
      </w:pPr>
      <w:r w:rsidRPr="005E5BDF">
        <w:rPr>
          <w:sz w:val="22"/>
        </w:rPr>
        <w:t>The font face and size should be Arial 11 for inspection reports.</w:t>
      </w:r>
      <w:r w:rsidRPr="005E5BDF">
        <w:rPr>
          <w:sz w:val="22"/>
        </w:rPr>
        <w:br w:type="page"/>
      </w:r>
    </w:p>
    <w:p w:rsidR="00BF0D37" w:rsidRPr="005E5BDF" w:rsidRDefault="00BF0D37" w:rsidP="005E5BDF">
      <w:pPr>
        <w:numPr>
          <w:ilvl w:val="12"/>
          <w:numId w:val="0"/>
        </w:numPr>
        <w:jc w:val="center"/>
        <w:rPr>
          <w:sz w:val="22"/>
        </w:rPr>
      </w:pPr>
      <w:r w:rsidRPr="005E5BDF">
        <w:rPr>
          <w:sz w:val="22"/>
        </w:rPr>
        <w:lastRenderedPageBreak/>
        <w:t>U.S. NUCLEAR REGULATORY COMMISSION</w:t>
      </w:r>
    </w:p>
    <w:p w:rsidR="00BF0D37" w:rsidRPr="005E5BDF" w:rsidRDefault="00BF0D37" w:rsidP="005E5BDF">
      <w:pPr>
        <w:numPr>
          <w:ilvl w:val="12"/>
          <w:numId w:val="0"/>
        </w:numPr>
        <w:jc w:val="center"/>
        <w:rPr>
          <w:sz w:val="22"/>
          <w:u w:val="single"/>
        </w:rPr>
      </w:pPr>
      <w:r w:rsidRPr="005E5BDF">
        <w:rPr>
          <w:sz w:val="22"/>
        </w:rPr>
        <w:t>(</w:t>
      </w:r>
      <w:r w:rsidRPr="005E5BDF">
        <w:rPr>
          <w:sz w:val="22"/>
          <w:u w:val="single"/>
        </w:rPr>
        <w:t>OFFICE</w:t>
      </w:r>
      <w:r w:rsidRPr="005E5BDF">
        <w:rPr>
          <w:sz w:val="22"/>
        </w:rPr>
        <w:t>)</w:t>
      </w:r>
    </w:p>
    <w:p w:rsidR="00BF0D37" w:rsidRPr="005E5BDF" w:rsidRDefault="00BF0D37" w:rsidP="005E5BDF">
      <w:pPr>
        <w:numPr>
          <w:ilvl w:val="12"/>
          <w:numId w:val="0"/>
        </w:numPr>
        <w:jc w:val="center"/>
        <w:rPr>
          <w:sz w:val="22"/>
          <w:u w:val="single"/>
        </w:rPr>
      </w:pPr>
      <w:r w:rsidRPr="005E5BDF">
        <w:rPr>
          <w:sz w:val="22"/>
        </w:rPr>
        <w:t>(</w:t>
      </w:r>
      <w:r w:rsidRPr="005E5BDF">
        <w:rPr>
          <w:sz w:val="22"/>
          <w:u w:val="single"/>
        </w:rPr>
        <w:t>DIVISION</w:t>
      </w:r>
      <w:r w:rsidRPr="005E5BDF">
        <w:rPr>
          <w:sz w:val="22"/>
        </w:rPr>
        <w:t>)</w:t>
      </w:r>
    </w:p>
    <w:p w:rsidR="00BF0D37" w:rsidRPr="005E5BDF" w:rsidRDefault="00BF0D37" w:rsidP="005E5BDF">
      <w:pPr>
        <w:numPr>
          <w:ilvl w:val="12"/>
          <w:numId w:val="0"/>
        </w:numPr>
        <w:jc w:val="center"/>
        <w:rPr>
          <w:sz w:val="22"/>
        </w:rPr>
      </w:pPr>
      <w:r w:rsidRPr="005E5BDF">
        <w:rPr>
          <w:sz w:val="22"/>
        </w:rPr>
        <w:t>VENDOR</w:t>
      </w:r>
      <w:r w:rsidR="00232950" w:rsidRPr="005E5BDF">
        <w:rPr>
          <w:sz w:val="22"/>
        </w:rPr>
        <w:t>/QA IMPLEMENTATION</w:t>
      </w:r>
      <w:r w:rsidRPr="005E5BDF">
        <w:rPr>
          <w:sz w:val="22"/>
        </w:rPr>
        <w:t xml:space="preserve"> INSPECTION REPORT</w:t>
      </w:r>
    </w:p>
    <w:p w:rsidR="00BF0D37" w:rsidRPr="005E5BDF" w:rsidRDefault="00BF0D37" w:rsidP="005E5BDF">
      <w:pPr>
        <w:numPr>
          <w:ilvl w:val="12"/>
          <w:numId w:val="0"/>
        </w:numPr>
        <w:jc w:val="center"/>
        <w:rPr>
          <w:sz w:val="22"/>
        </w:rPr>
      </w:pPr>
    </w:p>
    <w:p w:rsidR="00BF0D37" w:rsidRPr="005E5BDF" w:rsidRDefault="00BF0D37" w:rsidP="005E5BDF">
      <w:pPr>
        <w:numPr>
          <w:ilvl w:val="12"/>
          <w:numId w:val="0"/>
        </w:numPr>
        <w:jc w:val="cente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Docket No.:</w:t>
      </w:r>
      <w:r w:rsidRPr="005E5BDF">
        <w:rPr>
          <w:sz w:val="22"/>
        </w:rPr>
        <w:tab/>
      </w:r>
      <w:r w:rsidRPr="005E5BDF">
        <w:rPr>
          <w:sz w:val="22"/>
        </w:rPr>
        <w:tab/>
      </w:r>
      <w:r w:rsidRPr="005E5BDF">
        <w:rPr>
          <w:sz w:val="22"/>
        </w:rPr>
        <w:tab/>
      </w:r>
      <w:r w:rsidRPr="005E5BDF">
        <w:rPr>
          <w:sz w:val="22"/>
        </w:rPr>
        <w:tab/>
        <w:t>(</w:t>
      </w:r>
      <w:r w:rsidRPr="005E5BDF">
        <w:rPr>
          <w:sz w:val="22"/>
          <w:u w:val="single"/>
        </w:rPr>
        <w:t>XXXXXXXX</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Report No.: </w:t>
      </w:r>
      <w:r w:rsidRPr="005E5BDF">
        <w:rPr>
          <w:sz w:val="22"/>
        </w:rPr>
        <w:tab/>
      </w:r>
      <w:r w:rsidRPr="005E5BDF">
        <w:rPr>
          <w:sz w:val="22"/>
        </w:rPr>
        <w:tab/>
      </w:r>
      <w:r w:rsidRPr="005E5BDF">
        <w:rPr>
          <w:sz w:val="22"/>
        </w:rPr>
        <w:tab/>
      </w:r>
      <w:r w:rsidRPr="005E5BDF">
        <w:rPr>
          <w:sz w:val="22"/>
        </w:rPr>
        <w:tab/>
        <w:t>(</w:t>
      </w:r>
      <w:r w:rsidRPr="005E5BDF">
        <w:rPr>
          <w:sz w:val="22"/>
          <w:u w:val="single"/>
        </w:rPr>
        <w:t>XXXXXXXX/YYYY-NNN</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Vendor</w:t>
      </w:r>
      <w:r w:rsidR="00232950" w:rsidRPr="005E5BDF">
        <w:rPr>
          <w:sz w:val="22"/>
        </w:rPr>
        <w:t>/Applicant</w:t>
      </w:r>
      <w:r w:rsidRPr="005E5BDF">
        <w:rPr>
          <w:sz w:val="22"/>
        </w:rPr>
        <w:t>:</w:t>
      </w:r>
      <w:r w:rsidRPr="005E5BDF">
        <w:rPr>
          <w:sz w:val="22"/>
        </w:rPr>
        <w:tab/>
        <w:t xml:space="preserve"> </w:t>
      </w:r>
      <w:r w:rsidRPr="005E5BDF">
        <w:rPr>
          <w:sz w:val="22"/>
        </w:rPr>
        <w:tab/>
      </w:r>
      <w:r w:rsidRPr="005E5BDF">
        <w:rPr>
          <w:sz w:val="22"/>
        </w:rPr>
        <w:tab/>
        <w:t>(</w:t>
      </w:r>
      <w:r w:rsidRPr="005E5BDF">
        <w:rPr>
          <w:sz w:val="22"/>
          <w:u w:val="single"/>
        </w:rPr>
        <w:t>Vendor</w:t>
      </w:r>
      <w:r w:rsidR="00232950" w:rsidRPr="005E5BDF">
        <w:rPr>
          <w:sz w:val="22"/>
          <w:u w:val="single"/>
        </w:rPr>
        <w:t>/Applicant</w:t>
      </w:r>
      <w:r w:rsidRPr="005E5BDF">
        <w:rPr>
          <w:sz w:val="22"/>
          <w:u w:val="single"/>
        </w:rPr>
        <w:t xml:space="preserve"> Name</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Vendor</w:t>
      </w:r>
      <w:r w:rsidR="00232950" w:rsidRPr="005E5BDF">
        <w:rPr>
          <w:sz w:val="22"/>
          <w:u w:val="single"/>
        </w:rPr>
        <w:t>/Applicant</w:t>
      </w:r>
      <w:r w:rsidRPr="005E5BDF">
        <w:rPr>
          <w:sz w:val="22"/>
          <w:u w:val="single"/>
        </w:rPr>
        <w:t xml:space="preserve"> Address</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rPr>
      </w:pPr>
      <w:r w:rsidRPr="005E5BDF">
        <w:rPr>
          <w:sz w:val="22"/>
        </w:rPr>
        <w:t>Vendor</w:t>
      </w:r>
      <w:r w:rsidR="00232950" w:rsidRPr="005E5BDF">
        <w:rPr>
          <w:sz w:val="22"/>
        </w:rPr>
        <w:t>/Applicant</w:t>
      </w:r>
      <w:r w:rsidRPr="005E5BDF">
        <w:rPr>
          <w:sz w:val="22"/>
        </w:rPr>
        <w:t xml:space="preserve"> Contact:</w:t>
      </w:r>
      <w:r w:rsidRPr="005E5BDF">
        <w:rPr>
          <w:sz w:val="22"/>
        </w:rPr>
        <w:tab/>
      </w:r>
      <w:r w:rsidR="00824C72">
        <w:rPr>
          <w:sz w:val="22"/>
        </w:rPr>
        <w:tab/>
      </w:r>
      <w:r w:rsidRPr="005E5BDF">
        <w:rPr>
          <w:sz w:val="22"/>
        </w:rPr>
        <w:t>(</w:t>
      </w:r>
      <w:r w:rsidRPr="005E5BDF">
        <w:rPr>
          <w:sz w:val="22"/>
          <w:u w:val="single"/>
        </w:rPr>
        <w:t>Vendor</w:t>
      </w:r>
      <w:r w:rsidR="00232950" w:rsidRPr="005E5BDF">
        <w:rPr>
          <w:sz w:val="22"/>
          <w:u w:val="single"/>
        </w:rPr>
        <w:t>/Applicant</w:t>
      </w:r>
      <w:r w:rsidRPr="005E5BDF">
        <w:rPr>
          <w:sz w:val="22"/>
          <w:u w:val="single"/>
        </w:rPr>
        <w:t xml:space="preserve"> Contact Name and Contact Information</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rPr>
      </w:pPr>
      <w:r w:rsidRPr="005E5BDF">
        <w:rPr>
          <w:sz w:val="22"/>
        </w:rPr>
        <w:t>Nuclear Industry Activity:</w:t>
      </w:r>
      <w:r w:rsidRPr="005E5BDF">
        <w:rPr>
          <w:sz w:val="22"/>
        </w:rPr>
        <w:tab/>
      </w:r>
      <w:r w:rsidRPr="005E5BDF">
        <w:rPr>
          <w:sz w:val="22"/>
        </w:rPr>
        <w:tab/>
        <w:t>(</w:t>
      </w:r>
      <w:r w:rsidRPr="005E5BDF">
        <w:rPr>
          <w:sz w:val="22"/>
          <w:u w:val="single"/>
        </w:rPr>
        <w:t>Description of basic components or services supplied to the nuclear industry</w:t>
      </w:r>
      <w:r w:rsidR="00232950" w:rsidRPr="005E5BDF">
        <w:rPr>
          <w:sz w:val="22"/>
          <w:u w:val="single"/>
        </w:rPr>
        <w:t xml:space="preserve"> or, if applicant, brief summary of planned facility</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u w:val="single"/>
        </w:rPr>
      </w:pPr>
      <w:r w:rsidRPr="005E5BDF">
        <w:rPr>
          <w:sz w:val="22"/>
        </w:rPr>
        <w:t xml:space="preserve">Inspection Dates: </w:t>
      </w:r>
      <w:r w:rsidRPr="005E5BDF">
        <w:rPr>
          <w:sz w:val="22"/>
        </w:rPr>
        <w:tab/>
      </w:r>
      <w:r w:rsidRPr="005E5BDF">
        <w:rPr>
          <w:sz w:val="22"/>
        </w:rPr>
        <w:tab/>
      </w:r>
      <w:r w:rsidRPr="005E5BDF">
        <w:rPr>
          <w:sz w:val="22"/>
        </w:rPr>
        <w:tab/>
        <w:t>(</w:t>
      </w:r>
      <w:r w:rsidRPr="005E5BDF">
        <w:rPr>
          <w:sz w:val="22"/>
          <w:u w:val="single"/>
        </w:rPr>
        <w:t>Month XX – Month XX, YYYY</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rPr>
      </w:pPr>
      <w:r w:rsidRPr="005E5BDF">
        <w:rPr>
          <w:sz w:val="22"/>
        </w:rPr>
        <w:t xml:space="preserve">Inspectors: </w:t>
      </w:r>
      <w:r w:rsidRPr="005E5BDF">
        <w:rPr>
          <w:sz w:val="22"/>
        </w:rPr>
        <w:tab/>
      </w:r>
      <w:r w:rsidRPr="005E5BDF">
        <w:rPr>
          <w:sz w:val="22"/>
        </w:rPr>
        <w:tab/>
      </w:r>
      <w:r w:rsidRPr="005E5BDF">
        <w:rPr>
          <w:sz w:val="22"/>
        </w:rPr>
        <w:tab/>
      </w:r>
      <w:r w:rsidRPr="005E5BDF">
        <w:rPr>
          <w:sz w:val="22"/>
        </w:rPr>
        <w:tab/>
        <w:t>(</w:t>
      </w:r>
      <w:r w:rsidRPr="005E5BDF">
        <w:rPr>
          <w:sz w:val="22"/>
          <w:u w:val="single"/>
        </w:rPr>
        <w:t>Name of Inspector, BRANCH/DIVISION/OFFICE</w:t>
      </w:r>
      <w:r w:rsidRPr="005E5BDF">
        <w:rPr>
          <w:sz w:val="22"/>
        </w:rPr>
        <w:t>), Team Leader (if applicable)</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u w:val="single"/>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Name of Inspector, BRANCH/DIVISION/OFFICE</w:t>
      </w:r>
      <w:r w:rsidRPr="005E5BDF">
        <w:rPr>
          <w:sz w:val="22"/>
        </w:rPr>
        <w:t>)</w:t>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Name of Inspector, BRANCH/DIVISION/OFFICE</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rPr>
      </w:pPr>
      <w:r w:rsidRPr="005E5BDF">
        <w:rPr>
          <w:sz w:val="22"/>
        </w:rPr>
        <w:t>Approved by:</w:t>
      </w:r>
      <w:r w:rsidRPr="005E5BDF">
        <w:rPr>
          <w:sz w:val="22"/>
        </w:rPr>
        <w:tab/>
      </w:r>
      <w:r w:rsidRPr="005E5BDF">
        <w:rPr>
          <w:sz w:val="22"/>
        </w:rPr>
        <w:tab/>
      </w:r>
      <w:r w:rsidRPr="005E5BDF">
        <w:rPr>
          <w:sz w:val="22"/>
        </w:rPr>
        <w:tab/>
      </w:r>
      <w:r w:rsidRPr="005E5BDF">
        <w:rPr>
          <w:sz w:val="22"/>
        </w:rPr>
        <w:tab/>
        <w:t>(</w:t>
      </w:r>
      <w:r w:rsidRPr="005E5BDF">
        <w:rPr>
          <w:sz w:val="22"/>
          <w:u w:val="single"/>
        </w:rPr>
        <w:t>Name of Branch Chief</w:t>
      </w:r>
      <w:r w:rsidRPr="005E5BDF">
        <w:rPr>
          <w:sz w:val="22"/>
        </w:rPr>
        <w:t>), Branch Chief</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u w:val="single"/>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Branch</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u w:val="single"/>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Division</w:t>
      </w:r>
      <w:r w:rsidRPr="005E5BDF">
        <w:rPr>
          <w:sz w:val="22"/>
        </w:rPr>
        <w:t>)</w:t>
      </w: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3240"/>
        <w:rPr>
          <w:sz w:val="22"/>
          <w:u w:val="single"/>
        </w:rPr>
      </w:pPr>
      <w:r w:rsidRPr="005E5BDF">
        <w:rPr>
          <w:sz w:val="22"/>
        </w:rPr>
        <w:tab/>
      </w:r>
      <w:r w:rsidRPr="005E5BDF">
        <w:rPr>
          <w:sz w:val="22"/>
        </w:rPr>
        <w:tab/>
      </w:r>
      <w:r w:rsidRPr="005E5BDF">
        <w:rPr>
          <w:sz w:val="22"/>
        </w:rPr>
        <w:tab/>
      </w:r>
      <w:r w:rsidRPr="005E5BDF">
        <w:rPr>
          <w:sz w:val="22"/>
        </w:rPr>
        <w:tab/>
      </w:r>
      <w:r w:rsidRPr="005E5BDF">
        <w:rPr>
          <w:sz w:val="22"/>
        </w:rPr>
        <w:tab/>
      </w:r>
      <w:r w:rsidRPr="005E5BDF">
        <w:rPr>
          <w:sz w:val="22"/>
        </w:rPr>
        <w:tab/>
        <w:t>(</w:t>
      </w:r>
      <w:r w:rsidRPr="005E5BDF">
        <w:rPr>
          <w:sz w:val="22"/>
          <w:u w:val="single"/>
        </w:rPr>
        <w:t>Office</w:t>
      </w:r>
      <w:r w:rsidRPr="005E5BDF">
        <w:rPr>
          <w:sz w:val="22"/>
        </w:rPr>
        <w:t>)</w:t>
      </w:r>
    </w:p>
    <w:p w:rsidR="00BF0D37" w:rsidRPr="005E5BDF" w:rsidRDefault="00BF0D37" w:rsidP="005E5BDF">
      <w:pPr>
        <w:numPr>
          <w:ilvl w:val="12"/>
          <w:numId w:val="0"/>
        </w:numPr>
        <w:rPr>
          <w:sz w:val="22"/>
        </w:rPr>
        <w:sectPr w:rsidR="00BF0D37" w:rsidRPr="005E5BDF" w:rsidSect="00F07E7A">
          <w:footerReference w:type="even" r:id="rId56"/>
          <w:footerReference w:type="default" r:id="rId57"/>
          <w:type w:val="continuous"/>
          <w:pgSz w:w="12240" w:h="15840" w:code="1"/>
          <w:pgMar w:top="1440" w:right="1440" w:bottom="1440" w:left="1440" w:header="1440" w:footer="1440" w:gutter="0"/>
          <w:pgNumType w:start="1" w:chapStyle="5"/>
          <w:cols w:space="720"/>
          <w:docGrid w:linePitch="326"/>
        </w:sectPr>
      </w:pPr>
    </w:p>
    <w:p w:rsidR="00BF0D37" w:rsidRPr="005E5BDF" w:rsidRDefault="00BF0D37" w:rsidP="005E5BDF">
      <w:pPr>
        <w:numPr>
          <w:ilvl w:val="12"/>
          <w:numId w:val="0"/>
        </w:numPr>
        <w:jc w:val="center"/>
        <w:rPr>
          <w:b/>
          <w:sz w:val="22"/>
          <w:u w:val="single"/>
        </w:rPr>
      </w:pPr>
      <w:r w:rsidRPr="005E5BDF">
        <w:rPr>
          <w:b/>
          <w:sz w:val="22"/>
          <w:u w:val="single"/>
        </w:rPr>
        <w:lastRenderedPageBreak/>
        <w:t>EXECUTIVE SUMMARY</w:t>
      </w:r>
    </w:p>
    <w:p w:rsidR="00BF0D37" w:rsidRPr="005E5BDF" w:rsidRDefault="00BF0D37" w:rsidP="005E5BDF">
      <w:pPr>
        <w:numPr>
          <w:ilvl w:val="12"/>
          <w:numId w:val="0"/>
        </w:numPr>
        <w:jc w:val="center"/>
        <w:rPr>
          <w:b/>
          <w:sz w:val="22"/>
          <w:u w:val="single"/>
        </w:rPr>
      </w:pPr>
    </w:p>
    <w:p w:rsidR="00BF0D37" w:rsidRPr="005E5BDF" w:rsidRDefault="00BF0D37" w:rsidP="005E5BDF">
      <w:pPr>
        <w:numPr>
          <w:ilvl w:val="12"/>
          <w:numId w:val="0"/>
        </w:numPr>
        <w:jc w:val="center"/>
        <w:rPr>
          <w:sz w:val="22"/>
          <w:u w:val="single"/>
        </w:rPr>
      </w:pPr>
      <w:r w:rsidRPr="005E5BDF">
        <w:rPr>
          <w:sz w:val="22"/>
        </w:rPr>
        <w:t>(</w:t>
      </w:r>
      <w:r w:rsidRPr="005E5BDF">
        <w:rPr>
          <w:sz w:val="22"/>
          <w:u w:val="single"/>
        </w:rPr>
        <w:t>Vendor</w:t>
      </w:r>
      <w:r w:rsidR="00232950" w:rsidRPr="005E5BDF">
        <w:rPr>
          <w:sz w:val="22"/>
          <w:u w:val="single"/>
        </w:rPr>
        <w:t>/Applicant</w:t>
      </w:r>
      <w:r w:rsidRPr="005E5BDF">
        <w:rPr>
          <w:sz w:val="22"/>
          <w:u w:val="single"/>
        </w:rPr>
        <w:t xml:space="preserve"> Name</w:t>
      </w:r>
      <w:r w:rsidRPr="005E5BDF">
        <w:rPr>
          <w:sz w:val="22"/>
        </w:rPr>
        <w:t>)</w:t>
      </w:r>
    </w:p>
    <w:p w:rsidR="00BF0D37" w:rsidRPr="005E5BDF" w:rsidRDefault="00BF0D37" w:rsidP="005E5BDF">
      <w:pPr>
        <w:numPr>
          <w:ilvl w:val="12"/>
          <w:numId w:val="0"/>
        </w:numPr>
        <w:jc w:val="center"/>
        <w:rPr>
          <w:sz w:val="22"/>
          <w:u w:val="single"/>
        </w:rPr>
      </w:pPr>
      <w:r w:rsidRPr="005E5BDF">
        <w:rPr>
          <w:sz w:val="22"/>
        </w:rPr>
        <w:t>(</w:t>
      </w:r>
      <w:r w:rsidRPr="005E5BDF">
        <w:rPr>
          <w:sz w:val="22"/>
          <w:u w:val="single"/>
        </w:rPr>
        <w:t>XXXXXXXX/YYYY-NNN</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[Describe the purpose, scope, and bases of the inspection.</w:t>
      </w:r>
    </w:p>
    <w:p w:rsidR="00BF0D37" w:rsidRPr="005E5BDF" w:rsidRDefault="00BF0D37" w:rsidP="005E5BDF">
      <w:pPr>
        <w:numPr>
          <w:ilvl w:val="12"/>
          <w:numId w:val="0"/>
        </w:numPr>
        <w:rPr>
          <w:sz w:val="22"/>
        </w:rPr>
      </w:pPr>
    </w:p>
    <w:p w:rsidR="00F5106E" w:rsidRPr="005E5BDF" w:rsidRDefault="00F5106E"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5" w:author="sxc3" w:date="2013-06-28T14:08:00Z"/>
          <w:sz w:val="22"/>
        </w:rPr>
      </w:pPr>
      <w:ins w:id="286" w:author="sxc3" w:date="2013-06-28T14:08:00Z">
        <w:r w:rsidRPr="005E5BDF">
          <w:rPr>
            <w:sz w:val="22"/>
          </w:rPr>
          <w:t xml:space="preserve">Describe any inspection activities related to ITAAC.  </w:t>
        </w:r>
      </w:ins>
    </w:p>
    <w:p w:rsidR="00F5106E" w:rsidRPr="005E5BDF" w:rsidRDefault="00F5106E"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7" w:author="sxc3" w:date="2013-06-28T14:08:00Z"/>
          <w:sz w:val="22"/>
        </w:rPr>
      </w:pPr>
    </w:p>
    <w:p w:rsidR="00F5106E" w:rsidRPr="005E5BDF" w:rsidRDefault="00F5106E"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88" w:author="sxc3" w:date="2013-06-28T14:08:00Z"/>
          <w:sz w:val="22"/>
        </w:rPr>
      </w:pPr>
      <w:ins w:id="289" w:author="sxc3" w:date="2013-06-28T14:08:00Z">
        <w:r w:rsidRPr="005E5BDF">
          <w:rPr>
            <w:sz w:val="22"/>
          </w:rPr>
          <w:t>Describe the safety-related activities observed on the inspection.</w:t>
        </w:r>
      </w:ins>
    </w:p>
    <w:p w:rsidR="00F5106E" w:rsidRPr="005E5BDF" w:rsidRDefault="00F5106E"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0" w:author="sxc3" w:date="2013-06-28T14:08:00Z"/>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Describe previous inspections at the vendor</w:t>
      </w:r>
      <w:r w:rsidR="00232950" w:rsidRPr="005E5BDF">
        <w:rPr>
          <w:sz w:val="22"/>
        </w:rPr>
        <w:t xml:space="preserve"> or applicant facility</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If applicable, describe any additional information, such as observation of a NUPIC Audit.]</w:t>
      </w: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The results of the inspection are summarized below.</w:t>
      </w: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w:t>
      </w:r>
      <w:r w:rsidRPr="005E5BDF">
        <w:rPr>
          <w:sz w:val="22"/>
          <w:u w:val="single"/>
        </w:rPr>
        <w:t>Section Title,</w:t>
      </w:r>
      <w:r w:rsidRPr="005E5BDF">
        <w:rPr>
          <w:sz w:val="22"/>
        </w:rPr>
        <w:t xml:space="preserve"> e.g., </w:t>
      </w:r>
      <w:r w:rsidRPr="005E5BDF">
        <w:rPr>
          <w:sz w:val="22"/>
          <w:u w:val="single"/>
        </w:rPr>
        <w:t xml:space="preserve">10 </w:t>
      </w:r>
      <w:r w:rsidRPr="005E5BDF">
        <w:rPr>
          <w:sz w:val="22"/>
        </w:rPr>
        <w:t>CFR</w:t>
      </w:r>
      <w:r w:rsidRPr="005E5BDF">
        <w:rPr>
          <w:sz w:val="22"/>
          <w:u w:val="single"/>
        </w:rPr>
        <w:t xml:space="preserve"> Part 21 Program</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[Reiterate </w:t>
      </w:r>
      <w:ins w:id="291" w:author="sxc3" w:date="2013-06-28T14:08:00Z">
        <w:r w:rsidR="00076256" w:rsidRPr="005E5BDF">
          <w:rPr>
            <w:sz w:val="22"/>
          </w:rPr>
          <w:t xml:space="preserve">the safety-related activities observed and </w:t>
        </w:r>
      </w:ins>
      <w:r w:rsidRPr="005E5BDF">
        <w:rPr>
          <w:sz w:val="22"/>
        </w:rPr>
        <w:t>Conclusions from Report Details Section.</w:t>
      </w:r>
      <w:ins w:id="292" w:author="sxc3" w:date="2013-09-20T14:44:00Z">
        <w:r w:rsidR="00575E9E">
          <w:rPr>
            <w:sz w:val="22"/>
          </w:rPr>
          <w:t xml:space="preserve"> Expand on any findings identified in the conclusions</w:t>
        </w:r>
      </w:ins>
      <w:ins w:id="293" w:author="sxc3" w:date="2013-09-20T14:45:00Z">
        <w:r w:rsidR="00575E9E">
          <w:rPr>
            <w:sz w:val="22"/>
          </w:rPr>
          <w:t>.</w:t>
        </w:r>
      </w:ins>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w:t>
      </w:r>
      <w:r w:rsidRPr="005E5BDF">
        <w:rPr>
          <w:sz w:val="22"/>
          <w:u w:val="single"/>
        </w:rPr>
        <w:t>Section Title,</w:t>
      </w:r>
      <w:r w:rsidRPr="005E5BDF">
        <w:rPr>
          <w:sz w:val="22"/>
        </w:rPr>
        <w:t xml:space="preserve"> e.g., </w:t>
      </w:r>
      <w:r w:rsidRPr="005E5BDF">
        <w:rPr>
          <w:sz w:val="22"/>
          <w:u w:val="single"/>
        </w:rPr>
        <w:t>Corrective Action Program</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[Reiterate</w:t>
      </w:r>
      <w:r w:rsidR="00076256" w:rsidRPr="005E5BDF">
        <w:rPr>
          <w:sz w:val="22"/>
        </w:rPr>
        <w:t xml:space="preserve"> </w:t>
      </w:r>
      <w:ins w:id="294" w:author="sxc3" w:date="2013-06-28T14:08:00Z">
        <w:r w:rsidR="00076256" w:rsidRPr="005E5BDF">
          <w:rPr>
            <w:sz w:val="22"/>
          </w:rPr>
          <w:t>the safety-related activities observed and</w:t>
        </w:r>
        <w:r w:rsidRPr="005E5BDF">
          <w:rPr>
            <w:sz w:val="22"/>
          </w:rPr>
          <w:t xml:space="preserve"> </w:t>
        </w:r>
      </w:ins>
      <w:r w:rsidRPr="005E5BDF">
        <w:rPr>
          <w:sz w:val="22"/>
        </w:rPr>
        <w:t>Conclusions from Report Details Section.</w:t>
      </w:r>
      <w:ins w:id="295" w:author="sxc3" w:date="2013-09-20T14:45:00Z">
        <w:r w:rsidR="00575E9E">
          <w:rPr>
            <w:sz w:val="22"/>
          </w:rPr>
          <w:t xml:space="preserve"> Expand on any findings identified in the conclusions.</w:t>
        </w:r>
      </w:ins>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w:t>
      </w:r>
      <w:r w:rsidRPr="005E5BDF">
        <w:rPr>
          <w:sz w:val="22"/>
          <w:u w:val="single"/>
        </w:rPr>
        <w:t>Section Title,</w:t>
      </w:r>
      <w:r w:rsidRPr="005E5BDF">
        <w:rPr>
          <w:sz w:val="22"/>
        </w:rPr>
        <w:t xml:space="preserve"> e.g., </w:t>
      </w:r>
      <w:r w:rsidRPr="005E5BDF">
        <w:rPr>
          <w:sz w:val="22"/>
          <w:u w:val="single"/>
        </w:rPr>
        <w:t>Commercial-Grade Item Dedication</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rPr>
      </w:pPr>
      <w:r w:rsidRPr="005E5BDF">
        <w:rPr>
          <w:sz w:val="22"/>
        </w:rPr>
        <w:t xml:space="preserve">[Reiterate </w:t>
      </w:r>
      <w:ins w:id="296" w:author="sxc3" w:date="2013-06-28T14:08:00Z">
        <w:r w:rsidR="00076256" w:rsidRPr="005E5BDF">
          <w:rPr>
            <w:sz w:val="22"/>
          </w:rPr>
          <w:t xml:space="preserve">the safety-related activities observed and </w:t>
        </w:r>
      </w:ins>
      <w:r w:rsidRPr="005E5BDF">
        <w:rPr>
          <w:sz w:val="22"/>
        </w:rPr>
        <w:t>Conclusions from Report Details Section.</w:t>
      </w:r>
      <w:ins w:id="297" w:author="sxc3" w:date="2013-09-20T14:45:00Z">
        <w:r w:rsidR="00575E9E">
          <w:rPr>
            <w:sz w:val="22"/>
          </w:rPr>
          <w:t xml:space="preserve">  Expand on any findings identified in the conclusions.</w:t>
        </w:r>
      </w:ins>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sectPr w:rsidR="00BF0D37" w:rsidRPr="005E5BDF" w:rsidSect="00F07E7A">
          <w:pgSz w:w="12240" w:h="15840" w:code="1"/>
          <w:pgMar w:top="1440" w:right="1440" w:bottom="1440" w:left="1440" w:header="1440" w:footer="1440" w:gutter="0"/>
          <w:pgNumType w:chapStyle="5"/>
          <w:cols w:space="720"/>
          <w:docGrid w:linePitch="326"/>
        </w:sectPr>
      </w:pPr>
      <w:r w:rsidRPr="005E5BDF">
        <w:rPr>
          <w:sz w:val="22"/>
        </w:rPr>
        <w:t>(…)</w:t>
      </w:r>
    </w:p>
    <w:p w:rsidR="00BF0D37" w:rsidRPr="005E5BDF" w:rsidRDefault="00BF0D37" w:rsidP="005E5BDF">
      <w:pPr>
        <w:numPr>
          <w:ilvl w:val="12"/>
          <w:numId w:val="0"/>
        </w:numPr>
        <w:jc w:val="center"/>
        <w:rPr>
          <w:b/>
          <w:sz w:val="22"/>
          <w:u w:val="single"/>
        </w:rPr>
      </w:pPr>
      <w:r w:rsidRPr="005E5BDF">
        <w:rPr>
          <w:b/>
          <w:sz w:val="22"/>
          <w:u w:val="single"/>
        </w:rPr>
        <w:lastRenderedPageBreak/>
        <w:t>REPORT DETAILS</w:t>
      </w:r>
    </w:p>
    <w:p w:rsidR="00BF0D37" w:rsidRPr="005E5BDF" w:rsidRDefault="00BF0D37" w:rsidP="005E5BDF">
      <w:pPr>
        <w:numPr>
          <w:ilvl w:val="12"/>
          <w:numId w:val="0"/>
        </w:numPr>
        <w:rPr>
          <w:sz w:val="22"/>
        </w:rPr>
      </w:pPr>
    </w:p>
    <w:p w:rsidR="00BF0D37" w:rsidRPr="005E5BDF" w:rsidRDefault="00841C17" w:rsidP="005E5BDF">
      <w:pPr>
        <w:numPr>
          <w:ilvl w:val="12"/>
          <w:numId w:val="0"/>
        </w:numPr>
        <w:rPr>
          <w:sz w:val="22"/>
        </w:rPr>
      </w:pPr>
      <w:ins w:id="298" w:author="sxc3" w:date="2013-08-23T09:45:00Z">
        <w:r w:rsidRPr="005E5BDF">
          <w:rPr>
            <w:sz w:val="22"/>
          </w:rPr>
          <w:t>1</w:t>
        </w:r>
      </w:ins>
      <w:ins w:id="299" w:author="sxc3" w:date="2013-06-28T14:08:00Z">
        <w:r w:rsidR="00076256" w:rsidRPr="005E5BDF">
          <w:rPr>
            <w:sz w:val="22"/>
          </w:rPr>
          <w:t>.</w:t>
        </w:r>
      </w:ins>
      <w:r w:rsidR="00076256" w:rsidRPr="005E5BDF">
        <w:rPr>
          <w:sz w:val="22"/>
        </w:rPr>
        <w:t xml:space="preserve"> </w:t>
      </w:r>
      <w:r w:rsidR="00BF0D37" w:rsidRPr="005E5BDF">
        <w:rPr>
          <w:sz w:val="22"/>
        </w:rPr>
        <w:t>(</w:t>
      </w:r>
      <w:r w:rsidR="00BF0D37" w:rsidRPr="005E5BDF">
        <w:rPr>
          <w:sz w:val="22"/>
          <w:u w:val="single"/>
        </w:rPr>
        <w:t>Section Title,</w:t>
      </w:r>
      <w:r w:rsidR="00BF0D37" w:rsidRPr="005E5BDF">
        <w:rPr>
          <w:sz w:val="22"/>
        </w:rPr>
        <w:t xml:space="preserve"> e.g., </w:t>
      </w:r>
      <w:r w:rsidR="00BF0D37" w:rsidRPr="005E5BDF">
        <w:rPr>
          <w:sz w:val="22"/>
          <w:u w:val="single"/>
        </w:rPr>
        <w:t>10 CFR Part 21 Program</w:t>
      </w:r>
      <w:r w:rsidR="00BF0D37"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    a.</w:t>
      </w:r>
      <w:r w:rsidRPr="005E5BDF">
        <w:rPr>
          <w:sz w:val="22"/>
        </w:rPr>
        <w:tab/>
      </w:r>
      <w:r w:rsidRPr="005E5BDF">
        <w:rPr>
          <w:sz w:val="22"/>
          <w:u w:val="single"/>
        </w:rPr>
        <w:t>Inspection Scope</w:t>
      </w:r>
    </w:p>
    <w:p w:rsidR="00BF0D37" w:rsidRPr="005E5BDF" w:rsidRDefault="00BF0D37" w:rsidP="005E5BDF">
      <w:pPr>
        <w:numPr>
          <w:ilvl w:val="12"/>
          <w:numId w:val="0"/>
        </w:numPr>
        <w:rPr>
          <w:sz w:val="22"/>
          <w:u w:val="single"/>
        </w:rPr>
      </w:pPr>
    </w:p>
    <w:p w:rsidR="00BF0D37" w:rsidRPr="005E5BDF" w:rsidRDefault="00BF0D37" w:rsidP="005E5BDF">
      <w:pPr>
        <w:numPr>
          <w:ilvl w:val="12"/>
          <w:numId w:val="0"/>
        </w:numPr>
        <w:ind w:left="605"/>
        <w:rPr>
          <w:sz w:val="22"/>
        </w:rPr>
      </w:pPr>
      <w:r w:rsidRPr="005E5BDF">
        <w:rPr>
          <w:sz w:val="22"/>
        </w:rPr>
        <w:t xml:space="preserve">[Describe what was inspected, consistent with the Inspection Procedure (IP) if one was used.  The narrative can be extracted from the Objectives or Requirements section of the applicable IP.  State either what the inspectors did or what the inspection accomplished:  “The inspectors reviewed (observed, </w:t>
      </w:r>
      <w:ins w:id="300" w:author="sxc3" w:date="2013-09-20T14:52:00Z">
        <w:r w:rsidR="009A1B12">
          <w:rPr>
            <w:sz w:val="22"/>
          </w:rPr>
          <w:t xml:space="preserve">sampled, </w:t>
        </w:r>
      </w:ins>
      <w:r w:rsidRPr="005E5BDF">
        <w:rPr>
          <w:sz w:val="22"/>
        </w:rPr>
        <w:t>evaluated</w:t>
      </w:r>
      <w:ins w:id="301" w:author="sxc3" w:date="2013-09-20T14:53:00Z">
        <w:r w:rsidR="009A1B12">
          <w:rPr>
            <w:sz w:val="22"/>
          </w:rPr>
          <w:t>, etc.</w:t>
        </w:r>
      </w:ins>
      <w:r w:rsidRPr="005E5BDF">
        <w:rPr>
          <w:sz w:val="22"/>
        </w:rPr>
        <w:t>)...”  The Scope statements might also describe why certain items were inspected.  For example, “...to determine compliance with</w:t>
      </w:r>
      <w:ins w:id="302" w:author="sxc3" w:date="2013-06-28T14:08:00Z">
        <w:r w:rsidRPr="005E5BDF">
          <w:rPr>
            <w:sz w:val="22"/>
          </w:rPr>
          <w:t>...”</w:t>
        </w:r>
        <w:r w:rsidR="00A76C56" w:rsidRPr="005E5BDF">
          <w:rPr>
            <w:sz w:val="22"/>
          </w:rPr>
          <w:t xml:space="preserve">  A list of the documents reviewed should be included in the attachment and not in the Scope statement.  The last sentence of the Scope statement should be, “</w:t>
        </w:r>
        <w:r w:rsidR="007F1FE0" w:rsidRPr="005E5BDF">
          <w:rPr>
            <w:sz w:val="22"/>
            <w:szCs w:val="22"/>
          </w:rPr>
          <w:t>The documents reviewed by the inspectors are included in the attachment to this inspection report.”</w:t>
        </w:r>
        <w:r w:rsidRPr="005E5BDF">
          <w:rPr>
            <w:sz w:val="22"/>
          </w:rPr>
          <w:t>]</w:t>
        </w:r>
      </w:ins>
    </w:p>
    <w:p w:rsidR="00BF0D37" w:rsidRPr="005E5BDF" w:rsidRDefault="00BF0D37" w:rsidP="005E5BDF">
      <w:pPr>
        <w:numPr>
          <w:ilvl w:val="12"/>
          <w:numId w:val="0"/>
        </w:numPr>
        <w:rPr>
          <w:sz w:val="22"/>
        </w:rPr>
      </w:pPr>
      <w:r w:rsidRPr="005E5BDF">
        <w:rPr>
          <w:sz w:val="22"/>
        </w:rPr>
        <w:tab/>
      </w:r>
    </w:p>
    <w:p w:rsidR="00BF0D37" w:rsidRPr="005E5BDF" w:rsidRDefault="00BF0D37" w:rsidP="005E5BDF">
      <w:pPr>
        <w:numPr>
          <w:ilvl w:val="12"/>
          <w:numId w:val="0"/>
        </w:numPr>
        <w:rPr>
          <w:sz w:val="22"/>
          <w:u w:val="single"/>
        </w:rPr>
      </w:pPr>
      <w:r w:rsidRPr="005E5BDF">
        <w:rPr>
          <w:sz w:val="22"/>
        </w:rPr>
        <w:t xml:space="preserve">     b.</w:t>
      </w:r>
      <w:r w:rsidRPr="005E5BDF">
        <w:rPr>
          <w:sz w:val="22"/>
        </w:rPr>
        <w:tab/>
      </w:r>
      <w:r w:rsidRPr="005E5BDF">
        <w:rPr>
          <w:sz w:val="22"/>
          <w:u w:val="single"/>
        </w:rPr>
        <w:t>Observations and Findings</w:t>
      </w:r>
    </w:p>
    <w:p w:rsidR="00575E9E" w:rsidRPr="005E5BDF" w:rsidRDefault="00575E9E" w:rsidP="009A1B12">
      <w:pPr>
        <w:numPr>
          <w:ilvl w:val="12"/>
          <w:numId w:val="0"/>
        </w:numPr>
        <w:rPr>
          <w:sz w:val="22"/>
        </w:rPr>
      </w:pPr>
      <w:r>
        <w:rPr>
          <w:sz w:val="22"/>
        </w:rPr>
        <w:tab/>
      </w:r>
    </w:p>
    <w:p w:rsidR="00575E9E" w:rsidRPr="005E5BDF" w:rsidRDefault="00BF0D37" w:rsidP="009A1B12">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ins w:id="303" w:author="sxc3" w:date="2013-09-20T14:47:00Z"/>
          <w:sz w:val="22"/>
        </w:rPr>
      </w:pPr>
      <w:r w:rsidRPr="005E5BDF">
        <w:rPr>
          <w:sz w:val="22"/>
        </w:rPr>
        <w:t>[Describe the inspectors’ conclusions, and do not repeat the activities identified in the scope.  “The inspectors reviewed</w:t>
      </w:r>
      <w:r w:rsidR="00575E9E">
        <w:rPr>
          <w:sz w:val="22"/>
        </w:rPr>
        <w:t>…</w:t>
      </w:r>
      <w:r w:rsidRPr="005E5BDF">
        <w:rPr>
          <w:sz w:val="22"/>
        </w:rPr>
        <w:t xml:space="preserve">” is a Scope statement.  “The inspectors noted (verified, </w:t>
      </w:r>
      <w:ins w:id="304" w:author="sxc3" w:date="2013-09-20T14:53:00Z">
        <w:r w:rsidR="009A1B12">
          <w:rPr>
            <w:sz w:val="22"/>
          </w:rPr>
          <w:t>observed</w:t>
        </w:r>
      </w:ins>
      <w:r w:rsidRPr="005E5BDF">
        <w:rPr>
          <w:sz w:val="22"/>
        </w:rPr>
        <w:t>,</w:t>
      </w:r>
      <w:ins w:id="305" w:author="sxc3" w:date="2013-09-20T14:53:00Z">
        <w:r w:rsidR="009A1B12">
          <w:rPr>
            <w:sz w:val="22"/>
          </w:rPr>
          <w:t xml:space="preserve"> identified,</w:t>
        </w:r>
      </w:ins>
      <w:r w:rsidRPr="005E5BDF">
        <w:rPr>
          <w:sz w:val="22"/>
        </w:rPr>
        <w:t xml:space="preserve"> etc.) </w:t>
      </w:r>
      <w:ins w:id="306" w:author="sxc3" w:date="2013-09-20T14:46:00Z">
        <w:r w:rsidR="00575E9E">
          <w:rPr>
            <w:sz w:val="22"/>
          </w:rPr>
          <w:t>…</w:t>
        </w:r>
      </w:ins>
      <w:r w:rsidRPr="005E5BDF">
        <w:rPr>
          <w:sz w:val="22"/>
        </w:rPr>
        <w:t>” is the inspector’s observation.</w:t>
      </w:r>
      <w:ins w:id="307" w:author="sxc3" w:date="2013-06-28T14:08:00Z">
        <w:r w:rsidR="00A76C56" w:rsidRPr="005E5BDF">
          <w:rPr>
            <w:sz w:val="22"/>
          </w:rPr>
          <w:t xml:space="preserve">  </w:t>
        </w:r>
      </w:ins>
      <w:ins w:id="308" w:author="sxc3" w:date="2013-09-20T14:48:00Z">
        <w:r w:rsidR="00575E9E">
          <w:rPr>
            <w:sz w:val="22"/>
          </w:rPr>
          <w:t>W</w:t>
        </w:r>
      </w:ins>
      <w:ins w:id="309" w:author="sxc3" w:date="2013-09-20T14:47:00Z">
        <w:r w:rsidR="00575E9E" w:rsidRPr="005E5BDF">
          <w:rPr>
            <w:sz w:val="22"/>
          </w:rPr>
          <w:t xml:space="preserve">hen </w:t>
        </w:r>
      </w:ins>
      <w:ins w:id="310" w:author="sxc3" w:date="2013-09-20T14:53:00Z">
        <w:r w:rsidR="009A1B12">
          <w:rPr>
            <w:sz w:val="22"/>
          </w:rPr>
          <w:t xml:space="preserve">no </w:t>
        </w:r>
      </w:ins>
      <w:ins w:id="311" w:author="sxc3" w:date="2013-09-20T14:47:00Z">
        <w:r w:rsidR="00575E9E" w:rsidRPr="005E5BDF">
          <w:rPr>
            <w:sz w:val="22"/>
          </w:rPr>
          <w:t xml:space="preserve">findings </w:t>
        </w:r>
      </w:ins>
      <w:ins w:id="312" w:author="sxc3" w:date="2013-09-20T14:52:00Z">
        <w:r w:rsidR="009A1B12">
          <w:rPr>
            <w:sz w:val="22"/>
          </w:rPr>
          <w:t>were</w:t>
        </w:r>
      </w:ins>
      <w:ins w:id="313" w:author="sxc3" w:date="2013-09-20T14:47:00Z">
        <w:r w:rsidR="00575E9E" w:rsidRPr="005E5BDF">
          <w:rPr>
            <w:sz w:val="22"/>
          </w:rPr>
          <w:t xml:space="preserve"> identified, the Observations and Findings section should</w:t>
        </w:r>
        <w:r w:rsidR="00575E9E">
          <w:rPr>
            <w:color w:val="FF0000"/>
            <w:sz w:val="22"/>
          </w:rPr>
          <w:t xml:space="preserve"> state, “No findings of significance were identified</w:t>
        </w:r>
        <w:r w:rsidR="00575E9E" w:rsidRPr="005E5BDF">
          <w:rPr>
            <w:sz w:val="22"/>
          </w:rPr>
          <w:t>.</w:t>
        </w:r>
        <w:r w:rsidR="00575E9E">
          <w:rPr>
            <w:sz w:val="22"/>
          </w:rPr>
          <w:t>”</w:t>
        </w:r>
      </w:ins>
    </w:p>
    <w:p w:rsidR="00575E9E" w:rsidRDefault="00575E9E" w:rsidP="005E5BDF">
      <w:pPr>
        <w:numPr>
          <w:ilvl w:val="12"/>
          <w:numId w:val="0"/>
        </w:numPr>
        <w:ind w:left="605"/>
        <w:rPr>
          <w:ins w:id="314" w:author="sxc3" w:date="2013-09-20T14:47:00Z"/>
          <w:sz w:val="22"/>
          <w:u w:val="single"/>
        </w:rPr>
      </w:pPr>
    </w:p>
    <w:p w:rsidR="00BF0D37" w:rsidRPr="005E5BDF" w:rsidRDefault="001A669B" w:rsidP="005E5BDF">
      <w:pPr>
        <w:numPr>
          <w:ilvl w:val="12"/>
          <w:numId w:val="0"/>
        </w:numPr>
        <w:ind w:left="605"/>
        <w:rPr>
          <w:sz w:val="22"/>
        </w:rPr>
      </w:pPr>
      <w:ins w:id="315" w:author="sxc3" w:date="2013-06-28T14:08:00Z">
        <w:r w:rsidRPr="005E5BDF">
          <w:rPr>
            <w:sz w:val="22"/>
            <w:u w:val="single"/>
          </w:rPr>
          <w:t>Only</w:t>
        </w:r>
        <w:r w:rsidRPr="005E5BDF">
          <w:rPr>
            <w:sz w:val="22"/>
          </w:rPr>
          <w:t xml:space="preserve"> include </w:t>
        </w:r>
        <w:r w:rsidR="00A76C56" w:rsidRPr="005E5BDF">
          <w:rPr>
            <w:sz w:val="22"/>
          </w:rPr>
          <w:t>detailed descriptions of the vendor or applicant’s procedures or inspection activities if findings were identified</w:t>
        </w:r>
        <w:r w:rsidRPr="005E5BDF">
          <w:rPr>
            <w:sz w:val="22"/>
          </w:rPr>
          <w:t xml:space="preserve"> with those documents or activities, or it is needed to support an allegation or licensing action</w:t>
        </w:r>
        <w:r w:rsidR="00A76C56" w:rsidRPr="005E5BDF">
          <w:rPr>
            <w:sz w:val="22"/>
          </w:rPr>
          <w:t>.</w:t>
        </w:r>
      </w:ins>
    </w:p>
    <w:p w:rsidR="00BF0D37" w:rsidRPr="005E5BDF" w:rsidRDefault="00BF0D37" w:rsidP="005E5BDF">
      <w:pPr>
        <w:numPr>
          <w:ilvl w:val="12"/>
          <w:numId w:val="0"/>
        </w:numPr>
        <w:ind w:left="605"/>
        <w:rPr>
          <w:sz w:val="22"/>
        </w:rPr>
      </w:pPr>
    </w:p>
    <w:p w:rsidR="00BF0D37" w:rsidRPr="005E5BDF" w:rsidRDefault="00BF0D37" w:rsidP="005E5BDF">
      <w:pPr>
        <w:numPr>
          <w:ilvl w:val="12"/>
          <w:numId w:val="0"/>
        </w:numPr>
        <w:ind w:left="605"/>
        <w:rPr>
          <w:sz w:val="22"/>
        </w:rPr>
      </w:pPr>
      <w:r w:rsidRPr="005E5BDF">
        <w:rPr>
          <w:sz w:val="22"/>
        </w:rPr>
        <w:t xml:space="preserve">For violations, apparent violations, and </w:t>
      </w:r>
      <w:proofErr w:type="spellStart"/>
      <w:r w:rsidRPr="005E5BDF">
        <w:rPr>
          <w:sz w:val="22"/>
        </w:rPr>
        <w:t>nonconformances</w:t>
      </w:r>
      <w:proofErr w:type="spellEnd"/>
      <w:r w:rsidRPr="005E5BDF">
        <w:rPr>
          <w:sz w:val="22"/>
        </w:rPr>
        <w:t xml:space="preserve">, include sufficient detail to describe the requirement and how it was not met.  This should include the circumstances of the </w:t>
      </w:r>
      <w:r w:rsidR="00A85222" w:rsidRPr="005E5BDF">
        <w:rPr>
          <w:sz w:val="22"/>
        </w:rPr>
        <w:t>noncompliance</w:t>
      </w:r>
      <w:r w:rsidRPr="005E5BDF">
        <w:rPr>
          <w:sz w:val="22"/>
        </w:rPr>
        <w:t xml:space="preserve">, including the date(s) of the </w:t>
      </w:r>
      <w:ins w:id="316" w:author="sxc3" w:date="2013-08-22T16:04:00Z">
        <w:r w:rsidR="00A85222" w:rsidRPr="005E5BDF">
          <w:rPr>
            <w:sz w:val="22"/>
          </w:rPr>
          <w:t xml:space="preserve">noncompliance </w:t>
        </w:r>
      </w:ins>
      <w:r w:rsidRPr="005E5BDF">
        <w:rPr>
          <w:sz w:val="22"/>
        </w:rPr>
        <w:t xml:space="preserve">and the facts necessary to demonstrate that the requirement was not met.  Actual or potential safety consequences should be described to support the significance of the </w:t>
      </w:r>
      <w:ins w:id="317" w:author="sxc3" w:date="2013-08-22T16:04:00Z">
        <w:r w:rsidR="00A85222" w:rsidRPr="005E5BDF">
          <w:rPr>
            <w:sz w:val="22"/>
          </w:rPr>
          <w:t>noncompliance</w:t>
        </w:r>
      </w:ins>
      <w:r w:rsidRPr="005E5BDF">
        <w:rPr>
          <w:sz w:val="22"/>
        </w:rPr>
        <w:t>.</w:t>
      </w:r>
      <w:ins w:id="318" w:author="sxc3" w:date="2013-09-20T14:49:00Z">
        <w:r w:rsidR="00575E9E">
          <w:rPr>
            <w:sz w:val="22"/>
          </w:rPr>
          <w:t xml:space="preserve"> This discussion should include whether the item was shipped, if there is an impact to the operating or new reactor fleet, or </w:t>
        </w:r>
      </w:ins>
      <w:ins w:id="319" w:author="sxc3" w:date="2013-09-20T14:50:00Z">
        <w:r w:rsidR="00575E9E">
          <w:rPr>
            <w:sz w:val="22"/>
          </w:rPr>
          <w:t xml:space="preserve">if the finding is material to </w:t>
        </w:r>
      </w:ins>
      <w:ins w:id="320" w:author="sxc3" w:date="2013-09-20T14:51:00Z">
        <w:r w:rsidR="00575E9E">
          <w:rPr>
            <w:sz w:val="22"/>
          </w:rPr>
          <w:t>ITAAC acceptance criteria.</w:t>
        </w:r>
      </w:ins>
      <w:r w:rsidRPr="005E5BDF">
        <w:rPr>
          <w:sz w:val="22"/>
        </w:rPr>
        <w:t xml:space="preserve">  Corrective action taken or planned, response by the vendor, root cause, management involvement, whether the </w:t>
      </w:r>
      <w:proofErr w:type="spellStart"/>
      <w:ins w:id="321" w:author="sxc3" w:date="2013-08-22T16:04:00Z">
        <w:r w:rsidR="00A85222" w:rsidRPr="005E5BDF">
          <w:rPr>
            <w:sz w:val="22"/>
          </w:rPr>
          <w:t>nononcompliance</w:t>
        </w:r>
        <w:proofErr w:type="spellEnd"/>
        <w:r w:rsidR="00A85222" w:rsidRPr="005E5BDF">
          <w:rPr>
            <w:sz w:val="22"/>
          </w:rPr>
          <w:t xml:space="preserve"> </w:t>
        </w:r>
      </w:ins>
      <w:r w:rsidRPr="005E5BDF">
        <w:rPr>
          <w:sz w:val="22"/>
        </w:rPr>
        <w:t>appears isolated or programmatic may also be included to fully describe the violation or nonconformance.]</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     c.</w:t>
      </w:r>
      <w:r w:rsidRPr="005E5BDF">
        <w:rPr>
          <w:sz w:val="22"/>
        </w:rPr>
        <w:tab/>
      </w:r>
      <w:r w:rsidRPr="005E5BDF">
        <w:rPr>
          <w:sz w:val="22"/>
          <w:u w:val="single"/>
        </w:rPr>
        <w:t>Conclusions</w:t>
      </w:r>
    </w:p>
    <w:p w:rsidR="00BF0D37" w:rsidRPr="005E5BDF" w:rsidRDefault="00BF0D37" w:rsidP="005E5BDF">
      <w:pPr>
        <w:numPr>
          <w:ilvl w:val="12"/>
          <w:numId w:val="0"/>
        </w:numPr>
        <w:rPr>
          <w:sz w:val="22"/>
        </w:rPr>
      </w:pPr>
    </w:p>
    <w:p w:rsidR="00BF0D37" w:rsidRPr="005E5BDF" w:rsidRDefault="00BF0D37" w:rsidP="005E5BDF">
      <w:pPr>
        <w:numPr>
          <w:ilvl w:val="12"/>
          <w:numId w:val="0"/>
        </w:numPr>
        <w:ind w:left="605"/>
        <w:rPr>
          <w:sz w:val="22"/>
        </w:rPr>
      </w:pPr>
      <w:r w:rsidRPr="005E5BDF">
        <w:rPr>
          <w:sz w:val="22"/>
        </w:rPr>
        <w:t>[Summarize the vendor performance in the area inspected.  If findings were identified, a short summary of each violation, apparent violation, or nonconformance should be included with its associated tracking number</w:t>
      </w:r>
      <w:ins w:id="322" w:author="sxc3" w:date="2013-06-28T14:08:00Z">
        <w:r w:rsidRPr="00D76A28">
          <w:rPr>
            <w:color w:val="FF0000"/>
            <w:sz w:val="22"/>
          </w:rPr>
          <w:t>.</w:t>
        </w:r>
      </w:ins>
      <w:r w:rsidR="00D76A28" w:rsidRPr="00D76A28">
        <w:rPr>
          <w:color w:val="FF0000"/>
          <w:sz w:val="22"/>
        </w:rPr>
        <w:t xml:space="preserve"> </w:t>
      </w:r>
      <w:ins w:id="323" w:author="sxc3" w:date="2013-06-28T14:08:00Z">
        <w:r w:rsidR="001A669B" w:rsidRPr="00D76A28">
          <w:rPr>
            <w:color w:val="FF0000"/>
            <w:sz w:val="22"/>
          </w:rPr>
          <w:t xml:space="preserve"> If no</w:t>
        </w:r>
        <w:r w:rsidR="001A669B" w:rsidRPr="005E5BDF">
          <w:rPr>
            <w:sz w:val="22"/>
          </w:rPr>
          <w:t xml:space="preserve"> findings were identified, include the statement, “No findings of significance were identified.”</w:t>
        </w:r>
        <w:r w:rsidRPr="005E5BDF">
          <w:rPr>
            <w:sz w:val="22"/>
          </w:rPr>
          <w:t>]</w:t>
        </w:r>
      </w:ins>
    </w:p>
    <w:p w:rsidR="00BF0D37" w:rsidRPr="005E5BDF" w:rsidRDefault="00BF0D37" w:rsidP="005E5BDF">
      <w:pPr>
        <w:numPr>
          <w:ilvl w:val="12"/>
          <w:numId w:val="0"/>
        </w:numPr>
        <w:rPr>
          <w:sz w:val="22"/>
        </w:rPr>
      </w:pPr>
    </w:p>
    <w:p w:rsidR="00380164" w:rsidRDefault="00380164" w:rsidP="005E5BDF">
      <w:pPr>
        <w:numPr>
          <w:ilvl w:val="12"/>
          <w:numId w:val="0"/>
        </w:numPr>
        <w:rPr>
          <w:sz w:val="22"/>
        </w:rPr>
      </w:pPr>
    </w:p>
    <w:p w:rsidR="00380164" w:rsidRDefault="00380164" w:rsidP="005E5BDF">
      <w:pPr>
        <w:numPr>
          <w:ilvl w:val="12"/>
          <w:numId w:val="0"/>
        </w:numPr>
        <w:rPr>
          <w:sz w:val="22"/>
        </w:rPr>
      </w:pPr>
    </w:p>
    <w:p w:rsidR="00380164" w:rsidRDefault="00380164" w:rsidP="005E5BDF">
      <w:pPr>
        <w:numPr>
          <w:ilvl w:val="12"/>
          <w:numId w:val="0"/>
        </w:numPr>
        <w:rPr>
          <w:sz w:val="22"/>
        </w:rPr>
      </w:pPr>
    </w:p>
    <w:p w:rsidR="00BF0D37" w:rsidRPr="005E5BDF" w:rsidRDefault="00BF0D37" w:rsidP="005E5BDF">
      <w:pPr>
        <w:numPr>
          <w:ilvl w:val="12"/>
          <w:numId w:val="0"/>
        </w:numPr>
        <w:rPr>
          <w:sz w:val="22"/>
        </w:rPr>
      </w:pPr>
      <w:r w:rsidRPr="005E5BDF">
        <w:rPr>
          <w:sz w:val="22"/>
        </w:rPr>
        <w:lastRenderedPageBreak/>
        <w:t>2.  (</w:t>
      </w:r>
      <w:r w:rsidRPr="005E5BDF">
        <w:rPr>
          <w:sz w:val="22"/>
          <w:u w:val="single"/>
        </w:rPr>
        <w:t>Section Title,</w:t>
      </w:r>
      <w:r w:rsidRPr="005E5BDF">
        <w:rPr>
          <w:sz w:val="22"/>
        </w:rPr>
        <w:t xml:space="preserve"> e.g., </w:t>
      </w:r>
      <w:r w:rsidRPr="005E5BDF">
        <w:rPr>
          <w:sz w:val="22"/>
          <w:u w:val="single"/>
        </w:rPr>
        <w:t>Corrective Action Program</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     a.</w:t>
      </w:r>
      <w:r w:rsidRPr="005E5BDF">
        <w:rPr>
          <w:sz w:val="22"/>
        </w:rPr>
        <w:tab/>
      </w:r>
      <w:r w:rsidRPr="005E5BDF">
        <w:rPr>
          <w:sz w:val="22"/>
          <w:u w:val="single"/>
        </w:rPr>
        <w:t>Inspection Scope</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ab/>
        <w:t>(…)</w:t>
      </w:r>
    </w:p>
    <w:p w:rsidR="00D76A28" w:rsidRPr="005E5BDF" w:rsidRDefault="00D76A28"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     b.</w:t>
      </w:r>
      <w:r w:rsidRPr="005E5BDF">
        <w:rPr>
          <w:sz w:val="22"/>
        </w:rPr>
        <w:tab/>
      </w:r>
      <w:r w:rsidRPr="005E5BDF">
        <w:rPr>
          <w:sz w:val="22"/>
          <w:u w:val="single"/>
        </w:rPr>
        <w:t>Observations and Findings</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ab/>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     c.</w:t>
      </w:r>
      <w:r w:rsidRPr="005E5BDF">
        <w:rPr>
          <w:sz w:val="22"/>
        </w:rPr>
        <w:tab/>
      </w:r>
      <w:r w:rsidRPr="005E5BDF">
        <w:rPr>
          <w:sz w:val="22"/>
          <w:u w:val="single"/>
        </w:rPr>
        <w:t>Conclusions</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ab/>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3.  (</w:t>
      </w:r>
      <w:r w:rsidRPr="005E5BDF">
        <w:rPr>
          <w:sz w:val="22"/>
          <w:u w:val="single"/>
        </w:rPr>
        <w:t>Section Title,</w:t>
      </w:r>
      <w:r w:rsidRPr="005E5BDF">
        <w:rPr>
          <w:sz w:val="22"/>
        </w:rPr>
        <w:t xml:space="preserve"> e.g., </w:t>
      </w:r>
      <w:r w:rsidRPr="005E5BDF">
        <w:rPr>
          <w:sz w:val="22"/>
          <w:u w:val="single"/>
        </w:rPr>
        <w:t>Commercial-Grade Item Dedication</w:t>
      </w:r>
      <w:r w:rsidRPr="005E5BDF">
        <w:rPr>
          <w:sz w:val="22"/>
        </w:rPr>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     a.</w:t>
      </w:r>
      <w:r w:rsidRPr="005E5BDF">
        <w:rPr>
          <w:sz w:val="22"/>
        </w:rPr>
        <w:tab/>
      </w:r>
      <w:r w:rsidRPr="005E5BDF">
        <w:rPr>
          <w:sz w:val="22"/>
          <w:u w:val="single"/>
        </w:rPr>
        <w:t>Inspection Scope</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ab/>
        <w:t>(…)</w:t>
      </w:r>
    </w:p>
    <w:p w:rsidR="00BF0D37" w:rsidRPr="005E5BDF" w:rsidRDefault="00BF0D37" w:rsidP="005E5BDF">
      <w:pPr>
        <w:numPr>
          <w:ilvl w:val="12"/>
          <w:numId w:val="0"/>
        </w:numPr>
        <w:rPr>
          <w:sz w:val="22"/>
          <w:u w:val="single"/>
        </w:rPr>
      </w:pPr>
    </w:p>
    <w:p w:rsidR="00BF0D37" w:rsidRPr="005E5BDF" w:rsidRDefault="00BF0D37" w:rsidP="005E5BDF">
      <w:pPr>
        <w:numPr>
          <w:ilvl w:val="12"/>
          <w:numId w:val="0"/>
        </w:numPr>
        <w:rPr>
          <w:sz w:val="22"/>
          <w:u w:val="single"/>
        </w:rPr>
      </w:pPr>
      <w:r w:rsidRPr="005E5BDF">
        <w:rPr>
          <w:sz w:val="22"/>
        </w:rPr>
        <w:t xml:space="preserve">     b.</w:t>
      </w:r>
      <w:r w:rsidRPr="005E5BDF">
        <w:rPr>
          <w:sz w:val="22"/>
        </w:rPr>
        <w:tab/>
      </w:r>
      <w:r w:rsidRPr="005E5BDF">
        <w:rPr>
          <w:sz w:val="22"/>
          <w:u w:val="single"/>
        </w:rPr>
        <w:t>Observations and Findings</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ab/>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     c.</w:t>
      </w:r>
      <w:r w:rsidRPr="005E5BDF">
        <w:rPr>
          <w:sz w:val="22"/>
        </w:rPr>
        <w:tab/>
      </w:r>
      <w:r w:rsidRPr="005E5BDF">
        <w:rPr>
          <w:sz w:val="22"/>
          <w:u w:val="single"/>
        </w:rPr>
        <w:t>Conclusions</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ab/>
        <w: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u w:val="single"/>
        </w:rPr>
      </w:pPr>
      <w:r w:rsidRPr="005E5BDF">
        <w:rPr>
          <w:sz w:val="22"/>
        </w:rPr>
        <w:t xml:space="preserve">4.  </w:t>
      </w:r>
      <w:r w:rsidRPr="005E5BDF">
        <w:rPr>
          <w:sz w:val="22"/>
          <w:u w:val="single"/>
        </w:rPr>
        <w:t>Exit Meeting</w:t>
      </w:r>
    </w:p>
    <w:p w:rsidR="00BF0D37" w:rsidRPr="005E5BDF" w:rsidRDefault="00BF0D37" w:rsidP="005E5BDF">
      <w:pPr>
        <w:numPr>
          <w:ilvl w:val="12"/>
          <w:numId w:val="0"/>
        </w:numPr>
        <w:rPr>
          <w:sz w:val="22"/>
        </w:rPr>
      </w:pPr>
    </w:p>
    <w:p w:rsidR="00BF0D37" w:rsidRPr="005E5BDF" w:rsidRDefault="00BF0D37" w:rsidP="005E5BDF">
      <w:pPr>
        <w:numPr>
          <w:ilvl w:val="12"/>
          <w:numId w:val="0"/>
        </w:numPr>
        <w:ind w:left="600"/>
        <w:rPr>
          <w:sz w:val="22"/>
        </w:rPr>
      </w:pPr>
      <w:r w:rsidRPr="005E5BDF">
        <w:rPr>
          <w:sz w:val="22"/>
        </w:rPr>
        <w:t>On (</w:t>
      </w:r>
      <w:r w:rsidRPr="005E5BDF">
        <w:rPr>
          <w:sz w:val="22"/>
          <w:u w:val="single"/>
        </w:rPr>
        <w:t>Date</w:t>
      </w:r>
      <w:r w:rsidRPr="005E5BDF">
        <w:rPr>
          <w:sz w:val="22"/>
        </w:rPr>
        <w:t>) the inspectors presented the inspection scope and findings during an exit meeting with (</w:t>
      </w:r>
      <w:r w:rsidRPr="005E5BDF">
        <w:rPr>
          <w:sz w:val="22"/>
          <w:u w:val="single"/>
        </w:rPr>
        <w:t>Name of senior vendor</w:t>
      </w:r>
      <w:r w:rsidR="00232950" w:rsidRPr="005E5BDF">
        <w:rPr>
          <w:sz w:val="22"/>
          <w:u w:val="single"/>
        </w:rPr>
        <w:t xml:space="preserve"> or applicant</w:t>
      </w:r>
      <w:r w:rsidRPr="005E5BDF">
        <w:rPr>
          <w:sz w:val="22"/>
          <w:u w:val="single"/>
        </w:rPr>
        <w:t xml:space="preserve"> management in attendance</w:t>
      </w:r>
      <w:r w:rsidRPr="005E5BDF">
        <w:rPr>
          <w:sz w:val="22"/>
        </w:rPr>
        <w:t>) and (</w:t>
      </w:r>
      <w:r w:rsidRPr="005E5BDF">
        <w:rPr>
          <w:sz w:val="22"/>
          <w:u w:val="single"/>
        </w:rPr>
        <w:t>vendor</w:t>
      </w:r>
      <w:r w:rsidR="00232950" w:rsidRPr="005E5BDF">
        <w:rPr>
          <w:sz w:val="22"/>
          <w:u w:val="single"/>
        </w:rPr>
        <w:t xml:space="preserve"> or applicant</w:t>
      </w:r>
      <w:r w:rsidRPr="005E5BDF">
        <w:rPr>
          <w:sz w:val="22"/>
        </w:rPr>
        <w:t xml:space="preserve">) personnel.  </w:t>
      </w:r>
    </w:p>
    <w:p w:rsidR="00BF0D37" w:rsidRPr="005E5BDF" w:rsidRDefault="00BF0D37" w:rsidP="005E5BDF">
      <w:pPr>
        <w:numPr>
          <w:ilvl w:val="12"/>
          <w:numId w:val="0"/>
        </w:numPr>
        <w:jc w:val="center"/>
        <w:rPr>
          <w:b/>
          <w:sz w:val="22"/>
        </w:rPr>
      </w:pPr>
      <w:r w:rsidRPr="005E5BDF">
        <w:rPr>
          <w:sz w:val="22"/>
        </w:rPr>
        <w:br w:type="page"/>
      </w:r>
      <w:r w:rsidRPr="005E5BDF">
        <w:rPr>
          <w:b/>
          <w:sz w:val="22"/>
        </w:rPr>
        <w:lastRenderedPageBreak/>
        <w:t>ATTACHMENT</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p>
    <w:p w:rsidR="002D1BFD" w:rsidRPr="005E5BDF" w:rsidRDefault="00BF0D37" w:rsidP="005E5BDF">
      <w:pPr>
        <w:ind w:left="855" w:hanging="855"/>
        <w:rPr>
          <w:sz w:val="22"/>
          <w:szCs w:val="22"/>
          <w:u w:val="single"/>
        </w:rPr>
      </w:pPr>
      <w:r w:rsidRPr="005E5BDF">
        <w:rPr>
          <w:sz w:val="22"/>
        </w:rPr>
        <w:t xml:space="preserve">1. </w:t>
      </w:r>
      <w:r w:rsidRPr="005E5BDF">
        <w:rPr>
          <w:sz w:val="22"/>
        </w:rPr>
        <w:tab/>
      </w:r>
      <w:r w:rsidR="002D1BFD" w:rsidRPr="005E5BDF">
        <w:rPr>
          <w:sz w:val="22"/>
          <w:szCs w:val="22"/>
          <w:u w:val="single"/>
        </w:rPr>
        <w:t xml:space="preserve">ENTRANCE/EXIT MEETING ATTENDEES </w:t>
      </w:r>
    </w:p>
    <w:p w:rsidR="002D1BFD" w:rsidRPr="005E5BDF" w:rsidRDefault="002D1BFD" w:rsidP="005E5BDF">
      <w:pPr>
        <w:ind w:left="855" w:hanging="855"/>
        <w:rPr>
          <w:sz w:val="22"/>
          <w:szCs w:val="22"/>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520"/>
        <w:gridCol w:w="1800"/>
        <w:gridCol w:w="1260"/>
        <w:gridCol w:w="720"/>
        <w:gridCol w:w="1638"/>
      </w:tblGrid>
      <w:tr w:rsidR="001D507F" w:rsidRPr="005E5BDF" w:rsidTr="007D4165">
        <w:tc>
          <w:tcPr>
            <w:tcW w:w="2160" w:type="dxa"/>
          </w:tcPr>
          <w:p w:rsidR="001D507F" w:rsidRPr="005E5BDF" w:rsidRDefault="001D507F" w:rsidP="005E5BDF">
            <w:pPr>
              <w:numPr>
                <w:ilvl w:val="12"/>
                <w:numId w:val="0"/>
              </w:numPr>
              <w:rPr>
                <w:sz w:val="22"/>
                <w:u w:val="single"/>
              </w:rPr>
            </w:pPr>
            <w:ins w:id="324" w:author="sxc3" w:date="2013-06-28T14:08:00Z">
              <w:r w:rsidRPr="005E5BDF">
                <w:rPr>
                  <w:sz w:val="22"/>
                  <w:u w:val="single"/>
                </w:rPr>
                <w:t>Name</w:t>
              </w:r>
            </w:ins>
          </w:p>
        </w:tc>
        <w:tc>
          <w:tcPr>
            <w:tcW w:w="2520" w:type="dxa"/>
          </w:tcPr>
          <w:p w:rsidR="001D507F" w:rsidRPr="005E5BDF" w:rsidRDefault="001D507F" w:rsidP="005E5BDF">
            <w:pPr>
              <w:numPr>
                <w:ilvl w:val="12"/>
                <w:numId w:val="0"/>
              </w:numPr>
              <w:rPr>
                <w:sz w:val="22"/>
                <w:u w:val="single"/>
              </w:rPr>
            </w:pPr>
            <w:ins w:id="325" w:author="sxc3" w:date="2013-06-28T14:08:00Z">
              <w:r w:rsidRPr="005E5BDF">
                <w:rPr>
                  <w:sz w:val="22"/>
                  <w:u w:val="single"/>
                </w:rPr>
                <w:t>Title</w:t>
              </w:r>
            </w:ins>
          </w:p>
        </w:tc>
        <w:tc>
          <w:tcPr>
            <w:tcW w:w="1800" w:type="dxa"/>
          </w:tcPr>
          <w:p w:rsidR="001D507F" w:rsidRPr="005E5BDF" w:rsidRDefault="001D507F" w:rsidP="005E5BDF">
            <w:pPr>
              <w:numPr>
                <w:ilvl w:val="12"/>
                <w:numId w:val="0"/>
              </w:numPr>
              <w:rPr>
                <w:sz w:val="22"/>
                <w:u w:val="single"/>
              </w:rPr>
            </w:pPr>
            <w:ins w:id="326" w:author="sxc3" w:date="2013-06-28T14:08:00Z">
              <w:r w:rsidRPr="005E5BDF">
                <w:rPr>
                  <w:sz w:val="22"/>
                  <w:u w:val="single"/>
                </w:rPr>
                <w:t>Affiliation</w:t>
              </w:r>
            </w:ins>
          </w:p>
        </w:tc>
        <w:tc>
          <w:tcPr>
            <w:tcW w:w="1260" w:type="dxa"/>
          </w:tcPr>
          <w:p w:rsidR="001D507F" w:rsidRPr="005E5BDF" w:rsidRDefault="001D507F" w:rsidP="005E5BDF">
            <w:pPr>
              <w:numPr>
                <w:ilvl w:val="12"/>
                <w:numId w:val="0"/>
              </w:numPr>
              <w:rPr>
                <w:sz w:val="22"/>
                <w:u w:val="single"/>
              </w:rPr>
            </w:pPr>
            <w:ins w:id="327" w:author="sxc3" w:date="2013-06-28T14:08:00Z">
              <w:r w:rsidRPr="005E5BDF">
                <w:rPr>
                  <w:sz w:val="22"/>
                  <w:u w:val="single"/>
                </w:rPr>
                <w:t>Entrance</w:t>
              </w:r>
            </w:ins>
          </w:p>
        </w:tc>
        <w:tc>
          <w:tcPr>
            <w:tcW w:w="720" w:type="dxa"/>
          </w:tcPr>
          <w:p w:rsidR="001D507F" w:rsidRPr="005E5BDF" w:rsidRDefault="001D507F" w:rsidP="005E5BDF">
            <w:pPr>
              <w:numPr>
                <w:ilvl w:val="12"/>
                <w:numId w:val="0"/>
              </w:numPr>
              <w:rPr>
                <w:sz w:val="22"/>
                <w:u w:val="single"/>
              </w:rPr>
            </w:pPr>
            <w:ins w:id="328" w:author="sxc3" w:date="2013-06-28T14:08:00Z">
              <w:r w:rsidRPr="005E5BDF">
                <w:rPr>
                  <w:sz w:val="22"/>
                  <w:u w:val="single"/>
                </w:rPr>
                <w:t>Exit</w:t>
              </w:r>
            </w:ins>
          </w:p>
        </w:tc>
        <w:tc>
          <w:tcPr>
            <w:tcW w:w="1638" w:type="dxa"/>
          </w:tcPr>
          <w:p w:rsidR="001D507F" w:rsidRPr="005E5BDF" w:rsidRDefault="001D507F" w:rsidP="005E5BDF">
            <w:pPr>
              <w:numPr>
                <w:ilvl w:val="12"/>
                <w:numId w:val="0"/>
              </w:numPr>
              <w:rPr>
                <w:sz w:val="22"/>
                <w:u w:val="single"/>
              </w:rPr>
            </w:pPr>
            <w:ins w:id="329" w:author="sxc3" w:date="2013-06-28T14:08:00Z">
              <w:r w:rsidRPr="005E5BDF">
                <w:rPr>
                  <w:sz w:val="22"/>
                  <w:u w:val="single"/>
                </w:rPr>
                <w:t>Interviewed</w:t>
              </w:r>
            </w:ins>
          </w:p>
        </w:tc>
      </w:tr>
      <w:tr w:rsidR="001D507F" w:rsidRPr="005E5BDF" w:rsidTr="007D4165">
        <w:trPr>
          <w:ins w:id="330" w:author="sxc3" w:date="2013-06-28T14:08:00Z"/>
        </w:trPr>
        <w:tc>
          <w:tcPr>
            <w:tcW w:w="2160" w:type="dxa"/>
          </w:tcPr>
          <w:p w:rsidR="001D507F" w:rsidRPr="005E5BDF" w:rsidRDefault="001D507F" w:rsidP="005E5BDF">
            <w:pPr>
              <w:numPr>
                <w:ilvl w:val="12"/>
                <w:numId w:val="0"/>
              </w:numPr>
              <w:rPr>
                <w:ins w:id="331" w:author="sxc3" w:date="2013-06-28T14:08:00Z"/>
                <w:sz w:val="22"/>
              </w:rPr>
            </w:pPr>
            <w:ins w:id="332" w:author="sxc3" w:date="2013-06-28T14:08:00Z">
              <w:r w:rsidRPr="005E5BDF">
                <w:rPr>
                  <w:sz w:val="22"/>
                </w:rPr>
                <w:t>First, Last Name</w:t>
              </w:r>
            </w:ins>
          </w:p>
        </w:tc>
        <w:tc>
          <w:tcPr>
            <w:tcW w:w="2520" w:type="dxa"/>
          </w:tcPr>
          <w:p w:rsidR="001D507F" w:rsidRPr="005E5BDF" w:rsidRDefault="001D507F" w:rsidP="005E5BDF">
            <w:pPr>
              <w:numPr>
                <w:ilvl w:val="12"/>
                <w:numId w:val="0"/>
              </w:numPr>
              <w:rPr>
                <w:ins w:id="333" w:author="sxc3" w:date="2013-06-28T14:08:00Z"/>
                <w:sz w:val="22"/>
              </w:rPr>
            </w:pPr>
            <w:ins w:id="334" w:author="sxc3" w:date="2013-06-28T14:08:00Z">
              <w:r w:rsidRPr="005E5BDF">
                <w:rPr>
                  <w:sz w:val="22"/>
                </w:rPr>
                <w:t>Inspection Team Leader</w:t>
              </w:r>
            </w:ins>
          </w:p>
        </w:tc>
        <w:tc>
          <w:tcPr>
            <w:tcW w:w="1800" w:type="dxa"/>
          </w:tcPr>
          <w:p w:rsidR="001D507F" w:rsidRPr="005E5BDF" w:rsidRDefault="001D507F" w:rsidP="005E5BDF">
            <w:pPr>
              <w:numPr>
                <w:ilvl w:val="12"/>
                <w:numId w:val="0"/>
              </w:numPr>
              <w:rPr>
                <w:ins w:id="335" w:author="sxc3" w:date="2013-06-28T14:08:00Z"/>
                <w:sz w:val="22"/>
              </w:rPr>
            </w:pPr>
            <w:ins w:id="336" w:author="sxc3" w:date="2013-06-28T14:08:00Z">
              <w:r w:rsidRPr="005E5BDF">
                <w:rPr>
                  <w:sz w:val="22"/>
                </w:rPr>
                <w:t>NRC/(Office)</w:t>
              </w:r>
            </w:ins>
          </w:p>
        </w:tc>
        <w:tc>
          <w:tcPr>
            <w:tcW w:w="1260" w:type="dxa"/>
          </w:tcPr>
          <w:p w:rsidR="001D507F" w:rsidRPr="005E5BDF" w:rsidRDefault="001D507F" w:rsidP="005E5BDF">
            <w:pPr>
              <w:numPr>
                <w:ilvl w:val="12"/>
                <w:numId w:val="0"/>
              </w:numPr>
              <w:jc w:val="center"/>
              <w:rPr>
                <w:ins w:id="337" w:author="sxc3" w:date="2013-06-28T14:08:00Z"/>
                <w:sz w:val="22"/>
              </w:rPr>
            </w:pPr>
            <w:ins w:id="338" w:author="sxc3" w:date="2013-06-28T14:08:00Z">
              <w:r w:rsidRPr="005E5BDF">
                <w:rPr>
                  <w:sz w:val="22"/>
                </w:rPr>
                <w:t>X</w:t>
              </w:r>
            </w:ins>
          </w:p>
        </w:tc>
        <w:tc>
          <w:tcPr>
            <w:tcW w:w="720" w:type="dxa"/>
          </w:tcPr>
          <w:p w:rsidR="001D507F" w:rsidRPr="005E5BDF" w:rsidRDefault="001D507F" w:rsidP="005E5BDF">
            <w:pPr>
              <w:numPr>
                <w:ilvl w:val="12"/>
                <w:numId w:val="0"/>
              </w:numPr>
              <w:jc w:val="center"/>
              <w:rPr>
                <w:ins w:id="339" w:author="sxc3" w:date="2013-06-28T14:08:00Z"/>
                <w:sz w:val="22"/>
              </w:rPr>
            </w:pPr>
            <w:ins w:id="340" w:author="sxc3" w:date="2013-06-28T14:08:00Z">
              <w:r w:rsidRPr="005E5BDF">
                <w:rPr>
                  <w:sz w:val="22"/>
                </w:rPr>
                <w:t>X</w:t>
              </w:r>
            </w:ins>
          </w:p>
        </w:tc>
        <w:tc>
          <w:tcPr>
            <w:tcW w:w="1638" w:type="dxa"/>
          </w:tcPr>
          <w:p w:rsidR="001D507F" w:rsidRPr="005E5BDF" w:rsidRDefault="001D507F" w:rsidP="005E5BDF">
            <w:pPr>
              <w:numPr>
                <w:ilvl w:val="12"/>
                <w:numId w:val="0"/>
              </w:numPr>
              <w:jc w:val="center"/>
              <w:rPr>
                <w:ins w:id="341" w:author="sxc3" w:date="2013-06-28T14:08:00Z"/>
                <w:sz w:val="22"/>
              </w:rPr>
            </w:pPr>
          </w:p>
        </w:tc>
      </w:tr>
      <w:tr w:rsidR="001D507F" w:rsidRPr="005E5BDF" w:rsidTr="007D4165">
        <w:trPr>
          <w:ins w:id="342" w:author="sxc3" w:date="2013-06-28T14:08:00Z"/>
        </w:trPr>
        <w:tc>
          <w:tcPr>
            <w:tcW w:w="2160" w:type="dxa"/>
          </w:tcPr>
          <w:p w:rsidR="001D507F" w:rsidRPr="005E5BDF" w:rsidRDefault="001D507F" w:rsidP="005E5BDF">
            <w:pPr>
              <w:numPr>
                <w:ilvl w:val="12"/>
                <w:numId w:val="0"/>
              </w:numPr>
              <w:rPr>
                <w:ins w:id="343" w:author="sxc3" w:date="2013-06-28T14:08:00Z"/>
                <w:sz w:val="22"/>
              </w:rPr>
            </w:pPr>
            <w:ins w:id="344" w:author="sxc3" w:date="2013-06-28T14:08:00Z">
              <w:r w:rsidRPr="005E5BDF">
                <w:rPr>
                  <w:sz w:val="22"/>
                </w:rPr>
                <w:t>First, Last Name</w:t>
              </w:r>
            </w:ins>
          </w:p>
        </w:tc>
        <w:tc>
          <w:tcPr>
            <w:tcW w:w="2520" w:type="dxa"/>
          </w:tcPr>
          <w:p w:rsidR="001D507F" w:rsidRPr="005E5BDF" w:rsidRDefault="001D507F" w:rsidP="005E5BDF">
            <w:pPr>
              <w:numPr>
                <w:ilvl w:val="12"/>
                <w:numId w:val="0"/>
              </w:numPr>
              <w:rPr>
                <w:ins w:id="345" w:author="sxc3" w:date="2013-06-28T14:08:00Z"/>
                <w:sz w:val="22"/>
              </w:rPr>
            </w:pPr>
            <w:ins w:id="346" w:author="sxc3" w:date="2013-06-28T14:08:00Z">
              <w:r w:rsidRPr="005E5BDF">
                <w:rPr>
                  <w:sz w:val="22"/>
                </w:rPr>
                <w:t>Inspector</w:t>
              </w:r>
            </w:ins>
          </w:p>
        </w:tc>
        <w:tc>
          <w:tcPr>
            <w:tcW w:w="1800" w:type="dxa"/>
          </w:tcPr>
          <w:p w:rsidR="001D507F" w:rsidRPr="005E5BDF" w:rsidRDefault="001D507F" w:rsidP="005E5BDF">
            <w:pPr>
              <w:numPr>
                <w:ilvl w:val="12"/>
                <w:numId w:val="0"/>
              </w:numPr>
              <w:rPr>
                <w:ins w:id="347" w:author="sxc3" w:date="2013-06-28T14:08:00Z"/>
                <w:sz w:val="22"/>
              </w:rPr>
            </w:pPr>
            <w:ins w:id="348" w:author="sxc3" w:date="2013-06-28T14:08:00Z">
              <w:r w:rsidRPr="005E5BDF">
                <w:rPr>
                  <w:sz w:val="22"/>
                </w:rPr>
                <w:t>NRC/(Office)</w:t>
              </w:r>
            </w:ins>
          </w:p>
        </w:tc>
        <w:tc>
          <w:tcPr>
            <w:tcW w:w="1260" w:type="dxa"/>
          </w:tcPr>
          <w:p w:rsidR="001D507F" w:rsidRPr="005E5BDF" w:rsidRDefault="001D507F" w:rsidP="005E5BDF">
            <w:pPr>
              <w:numPr>
                <w:ilvl w:val="12"/>
                <w:numId w:val="0"/>
              </w:numPr>
              <w:jc w:val="center"/>
              <w:rPr>
                <w:ins w:id="349" w:author="sxc3" w:date="2013-06-28T14:08:00Z"/>
                <w:sz w:val="22"/>
              </w:rPr>
            </w:pPr>
            <w:ins w:id="350" w:author="sxc3" w:date="2013-06-28T14:08:00Z">
              <w:r w:rsidRPr="005E5BDF">
                <w:rPr>
                  <w:sz w:val="22"/>
                </w:rPr>
                <w:t>X</w:t>
              </w:r>
            </w:ins>
          </w:p>
        </w:tc>
        <w:tc>
          <w:tcPr>
            <w:tcW w:w="720" w:type="dxa"/>
          </w:tcPr>
          <w:p w:rsidR="001D507F" w:rsidRPr="005E5BDF" w:rsidRDefault="001D507F" w:rsidP="005E5BDF">
            <w:pPr>
              <w:numPr>
                <w:ilvl w:val="12"/>
                <w:numId w:val="0"/>
              </w:numPr>
              <w:jc w:val="center"/>
              <w:rPr>
                <w:ins w:id="351" w:author="sxc3" w:date="2013-06-28T14:08:00Z"/>
                <w:sz w:val="22"/>
              </w:rPr>
            </w:pPr>
            <w:ins w:id="352" w:author="sxc3" w:date="2013-06-28T14:08:00Z">
              <w:r w:rsidRPr="005E5BDF">
                <w:rPr>
                  <w:sz w:val="22"/>
                </w:rPr>
                <w:t>X</w:t>
              </w:r>
            </w:ins>
          </w:p>
        </w:tc>
        <w:tc>
          <w:tcPr>
            <w:tcW w:w="1638" w:type="dxa"/>
          </w:tcPr>
          <w:p w:rsidR="001D507F" w:rsidRPr="005E5BDF" w:rsidRDefault="001D507F" w:rsidP="005E5BDF">
            <w:pPr>
              <w:numPr>
                <w:ilvl w:val="12"/>
                <w:numId w:val="0"/>
              </w:numPr>
              <w:jc w:val="center"/>
              <w:rPr>
                <w:ins w:id="353" w:author="sxc3" w:date="2013-06-28T14:08:00Z"/>
                <w:sz w:val="22"/>
              </w:rPr>
            </w:pPr>
          </w:p>
        </w:tc>
      </w:tr>
      <w:tr w:rsidR="001D507F" w:rsidRPr="005E5BDF" w:rsidTr="007D4165">
        <w:trPr>
          <w:ins w:id="354" w:author="sxc3" w:date="2013-06-28T14:08:00Z"/>
        </w:trPr>
        <w:tc>
          <w:tcPr>
            <w:tcW w:w="2160" w:type="dxa"/>
          </w:tcPr>
          <w:p w:rsidR="001D507F" w:rsidRPr="005E5BDF" w:rsidRDefault="001D507F" w:rsidP="005E5BDF">
            <w:pPr>
              <w:numPr>
                <w:ilvl w:val="12"/>
                <w:numId w:val="0"/>
              </w:numPr>
              <w:rPr>
                <w:ins w:id="355" w:author="sxc3" w:date="2013-06-28T14:08:00Z"/>
                <w:sz w:val="22"/>
              </w:rPr>
            </w:pPr>
            <w:ins w:id="356" w:author="sxc3" w:date="2013-06-28T14:08:00Z">
              <w:r w:rsidRPr="005E5BDF">
                <w:rPr>
                  <w:sz w:val="22"/>
                </w:rPr>
                <w:t>First, Last Name</w:t>
              </w:r>
            </w:ins>
          </w:p>
        </w:tc>
        <w:tc>
          <w:tcPr>
            <w:tcW w:w="2520" w:type="dxa"/>
          </w:tcPr>
          <w:p w:rsidR="001D507F" w:rsidRPr="005E5BDF" w:rsidRDefault="001D507F" w:rsidP="005E5BDF">
            <w:pPr>
              <w:numPr>
                <w:ilvl w:val="12"/>
                <w:numId w:val="0"/>
              </w:numPr>
              <w:rPr>
                <w:ins w:id="357" w:author="sxc3" w:date="2013-06-28T14:08:00Z"/>
                <w:sz w:val="22"/>
              </w:rPr>
            </w:pPr>
            <w:ins w:id="358" w:author="sxc3" w:date="2013-06-28T14:08:00Z">
              <w:r w:rsidRPr="005E5BDF">
                <w:rPr>
                  <w:sz w:val="22"/>
                </w:rPr>
                <w:t>Technical Specialist</w:t>
              </w:r>
            </w:ins>
          </w:p>
        </w:tc>
        <w:tc>
          <w:tcPr>
            <w:tcW w:w="1800" w:type="dxa"/>
          </w:tcPr>
          <w:p w:rsidR="001D507F" w:rsidRPr="005E5BDF" w:rsidRDefault="001D507F" w:rsidP="005E5BDF">
            <w:pPr>
              <w:numPr>
                <w:ilvl w:val="12"/>
                <w:numId w:val="0"/>
              </w:numPr>
              <w:rPr>
                <w:ins w:id="359" w:author="sxc3" w:date="2013-06-28T14:08:00Z"/>
                <w:sz w:val="22"/>
              </w:rPr>
            </w:pPr>
            <w:ins w:id="360" w:author="sxc3" w:date="2013-06-28T14:08:00Z">
              <w:r w:rsidRPr="005E5BDF">
                <w:rPr>
                  <w:sz w:val="22"/>
                </w:rPr>
                <w:t>NRC/(Office)</w:t>
              </w:r>
            </w:ins>
          </w:p>
        </w:tc>
        <w:tc>
          <w:tcPr>
            <w:tcW w:w="1260" w:type="dxa"/>
          </w:tcPr>
          <w:p w:rsidR="001D507F" w:rsidRPr="005E5BDF" w:rsidRDefault="001D507F" w:rsidP="005E5BDF">
            <w:pPr>
              <w:numPr>
                <w:ilvl w:val="12"/>
                <w:numId w:val="0"/>
              </w:numPr>
              <w:jc w:val="center"/>
              <w:rPr>
                <w:ins w:id="361" w:author="sxc3" w:date="2013-06-28T14:08:00Z"/>
                <w:sz w:val="22"/>
              </w:rPr>
            </w:pPr>
            <w:ins w:id="362" w:author="sxc3" w:date="2013-06-28T14:08:00Z">
              <w:r w:rsidRPr="005E5BDF">
                <w:rPr>
                  <w:sz w:val="22"/>
                </w:rPr>
                <w:t>X</w:t>
              </w:r>
            </w:ins>
          </w:p>
        </w:tc>
        <w:tc>
          <w:tcPr>
            <w:tcW w:w="720" w:type="dxa"/>
          </w:tcPr>
          <w:p w:rsidR="001D507F" w:rsidRPr="005E5BDF" w:rsidRDefault="001D507F" w:rsidP="005E5BDF">
            <w:pPr>
              <w:numPr>
                <w:ilvl w:val="12"/>
                <w:numId w:val="0"/>
              </w:numPr>
              <w:jc w:val="center"/>
              <w:rPr>
                <w:ins w:id="363" w:author="sxc3" w:date="2013-06-28T14:08:00Z"/>
                <w:sz w:val="22"/>
              </w:rPr>
            </w:pPr>
            <w:ins w:id="364" w:author="sxc3" w:date="2013-06-28T14:08:00Z">
              <w:r w:rsidRPr="005E5BDF">
                <w:rPr>
                  <w:sz w:val="22"/>
                </w:rPr>
                <w:t>X</w:t>
              </w:r>
            </w:ins>
          </w:p>
        </w:tc>
        <w:tc>
          <w:tcPr>
            <w:tcW w:w="1638" w:type="dxa"/>
          </w:tcPr>
          <w:p w:rsidR="001D507F" w:rsidRPr="005E5BDF" w:rsidRDefault="001D507F" w:rsidP="005E5BDF">
            <w:pPr>
              <w:numPr>
                <w:ilvl w:val="12"/>
                <w:numId w:val="0"/>
              </w:numPr>
              <w:jc w:val="center"/>
              <w:rPr>
                <w:ins w:id="365" w:author="sxc3" w:date="2013-06-28T14:08:00Z"/>
                <w:sz w:val="22"/>
              </w:rPr>
            </w:pPr>
          </w:p>
        </w:tc>
      </w:tr>
      <w:tr w:rsidR="001D507F" w:rsidRPr="005E5BDF" w:rsidTr="007D4165">
        <w:tc>
          <w:tcPr>
            <w:tcW w:w="2160" w:type="dxa"/>
          </w:tcPr>
          <w:p w:rsidR="001D507F" w:rsidRPr="005E5BDF" w:rsidRDefault="001D507F" w:rsidP="005E5BDF">
            <w:pPr>
              <w:numPr>
                <w:ilvl w:val="12"/>
                <w:numId w:val="0"/>
              </w:numPr>
              <w:rPr>
                <w:sz w:val="22"/>
              </w:rPr>
            </w:pPr>
            <w:r w:rsidRPr="005E5BDF">
              <w:rPr>
                <w:sz w:val="22"/>
              </w:rPr>
              <w:t>First, Last Name</w:t>
            </w:r>
          </w:p>
        </w:tc>
        <w:tc>
          <w:tcPr>
            <w:tcW w:w="2520" w:type="dxa"/>
          </w:tcPr>
          <w:p w:rsidR="001D507F" w:rsidRPr="005E5BDF" w:rsidRDefault="001D507F" w:rsidP="005E5BDF">
            <w:pPr>
              <w:numPr>
                <w:ilvl w:val="12"/>
                <w:numId w:val="0"/>
              </w:numPr>
              <w:rPr>
                <w:sz w:val="22"/>
              </w:rPr>
            </w:pPr>
            <w:ins w:id="366" w:author="sxc3" w:date="2013-06-28T14:08:00Z">
              <w:r w:rsidRPr="005E5BDF">
                <w:rPr>
                  <w:sz w:val="22"/>
                </w:rPr>
                <w:t>President/CEO</w:t>
              </w:r>
            </w:ins>
          </w:p>
        </w:tc>
        <w:tc>
          <w:tcPr>
            <w:tcW w:w="1800" w:type="dxa"/>
          </w:tcPr>
          <w:p w:rsidR="001D507F" w:rsidRPr="005E5BDF" w:rsidRDefault="001D507F" w:rsidP="005E5BDF">
            <w:pPr>
              <w:numPr>
                <w:ilvl w:val="12"/>
                <w:numId w:val="0"/>
              </w:numPr>
              <w:rPr>
                <w:sz w:val="22"/>
              </w:rPr>
            </w:pPr>
            <w:ins w:id="367" w:author="sxc3" w:date="2013-06-28T14:08:00Z">
              <w:r w:rsidRPr="005E5BDF">
                <w:rPr>
                  <w:sz w:val="22"/>
                </w:rPr>
                <w:t>Vendor ABC</w:t>
              </w:r>
            </w:ins>
          </w:p>
        </w:tc>
        <w:tc>
          <w:tcPr>
            <w:tcW w:w="1260" w:type="dxa"/>
          </w:tcPr>
          <w:p w:rsidR="001D507F" w:rsidRPr="005E5BDF" w:rsidRDefault="001D507F" w:rsidP="005E5BDF">
            <w:pPr>
              <w:numPr>
                <w:ilvl w:val="12"/>
                <w:numId w:val="0"/>
              </w:numPr>
              <w:jc w:val="center"/>
              <w:rPr>
                <w:sz w:val="22"/>
              </w:rPr>
            </w:pPr>
          </w:p>
        </w:tc>
        <w:tc>
          <w:tcPr>
            <w:tcW w:w="720" w:type="dxa"/>
          </w:tcPr>
          <w:p w:rsidR="001D507F" w:rsidRPr="005E5BDF" w:rsidRDefault="001D507F" w:rsidP="005E5BDF">
            <w:pPr>
              <w:numPr>
                <w:ilvl w:val="12"/>
                <w:numId w:val="0"/>
              </w:numPr>
              <w:jc w:val="center"/>
              <w:rPr>
                <w:sz w:val="22"/>
              </w:rPr>
            </w:pPr>
            <w:ins w:id="368" w:author="sxc3" w:date="2013-06-28T14:08:00Z">
              <w:r w:rsidRPr="005E5BDF">
                <w:rPr>
                  <w:sz w:val="22"/>
                </w:rPr>
                <w:t>X</w:t>
              </w:r>
            </w:ins>
          </w:p>
        </w:tc>
        <w:tc>
          <w:tcPr>
            <w:tcW w:w="1638" w:type="dxa"/>
          </w:tcPr>
          <w:p w:rsidR="001D507F" w:rsidRPr="005E5BDF" w:rsidRDefault="001D507F" w:rsidP="005E5BDF">
            <w:pPr>
              <w:numPr>
                <w:ilvl w:val="12"/>
                <w:numId w:val="0"/>
              </w:numPr>
              <w:jc w:val="center"/>
              <w:rPr>
                <w:sz w:val="22"/>
              </w:rPr>
            </w:pPr>
          </w:p>
        </w:tc>
      </w:tr>
      <w:tr w:rsidR="001D507F" w:rsidRPr="005E5BDF" w:rsidTr="007D4165">
        <w:tc>
          <w:tcPr>
            <w:tcW w:w="2160" w:type="dxa"/>
          </w:tcPr>
          <w:p w:rsidR="001D507F" w:rsidRPr="005E5BDF" w:rsidRDefault="001D507F" w:rsidP="005E5BDF">
            <w:pPr>
              <w:numPr>
                <w:ilvl w:val="12"/>
                <w:numId w:val="0"/>
              </w:numPr>
              <w:rPr>
                <w:sz w:val="22"/>
              </w:rPr>
            </w:pPr>
            <w:r w:rsidRPr="005E5BDF">
              <w:rPr>
                <w:sz w:val="22"/>
              </w:rPr>
              <w:t>First, Last Name</w:t>
            </w:r>
          </w:p>
        </w:tc>
        <w:tc>
          <w:tcPr>
            <w:tcW w:w="2520" w:type="dxa"/>
          </w:tcPr>
          <w:p w:rsidR="001D507F" w:rsidRPr="005E5BDF" w:rsidRDefault="001D507F" w:rsidP="005E5BDF">
            <w:pPr>
              <w:numPr>
                <w:ilvl w:val="12"/>
                <w:numId w:val="0"/>
              </w:numPr>
              <w:rPr>
                <w:sz w:val="22"/>
              </w:rPr>
            </w:pPr>
            <w:ins w:id="369" w:author="sxc3" w:date="2013-06-28T14:08:00Z">
              <w:r w:rsidRPr="005E5BDF">
                <w:rPr>
                  <w:sz w:val="22"/>
                </w:rPr>
                <w:t>QA Manager</w:t>
              </w:r>
            </w:ins>
          </w:p>
        </w:tc>
        <w:tc>
          <w:tcPr>
            <w:tcW w:w="1800" w:type="dxa"/>
          </w:tcPr>
          <w:p w:rsidR="001D507F" w:rsidRPr="005E5BDF" w:rsidRDefault="001D507F" w:rsidP="005E5BDF">
            <w:pPr>
              <w:numPr>
                <w:ilvl w:val="12"/>
                <w:numId w:val="0"/>
              </w:numPr>
              <w:rPr>
                <w:sz w:val="22"/>
              </w:rPr>
            </w:pPr>
            <w:ins w:id="370" w:author="sxc3" w:date="2013-06-28T14:08:00Z">
              <w:r w:rsidRPr="005E5BDF">
                <w:rPr>
                  <w:sz w:val="22"/>
                </w:rPr>
                <w:t>Vendor ABC</w:t>
              </w:r>
            </w:ins>
          </w:p>
        </w:tc>
        <w:tc>
          <w:tcPr>
            <w:tcW w:w="1260" w:type="dxa"/>
          </w:tcPr>
          <w:p w:rsidR="001D507F" w:rsidRPr="005E5BDF" w:rsidRDefault="001D507F" w:rsidP="005E5BDF">
            <w:pPr>
              <w:numPr>
                <w:ilvl w:val="12"/>
                <w:numId w:val="0"/>
              </w:numPr>
              <w:jc w:val="center"/>
              <w:rPr>
                <w:sz w:val="22"/>
              </w:rPr>
            </w:pPr>
            <w:ins w:id="371" w:author="sxc3" w:date="2013-06-28T14:08:00Z">
              <w:r w:rsidRPr="005E5BDF">
                <w:rPr>
                  <w:sz w:val="22"/>
                </w:rPr>
                <w:t>X</w:t>
              </w:r>
            </w:ins>
          </w:p>
        </w:tc>
        <w:tc>
          <w:tcPr>
            <w:tcW w:w="720" w:type="dxa"/>
          </w:tcPr>
          <w:p w:rsidR="001D507F" w:rsidRPr="005E5BDF" w:rsidRDefault="001D507F" w:rsidP="005E5BDF">
            <w:pPr>
              <w:numPr>
                <w:ilvl w:val="12"/>
                <w:numId w:val="0"/>
              </w:numPr>
              <w:jc w:val="center"/>
              <w:rPr>
                <w:sz w:val="22"/>
              </w:rPr>
            </w:pPr>
            <w:ins w:id="372" w:author="sxc3" w:date="2013-06-28T14:08:00Z">
              <w:r w:rsidRPr="005E5BDF">
                <w:rPr>
                  <w:sz w:val="22"/>
                </w:rPr>
                <w:t>X</w:t>
              </w:r>
            </w:ins>
          </w:p>
        </w:tc>
        <w:tc>
          <w:tcPr>
            <w:tcW w:w="1638" w:type="dxa"/>
          </w:tcPr>
          <w:p w:rsidR="001D507F" w:rsidRPr="005E5BDF" w:rsidRDefault="001D507F" w:rsidP="005E5BDF">
            <w:pPr>
              <w:numPr>
                <w:ilvl w:val="12"/>
                <w:numId w:val="0"/>
              </w:numPr>
              <w:jc w:val="center"/>
              <w:rPr>
                <w:ins w:id="373" w:author="sxc3" w:date="2013-06-28T14:08:00Z"/>
                <w:sz w:val="22"/>
              </w:rPr>
            </w:pPr>
            <w:ins w:id="374" w:author="sxc3" w:date="2013-06-28T14:08:00Z">
              <w:r w:rsidRPr="005E5BDF">
                <w:rPr>
                  <w:sz w:val="22"/>
                </w:rPr>
                <w:t>X</w:t>
              </w:r>
            </w:ins>
          </w:p>
          <w:p w:rsidR="001D507F" w:rsidRPr="005E5BDF" w:rsidRDefault="001D507F" w:rsidP="005E5BDF">
            <w:pPr>
              <w:numPr>
                <w:ilvl w:val="12"/>
                <w:numId w:val="0"/>
              </w:numPr>
              <w:jc w:val="center"/>
              <w:rPr>
                <w:sz w:val="22"/>
              </w:rPr>
            </w:pPr>
          </w:p>
        </w:tc>
      </w:tr>
      <w:tr w:rsidR="001D507F" w:rsidRPr="005E5BDF" w:rsidTr="007D4165">
        <w:tc>
          <w:tcPr>
            <w:tcW w:w="2160" w:type="dxa"/>
          </w:tcPr>
          <w:p w:rsidR="001D507F" w:rsidRPr="005E5BDF" w:rsidRDefault="001D507F" w:rsidP="005E5BDF">
            <w:pPr>
              <w:numPr>
                <w:ilvl w:val="12"/>
                <w:numId w:val="0"/>
              </w:numPr>
              <w:rPr>
                <w:sz w:val="22"/>
              </w:rPr>
            </w:pPr>
            <w:r w:rsidRPr="005E5BDF">
              <w:rPr>
                <w:sz w:val="22"/>
              </w:rPr>
              <w:t>First</w:t>
            </w:r>
            <w:ins w:id="375" w:author="sxc3" w:date="2013-06-28T14:27:00Z">
              <w:r w:rsidR="004D71FC" w:rsidRPr="005E5BDF">
                <w:rPr>
                  <w:sz w:val="22"/>
                </w:rPr>
                <w:t>, Last Name</w:t>
              </w:r>
            </w:ins>
          </w:p>
        </w:tc>
        <w:tc>
          <w:tcPr>
            <w:tcW w:w="2520" w:type="dxa"/>
          </w:tcPr>
          <w:p w:rsidR="001D507F" w:rsidRPr="005E5BDF" w:rsidRDefault="001D507F" w:rsidP="005E5BDF">
            <w:pPr>
              <w:numPr>
                <w:ilvl w:val="12"/>
                <w:numId w:val="0"/>
              </w:numPr>
              <w:rPr>
                <w:sz w:val="22"/>
              </w:rPr>
            </w:pPr>
            <w:ins w:id="376" w:author="sxc3" w:date="2013-06-28T14:08:00Z">
              <w:r w:rsidRPr="005E5BDF">
                <w:rPr>
                  <w:sz w:val="22"/>
                </w:rPr>
                <w:t>NDE Technicia</w:t>
              </w:r>
            </w:ins>
            <w:ins w:id="377" w:author="sxc3" w:date="2013-09-20T15:03:00Z">
              <w:r w:rsidR="00B53322">
                <w:rPr>
                  <w:sz w:val="22"/>
                </w:rPr>
                <w:t>n</w:t>
              </w:r>
            </w:ins>
          </w:p>
        </w:tc>
        <w:tc>
          <w:tcPr>
            <w:tcW w:w="1800" w:type="dxa"/>
          </w:tcPr>
          <w:p w:rsidR="001D507F" w:rsidRPr="005E5BDF" w:rsidRDefault="001D507F" w:rsidP="005E5BDF">
            <w:pPr>
              <w:numPr>
                <w:ilvl w:val="12"/>
                <w:numId w:val="0"/>
              </w:numPr>
              <w:rPr>
                <w:sz w:val="22"/>
              </w:rPr>
            </w:pPr>
            <w:ins w:id="378" w:author="sxc3" w:date="2013-06-28T14:08:00Z">
              <w:r w:rsidRPr="005E5BDF">
                <w:rPr>
                  <w:sz w:val="22"/>
                </w:rPr>
                <w:t>Vendor ABC</w:t>
              </w:r>
            </w:ins>
          </w:p>
        </w:tc>
        <w:tc>
          <w:tcPr>
            <w:tcW w:w="1260" w:type="dxa"/>
          </w:tcPr>
          <w:p w:rsidR="001D507F" w:rsidRPr="005E5BDF" w:rsidRDefault="001D507F" w:rsidP="005E5BDF">
            <w:pPr>
              <w:numPr>
                <w:ilvl w:val="12"/>
                <w:numId w:val="0"/>
              </w:numPr>
              <w:jc w:val="center"/>
              <w:rPr>
                <w:sz w:val="22"/>
              </w:rPr>
            </w:pPr>
            <w:ins w:id="379" w:author="sxc3" w:date="2013-06-28T14:08:00Z">
              <w:r w:rsidRPr="005E5BDF">
                <w:rPr>
                  <w:sz w:val="22"/>
                </w:rPr>
                <w:t>X</w:t>
              </w:r>
            </w:ins>
          </w:p>
        </w:tc>
        <w:tc>
          <w:tcPr>
            <w:tcW w:w="720" w:type="dxa"/>
          </w:tcPr>
          <w:p w:rsidR="001D507F" w:rsidRPr="005E5BDF" w:rsidRDefault="001D507F" w:rsidP="005E5BDF">
            <w:pPr>
              <w:numPr>
                <w:ilvl w:val="12"/>
                <w:numId w:val="0"/>
              </w:numPr>
              <w:jc w:val="center"/>
              <w:rPr>
                <w:sz w:val="22"/>
              </w:rPr>
            </w:pPr>
            <w:ins w:id="380" w:author="sxc3" w:date="2013-06-28T14:08:00Z">
              <w:r w:rsidRPr="005E5BDF">
                <w:rPr>
                  <w:sz w:val="22"/>
                </w:rPr>
                <w:t>X*</w:t>
              </w:r>
            </w:ins>
          </w:p>
        </w:tc>
        <w:tc>
          <w:tcPr>
            <w:tcW w:w="1638" w:type="dxa"/>
          </w:tcPr>
          <w:p w:rsidR="001D507F" w:rsidRPr="005E5BDF" w:rsidRDefault="001D507F" w:rsidP="005E5BDF">
            <w:pPr>
              <w:numPr>
                <w:ilvl w:val="12"/>
                <w:numId w:val="0"/>
              </w:numPr>
              <w:jc w:val="center"/>
              <w:rPr>
                <w:sz w:val="22"/>
              </w:rPr>
            </w:pPr>
            <w:ins w:id="381" w:author="sxc3" w:date="2013-06-28T14:08:00Z">
              <w:r w:rsidRPr="005E5BDF">
                <w:rPr>
                  <w:sz w:val="22"/>
                </w:rPr>
                <w:t>X</w:t>
              </w:r>
            </w:ins>
          </w:p>
        </w:tc>
      </w:tr>
    </w:tbl>
    <w:p w:rsidR="002D1BFD" w:rsidRPr="005E5BDF" w:rsidRDefault="002D1BFD" w:rsidP="005E5BDF">
      <w:pPr>
        <w:numPr>
          <w:ilvl w:val="12"/>
          <w:numId w:val="0"/>
        </w:numPr>
        <w:rPr>
          <w:sz w:val="22"/>
        </w:rPr>
      </w:pPr>
    </w:p>
    <w:p w:rsidR="00BF0D37" w:rsidRPr="005E5BDF" w:rsidRDefault="001D507F" w:rsidP="005E5BDF">
      <w:pPr>
        <w:numPr>
          <w:ilvl w:val="12"/>
          <w:numId w:val="0"/>
        </w:numPr>
        <w:rPr>
          <w:sz w:val="22"/>
          <w:u w:val="single"/>
        </w:rPr>
      </w:pPr>
      <w:r w:rsidRPr="005E5BDF">
        <w:rPr>
          <w:sz w:val="22"/>
        </w:rPr>
        <w:t>2</w:t>
      </w:r>
      <w:r w:rsidR="00BF0D37" w:rsidRPr="005E5BDF">
        <w:rPr>
          <w:sz w:val="22"/>
        </w:rPr>
        <w:t xml:space="preserve">. </w:t>
      </w:r>
      <w:r w:rsidR="00BF0D37" w:rsidRPr="005E5BDF">
        <w:rPr>
          <w:sz w:val="22"/>
        </w:rPr>
        <w:tab/>
      </w:r>
      <w:r w:rsidR="00BF0D37" w:rsidRPr="005E5BDF">
        <w:rPr>
          <w:sz w:val="22"/>
          <w:u w:val="single"/>
        </w:rPr>
        <w:t>INSPECTION PROCEDURES USED</w:t>
      </w:r>
    </w:p>
    <w:p w:rsidR="00BF0D37" w:rsidRPr="005E5BDF" w:rsidRDefault="00BF0D37" w:rsidP="005E5BDF">
      <w:pPr>
        <w:numPr>
          <w:ilvl w:val="12"/>
          <w:numId w:val="0"/>
        </w:numPr>
        <w:rPr>
          <w:sz w:val="22"/>
          <w:u w:val="single"/>
        </w:rPr>
      </w:pPr>
    </w:p>
    <w:p w:rsidR="00BF0D37" w:rsidRPr="005E5BDF" w:rsidRDefault="001D507F" w:rsidP="005E5BDF">
      <w:pPr>
        <w:widowControl/>
        <w:ind w:left="600"/>
        <w:rPr>
          <w:sz w:val="22"/>
        </w:rPr>
      </w:pPr>
      <w:ins w:id="382" w:author="sxc3" w:date="2013-06-28T14:08:00Z">
        <w:r w:rsidRPr="005E5BDF">
          <w:rPr>
            <w:sz w:val="22"/>
          </w:rPr>
          <w:t>Inspection Procedure (</w:t>
        </w:r>
      </w:ins>
      <w:r w:rsidR="00BF0D37" w:rsidRPr="005E5BDF">
        <w:rPr>
          <w:sz w:val="22"/>
        </w:rPr>
        <w:t>IP</w:t>
      </w:r>
      <w:ins w:id="383" w:author="sxc3" w:date="2013-06-28T14:08:00Z">
        <w:r w:rsidRPr="005E5BDF">
          <w:rPr>
            <w:sz w:val="22"/>
          </w:rPr>
          <w:t>)</w:t>
        </w:r>
      </w:ins>
      <w:r w:rsidR="00BF0D37" w:rsidRPr="005E5BDF">
        <w:rPr>
          <w:sz w:val="22"/>
        </w:rPr>
        <w:t xml:space="preserve"> 36100, “Inspection of 10 CFR Parts 21 Programs for Reporting Defects and Noncompliance”</w:t>
      </w:r>
    </w:p>
    <w:p w:rsidR="00BF0D37" w:rsidRPr="005E5BDF" w:rsidRDefault="00BF0D37" w:rsidP="005E5BDF">
      <w:pPr>
        <w:numPr>
          <w:ilvl w:val="12"/>
          <w:numId w:val="0"/>
        </w:numPr>
        <w:rPr>
          <w:sz w:val="22"/>
        </w:rPr>
      </w:pPr>
      <w:r w:rsidRPr="005E5BDF">
        <w:rPr>
          <w:sz w:val="22"/>
        </w:rPr>
        <w:tab/>
        <w:t>(…)</w:t>
      </w:r>
    </w:p>
    <w:p w:rsidR="00BF0D37" w:rsidRPr="005E5BDF" w:rsidRDefault="00BF0D37" w:rsidP="005E5BDF">
      <w:pPr>
        <w:numPr>
          <w:ilvl w:val="12"/>
          <w:numId w:val="0"/>
        </w:numPr>
        <w:rPr>
          <w:sz w:val="22"/>
        </w:rPr>
      </w:pPr>
    </w:p>
    <w:p w:rsidR="00BF0D37" w:rsidRPr="005E5BDF" w:rsidRDefault="001D507F" w:rsidP="005E5BDF">
      <w:pPr>
        <w:numPr>
          <w:ilvl w:val="12"/>
          <w:numId w:val="0"/>
        </w:numPr>
        <w:rPr>
          <w:sz w:val="22"/>
          <w:u w:val="single"/>
        </w:rPr>
      </w:pPr>
      <w:ins w:id="384" w:author="sxc3" w:date="2013-06-28T14:08:00Z">
        <w:r w:rsidRPr="005E5BDF">
          <w:rPr>
            <w:sz w:val="22"/>
          </w:rPr>
          <w:t>3</w:t>
        </w:r>
      </w:ins>
      <w:r w:rsidR="00BF0D37" w:rsidRPr="005E5BDF">
        <w:rPr>
          <w:sz w:val="22"/>
        </w:rPr>
        <w:t>.</w:t>
      </w:r>
      <w:r w:rsidR="00BF0D37" w:rsidRPr="005E5BDF">
        <w:rPr>
          <w:sz w:val="22"/>
        </w:rPr>
        <w:tab/>
      </w:r>
      <w:r w:rsidR="00BF0D37" w:rsidRPr="005E5BDF">
        <w:rPr>
          <w:sz w:val="22"/>
          <w:u w:val="single"/>
        </w:rPr>
        <w:t>LIST OF ITEMS OPENED, CLOSED, AND DISCUSSED</w:t>
      </w:r>
    </w:p>
    <w:p w:rsidR="00BF0D37" w:rsidRPr="005E5BDF" w:rsidRDefault="00BF0D37" w:rsidP="005E5BDF">
      <w:pPr>
        <w:numPr>
          <w:ilvl w:val="12"/>
          <w:numId w:val="0"/>
        </w:numPr>
        <w:rPr>
          <w:sz w:val="22"/>
        </w:rPr>
      </w:pPr>
    </w:p>
    <w:p w:rsidR="00891962" w:rsidRPr="005E5BDF" w:rsidRDefault="00BF0D37" w:rsidP="005E5BDF">
      <w:pPr>
        <w:numPr>
          <w:ilvl w:val="12"/>
          <w:numId w:val="0"/>
        </w:numPr>
        <w:tabs>
          <w:tab w:val="left" w:pos="274"/>
          <w:tab w:val="left" w:pos="806"/>
          <w:tab w:val="left" w:pos="1440"/>
          <w:tab w:val="right" w:leader="dot" w:pos="9350"/>
        </w:tabs>
        <w:jc w:val="both"/>
        <w:rPr>
          <w:sz w:val="22"/>
        </w:rPr>
      </w:pPr>
      <w:r w:rsidRPr="005E5BDF">
        <w:rPr>
          <w:sz w:val="22"/>
        </w:rPr>
        <w:tab/>
      </w:r>
      <w:r w:rsidR="00891962" w:rsidRPr="005E5BDF">
        <w:rPr>
          <w:sz w:val="22"/>
          <w:u w:val="single"/>
        </w:rPr>
        <w:t>Item Number</w:t>
      </w:r>
      <w:ins w:id="385" w:author="sxc3" w:date="2013-06-28T14:08:00Z">
        <w:r w:rsidR="00891962" w:rsidRPr="005E5BDF">
          <w:rPr>
            <w:sz w:val="22"/>
          </w:rPr>
          <w:t xml:space="preserve">                     </w:t>
        </w:r>
      </w:ins>
      <w:r w:rsidR="00891962" w:rsidRPr="005E5BDF">
        <w:rPr>
          <w:sz w:val="22"/>
          <w:u w:val="single"/>
        </w:rPr>
        <w:t>Status</w:t>
      </w:r>
      <w:ins w:id="386" w:author="sxc3" w:date="2013-06-28T14:08:00Z">
        <w:r w:rsidR="00891962" w:rsidRPr="005E5BDF">
          <w:rPr>
            <w:sz w:val="22"/>
          </w:rPr>
          <w:t xml:space="preserve">      </w:t>
        </w:r>
      </w:ins>
      <w:r w:rsidR="00891962" w:rsidRPr="005E5BDF">
        <w:rPr>
          <w:sz w:val="22"/>
          <w:u w:val="single"/>
        </w:rPr>
        <w:t>Type</w:t>
      </w:r>
      <w:ins w:id="387" w:author="sxc3" w:date="2013-06-28T14:08:00Z">
        <w:r w:rsidR="00891962" w:rsidRPr="005E5BDF">
          <w:rPr>
            <w:sz w:val="22"/>
          </w:rPr>
          <w:t xml:space="preserve">      </w:t>
        </w:r>
      </w:ins>
      <w:r w:rsidR="00891962" w:rsidRPr="005E5BDF">
        <w:rPr>
          <w:sz w:val="22"/>
          <w:u w:val="single"/>
        </w:rPr>
        <w:t>Description</w:t>
      </w:r>
      <w:ins w:id="388" w:author="sxc3" w:date="2013-06-28T14:08:00Z">
        <w:r w:rsidR="00891962" w:rsidRPr="005E5BDF">
          <w:rPr>
            <w:sz w:val="22"/>
          </w:rPr>
          <w:t xml:space="preserve">         </w:t>
        </w:r>
        <w:r w:rsidR="00891962" w:rsidRPr="005E5BDF">
          <w:rPr>
            <w:sz w:val="22"/>
            <w:u w:val="single"/>
          </w:rPr>
          <w:t>Applicable ITAAC</w:t>
        </w:r>
      </w:ins>
    </w:p>
    <w:p w:rsidR="00891962" w:rsidRPr="005E5BDF" w:rsidRDefault="00891962" w:rsidP="005E5BDF">
      <w:pPr>
        <w:numPr>
          <w:ilvl w:val="12"/>
          <w:numId w:val="0"/>
        </w:numPr>
        <w:tabs>
          <w:tab w:val="left" w:pos="274"/>
          <w:tab w:val="left" w:pos="806"/>
          <w:tab w:val="left" w:pos="1440"/>
          <w:tab w:val="right" w:leader="dot" w:pos="9350"/>
        </w:tabs>
        <w:jc w:val="both"/>
        <w:rPr>
          <w:sz w:val="22"/>
        </w:rPr>
      </w:pPr>
    </w:p>
    <w:p w:rsidR="00891962" w:rsidRPr="005E5BDF" w:rsidRDefault="00891962" w:rsidP="005E5BDF">
      <w:pPr>
        <w:numPr>
          <w:ilvl w:val="12"/>
          <w:numId w:val="0"/>
        </w:numPr>
        <w:tabs>
          <w:tab w:val="left" w:pos="274"/>
          <w:tab w:val="left" w:pos="806"/>
          <w:tab w:val="left" w:pos="1440"/>
          <w:tab w:val="right" w:leader="dot" w:pos="9350"/>
        </w:tabs>
        <w:jc w:val="both"/>
        <w:rPr>
          <w:sz w:val="22"/>
        </w:rPr>
      </w:pPr>
      <w:r w:rsidRPr="005E5BDF">
        <w:rPr>
          <w:sz w:val="22"/>
        </w:rPr>
        <w:tab/>
      </w:r>
      <w:ins w:id="389" w:author="sxc3" w:date="2013-06-28T14:08:00Z">
        <w:r w:rsidRPr="005E5BDF">
          <w:rPr>
            <w:sz w:val="22"/>
          </w:rPr>
          <w:t>99912345/2008-201</w:t>
        </w:r>
      </w:ins>
      <w:r w:rsidRPr="005E5BDF">
        <w:rPr>
          <w:sz w:val="22"/>
        </w:rPr>
        <w:t>-01</w:t>
      </w:r>
      <w:ins w:id="390" w:author="sxc3" w:date="2013-06-28T14:08:00Z">
        <w:r w:rsidRPr="005E5BDF">
          <w:rPr>
            <w:sz w:val="22"/>
          </w:rPr>
          <w:t xml:space="preserve">    </w:t>
        </w:r>
      </w:ins>
      <w:r w:rsidRPr="005E5BDF">
        <w:rPr>
          <w:sz w:val="22"/>
        </w:rPr>
        <w:t>Opened</w:t>
      </w:r>
      <w:ins w:id="391" w:author="sxc3" w:date="2013-06-28T14:08:00Z">
        <w:r w:rsidRPr="005E5BDF">
          <w:rPr>
            <w:sz w:val="22"/>
          </w:rPr>
          <w:t xml:space="preserve">    </w:t>
        </w:r>
      </w:ins>
      <w:r w:rsidRPr="005E5BDF">
        <w:rPr>
          <w:sz w:val="22"/>
        </w:rPr>
        <w:t>NOV</w:t>
      </w:r>
      <w:ins w:id="392" w:author="sxc3" w:date="2013-06-28T14:08:00Z">
        <w:r w:rsidRPr="005E5BDF">
          <w:rPr>
            <w:sz w:val="22"/>
          </w:rPr>
          <w:t xml:space="preserve">      10 CFR</w:t>
        </w:r>
      </w:ins>
      <w:r w:rsidRPr="005E5BDF">
        <w:rPr>
          <w:sz w:val="22"/>
        </w:rPr>
        <w:t xml:space="preserve"> 21</w:t>
      </w:r>
      <w:ins w:id="393" w:author="sxc3" w:date="2013-06-28T14:08:00Z">
        <w:r w:rsidRPr="005E5BDF">
          <w:rPr>
            <w:sz w:val="22"/>
          </w:rPr>
          <w:t>.21(a</w:t>
        </w:r>
        <w:proofErr w:type="gramStart"/>
        <w:r w:rsidRPr="005E5BDF">
          <w:rPr>
            <w:sz w:val="22"/>
          </w:rPr>
          <w:t>)  N</w:t>
        </w:r>
        <w:proofErr w:type="gramEnd"/>
        <w:r w:rsidRPr="005E5BDF">
          <w:rPr>
            <w:sz w:val="22"/>
          </w:rPr>
          <w:t>/A</w:t>
        </w:r>
      </w:ins>
    </w:p>
    <w:p w:rsidR="00891962" w:rsidRPr="005E5BDF" w:rsidRDefault="00891962" w:rsidP="005E5BDF">
      <w:pPr>
        <w:numPr>
          <w:ilvl w:val="12"/>
          <w:numId w:val="0"/>
        </w:numPr>
        <w:tabs>
          <w:tab w:val="left" w:pos="274"/>
          <w:tab w:val="left" w:pos="806"/>
          <w:tab w:val="left" w:pos="1440"/>
          <w:tab w:val="right" w:leader="dot" w:pos="9350"/>
        </w:tabs>
        <w:jc w:val="both"/>
        <w:rPr>
          <w:ins w:id="394" w:author="sxc3" w:date="2013-06-28T14:08:00Z"/>
          <w:sz w:val="22"/>
        </w:rPr>
      </w:pPr>
      <w:ins w:id="395" w:author="sxc3" w:date="2013-06-28T14:08:00Z">
        <w:r w:rsidRPr="005E5BDF">
          <w:rPr>
            <w:sz w:val="22"/>
          </w:rPr>
          <w:tab/>
          <w:t>99912345/2008-201</w:t>
        </w:r>
      </w:ins>
      <w:r w:rsidRPr="005E5BDF">
        <w:rPr>
          <w:sz w:val="22"/>
        </w:rPr>
        <w:t>-02</w:t>
      </w:r>
      <w:ins w:id="396" w:author="sxc3" w:date="2013-06-28T14:08:00Z">
        <w:r w:rsidRPr="005E5BDF">
          <w:rPr>
            <w:sz w:val="22"/>
          </w:rPr>
          <w:t xml:space="preserve">    </w:t>
        </w:r>
      </w:ins>
      <w:r w:rsidRPr="005E5BDF">
        <w:rPr>
          <w:sz w:val="22"/>
        </w:rPr>
        <w:t>Opened</w:t>
      </w:r>
      <w:ins w:id="397" w:author="sxc3" w:date="2013-06-28T14:08:00Z">
        <w:r w:rsidRPr="005E5BDF">
          <w:rPr>
            <w:sz w:val="22"/>
          </w:rPr>
          <w:t xml:space="preserve">    NOV      10 CFR 21.21(b</w:t>
        </w:r>
        <w:proofErr w:type="gramStart"/>
        <w:r w:rsidRPr="005E5BDF">
          <w:rPr>
            <w:sz w:val="22"/>
          </w:rPr>
          <w:t>)  N</w:t>
        </w:r>
        <w:proofErr w:type="gramEnd"/>
        <w:r w:rsidRPr="005E5BDF">
          <w:rPr>
            <w:sz w:val="22"/>
          </w:rPr>
          <w:t>/A</w:t>
        </w:r>
      </w:ins>
    </w:p>
    <w:p w:rsidR="00891962" w:rsidRPr="005E5BDF" w:rsidRDefault="00891962" w:rsidP="005E5BDF">
      <w:pPr>
        <w:numPr>
          <w:ilvl w:val="12"/>
          <w:numId w:val="0"/>
        </w:numPr>
        <w:tabs>
          <w:tab w:val="left" w:pos="274"/>
          <w:tab w:val="left" w:pos="806"/>
          <w:tab w:val="left" w:pos="1440"/>
          <w:tab w:val="right" w:leader="dot" w:pos="9350"/>
        </w:tabs>
        <w:jc w:val="both"/>
        <w:rPr>
          <w:sz w:val="22"/>
        </w:rPr>
      </w:pPr>
      <w:ins w:id="398" w:author="sxc3" w:date="2013-06-28T14:08:00Z">
        <w:r w:rsidRPr="005E5BDF">
          <w:rPr>
            <w:sz w:val="22"/>
          </w:rPr>
          <w:tab/>
          <w:t xml:space="preserve">99912345/2008-201-03    Opened    </w:t>
        </w:r>
      </w:ins>
      <w:r w:rsidRPr="005E5BDF">
        <w:rPr>
          <w:sz w:val="22"/>
        </w:rPr>
        <w:t>NON</w:t>
      </w:r>
      <w:ins w:id="399" w:author="sxc3" w:date="2013-06-28T14:08:00Z">
        <w:r w:rsidRPr="005E5BDF">
          <w:rPr>
            <w:sz w:val="22"/>
          </w:rPr>
          <w:t xml:space="preserve">      </w:t>
        </w:r>
      </w:ins>
      <w:r w:rsidRPr="005E5BDF">
        <w:rPr>
          <w:sz w:val="22"/>
        </w:rPr>
        <w:t xml:space="preserve">Criterion </w:t>
      </w:r>
      <w:ins w:id="400" w:author="sxc3" w:date="2013-06-28T14:08:00Z">
        <w:r w:rsidRPr="005E5BDF">
          <w:rPr>
            <w:sz w:val="22"/>
          </w:rPr>
          <w:t>I             N/A</w:t>
        </w:r>
      </w:ins>
    </w:p>
    <w:p w:rsidR="00891962" w:rsidRPr="005E5BDF" w:rsidRDefault="00891962" w:rsidP="005E5BDF">
      <w:pPr>
        <w:numPr>
          <w:ilvl w:val="12"/>
          <w:numId w:val="0"/>
        </w:numPr>
        <w:tabs>
          <w:tab w:val="left" w:pos="274"/>
          <w:tab w:val="left" w:pos="806"/>
          <w:tab w:val="left" w:pos="1440"/>
          <w:tab w:val="right" w:leader="dot" w:pos="9350"/>
        </w:tabs>
        <w:jc w:val="both"/>
        <w:rPr>
          <w:ins w:id="401" w:author="sxc3" w:date="2013-06-28T14:08:00Z"/>
          <w:sz w:val="22"/>
        </w:rPr>
      </w:pPr>
      <w:ins w:id="402" w:author="sxc3" w:date="2013-06-28T14:08:00Z">
        <w:r w:rsidRPr="005E5BDF">
          <w:rPr>
            <w:sz w:val="22"/>
          </w:rPr>
          <w:tab/>
          <w:t>99912345/2008-201-04    Opened    NON      Criterion II            N/A</w:t>
        </w:r>
      </w:ins>
    </w:p>
    <w:p w:rsidR="00891962" w:rsidRPr="005E5BDF" w:rsidRDefault="00891962" w:rsidP="005E5BDF">
      <w:pPr>
        <w:numPr>
          <w:ilvl w:val="12"/>
          <w:numId w:val="0"/>
        </w:numPr>
        <w:rPr>
          <w:ins w:id="403" w:author="sxc3" w:date="2013-06-28T14:08:00Z"/>
          <w:sz w:val="22"/>
        </w:rPr>
      </w:pPr>
      <w:ins w:id="404" w:author="sxc3" w:date="2013-06-28T14:08:00Z">
        <w:r w:rsidRPr="005E5BDF">
          <w:rPr>
            <w:sz w:val="22"/>
          </w:rPr>
          <w:t xml:space="preserve">    99912345/2008-201-05    Opened    NON      Criterion III           ITAAC 2.2.03.05a.iii</w:t>
        </w:r>
      </w:ins>
    </w:p>
    <w:p w:rsidR="00BF0D37" w:rsidRPr="005E5BDF" w:rsidRDefault="00891962" w:rsidP="005E5BDF">
      <w:pPr>
        <w:numPr>
          <w:ilvl w:val="12"/>
          <w:numId w:val="0"/>
        </w:numPr>
        <w:rPr>
          <w:ins w:id="405" w:author="sxc3" w:date="2013-06-28T14:08:00Z"/>
          <w:sz w:val="22"/>
        </w:rPr>
      </w:pPr>
      <w:ins w:id="406" w:author="sxc3" w:date="2013-06-28T14:08:00Z">
        <w:r w:rsidRPr="005E5BDF" w:rsidDel="00891962">
          <w:rPr>
            <w:sz w:val="22"/>
            <w:u w:val="single"/>
          </w:rPr>
          <w:t xml:space="preserve"> </w:t>
        </w:r>
        <w:r w:rsidR="00BF0D37" w:rsidRPr="005E5BDF">
          <w:rPr>
            <w:sz w:val="22"/>
          </w:rPr>
          <w:t>(…)</w:t>
        </w:r>
      </w:ins>
    </w:p>
    <w:p w:rsidR="00BF0D37" w:rsidRPr="005E5BDF" w:rsidRDefault="00BF0D37" w:rsidP="005E5BDF">
      <w:pPr>
        <w:numPr>
          <w:ilvl w:val="12"/>
          <w:numId w:val="0"/>
        </w:numPr>
        <w:rPr>
          <w:ins w:id="407" w:author="sxc3" w:date="2013-06-28T14:08:00Z"/>
          <w:sz w:val="22"/>
        </w:rPr>
      </w:pPr>
    </w:p>
    <w:p w:rsidR="00F67729" w:rsidRPr="005E5BDF" w:rsidRDefault="00891962" w:rsidP="005E5BDF">
      <w:pPr>
        <w:numPr>
          <w:ilvl w:val="12"/>
          <w:numId w:val="0"/>
        </w:numPr>
        <w:ind w:left="600" w:hanging="600"/>
        <w:rPr>
          <w:ins w:id="408" w:author="sxc3" w:date="2013-06-28T14:08:00Z"/>
          <w:sz w:val="22"/>
        </w:rPr>
      </w:pPr>
      <w:ins w:id="409" w:author="sxc3" w:date="2013-06-28T14:08:00Z">
        <w:r w:rsidRPr="005E5BDF">
          <w:rPr>
            <w:sz w:val="22"/>
          </w:rPr>
          <w:t>4</w:t>
        </w:r>
        <w:r w:rsidR="00BF0D37" w:rsidRPr="005E5BDF">
          <w:rPr>
            <w:sz w:val="22"/>
          </w:rPr>
          <w:t xml:space="preserve">. </w:t>
        </w:r>
        <w:r w:rsidR="00BF0D37" w:rsidRPr="005E5BDF">
          <w:rPr>
            <w:sz w:val="22"/>
          </w:rPr>
          <w:tab/>
        </w:r>
        <w:r w:rsidR="00F67729" w:rsidRPr="005E5BDF">
          <w:rPr>
            <w:sz w:val="22"/>
            <w:u w:val="single"/>
          </w:rPr>
          <w:t>INSPECTIONS, TESTS, ANALYSES, AND ACCEPTANCE CRITERIA</w:t>
        </w:r>
        <w:r w:rsidR="00F67729" w:rsidRPr="005E5BDF">
          <w:rPr>
            <w:sz w:val="22"/>
          </w:rPr>
          <w:t xml:space="preserve"> [if applicable]</w:t>
        </w:r>
      </w:ins>
    </w:p>
    <w:p w:rsidR="00F67729" w:rsidRPr="005E5BDF" w:rsidRDefault="00F67729" w:rsidP="005E5BDF">
      <w:pPr>
        <w:numPr>
          <w:ilvl w:val="12"/>
          <w:numId w:val="0"/>
        </w:numPr>
        <w:rPr>
          <w:ins w:id="410" w:author="sxc3" w:date="2013-06-28T14:08:00Z"/>
          <w:sz w:val="22"/>
        </w:rPr>
      </w:pPr>
    </w:p>
    <w:p w:rsidR="00F67729" w:rsidRPr="005E5BDF" w:rsidRDefault="00F67729" w:rsidP="005E5BDF">
      <w:pPr>
        <w:numPr>
          <w:ilvl w:val="12"/>
          <w:numId w:val="0"/>
        </w:numPr>
        <w:rPr>
          <w:ins w:id="411" w:author="sxc3" w:date="2013-06-28T14:08:00Z"/>
          <w:sz w:val="22"/>
        </w:rPr>
      </w:pPr>
      <w:ins w:id="412" w:author="sxc3" w:date="2013-06-28T14:08:00Z">
        <w:r w:rsidRPr="005E5BDF">
          <w:rPr>
            <w:sz w:val="22"/>
          </w:rPr>
          <w:tab/>
          <w:t>[If ITAAC were looked at during the inspection, include the following text:]</w:t>
        </w:r>
      </w:ins>
    </w:p>
    <w:p w:rsidR="00F67729" w:rsidRPr="005E5BDF" w:rsidRDefault="00F67729" w:rsidP="005E5BDF">
      <w:pPr>
        <w:numPr>
          <w:ilvl w:val="12"/>
          <w:numId w:val="0"/>
        </w:numPr>
        <w:rPr>
          <w:ins w:id="413" w:author="sxc3" w:date="2013-06-28T14:08:00Z"/>
          <w:sz w:val="22"/>
        </w:rPr>
      </w:pPr>
    </w:p>
    <w:p w:rsidR="00F67729" w:rsidRPr="005E5BDF" w:rsidRDefault="00F67729" w:rsidP="005E5BDF">
      <w:pPr>
        <w:widowControl/>
        <w:ind w:left="605"/>
        <w:rPr>
          <w:ins w:id="414" w:author="sxc3" w:date="2013-06-28T14:08:00Z"/>
          <w:sz w:val="22"/>
          <w:lang w:eastAsia="zh-CN"/>
        </w:rPr>
      </w:pPr>
      <w:ins w:id="415" w:author="sxc3" w:date="2013-06-28T14:08:00Z">
        <w:r w:rsidRPr="005E5BDF">
          <w:rPr>
            <w:sz w:val="22"/>
          </w:rPr>
          <w:t>“</w:t>
        </w:r>
        <w:r w:rsidRPr="005E5BDF">
          <w:rPr>
            <w:sz w:val="22"/>
            <w:lang w:eastAsia="zh-CN"/>
          </w:rPr>
          <w:t xml:space="preserve">The U.S. Nuclear Regulatory Commission (NRC) inspectors identified the following inspections, tests, analyses, and acceptance criteria (ITAAC) related to components being (manufactured, designed, </w:t>
        </w:r>
        <w:proofErr w:type="gramStart"/>
        <w:r w:rsidRPr="005E5BDF">
          <w:rPr>
            <w:sz w:val="22"/>
            <w:lang w:eastAsia="zh-CN"/>
          </w:rPr>
          <w:t>tested</w:t>
        </w:r>
        <w:proofErr w:type="gramEnd"/>
        <w:r w:rsidRPr="005E5BDF">
          <w:rPr>
            <w:sz w:val="22"/>
            <w:lang w:eastAsia="zh-CN"/>
          </w:rPr>
          <w:t xml:space="preserve">) by (vendor name). </w:t>
        </w:r>
      </w:ins>
      <w:ins w:id="416" w:author="btc1" w:date="2013-10-02T09:50:00Z">
        <w:r w:rsidR="003232E9">
          <w:rPr>
            <w:sz w:val="22"/>
            <w:lang w:eastAsia="zh-CN"/>
          </w:rPr>
          <w:t xml:space="preserve"> </w:t>
        </w:r>
      </w:ins>
      <w:ins w:id="417" w:author="sxc3" w:date="2013-06-28T14:08:00Z">
        <w:r w:rsidRPr="005E5BDF">
          <w:rPr>
            <w:sz w:val="22"/>
            <w:lang w:eastAsia="zh-CN"/>
          </w:rPr>
          <w:t xml:space="preserve">At the time of the inspection, (vendor </w:t>
        </w:r>
        <w:proofErr w:type="spellStart"/>
        <w:r w:rsidRPr="005E5BDF">
          <w:rPr>
            <w:sz w:val="22"/>
            <w:lang w:eastAsia="zh-CN"/>
          </w:rPr>
          <w:t>vendor</w:t>
        </w:r>
        <w:proofErr w:type="spellEnd"/>
        <w:r w:rsidRPr="005E5BDF">
          <w:rPr>
            <w:sz w:val="22"/>
            <w:lang w:eastAsia="zh-CN"/>
          </w:rPr>
          <w:t xml:space="preserve"> name) was involved in (manufacturing/designing/testing) (basic component) for the (design type) reactor design. </w:t>
        </w:r>
      </w:ins>
      <w:ins w:id="418" w:author="btc1" w:date="2013-10-02T09:50:00Z">
        <w:r w:rsidR="003232E9">
          <w:rPr>
            <w:sz w:val="22"/>
            <w:lang w:eastAsia="zh-CN"/>
          </w:rPr>
          <w:t xml:space="preserve"> </w:t>
        </w:r>
      </w:ins>
      <w:ins w:id="419" w:author="sxc3" w:date="2013-06-28T14:08:00Z">
        <w:r w:rsidRPr="005E5BDF">
          <w:rPr>
            <w:sz w:val="22"/>
            <w:lang w:eastAsia="zh-CN"/>
          </w:rPr>
          <w:t xml:space="preserve">For the ITAAC listed below, the NRC inspection team reviewed (Vendor)’s quality assurance controls in the areas of [insert applicable Appendix B criteria]. </w:t>
        </w:r>
      </w:ins>
      <w:ins w:id="420" w:author="btc1" w:date="2013-10-02T09:50:00Z">
        <w:r w:rsidR="003232E9">
          <w:rPr>
            <w:sz w:val="22"/>
            <w:lang w:eastAsia="zh-CN"/>
          </w:rPr>
          <w:t xml:space="preserve"> </w:t>
        </w:r>
      </w:ins>
      <w:ins w:id="421" w:author="sxc3" w:date="2013-06-28T14:08:00Z">
        <w:r w:rsidRPr="005E5BDF">
          <w:rPr>
            <w:sz w:val="22"/>
            <w:lang w:eastAsia="zh-CN"/>
          </w:rPr>
          <w:t xml:space="preserve">The ITAAC’s design commitment referenced below are for future use by the NRC staff during the ITAAC closure process; the listing of these ITAAC design commitments does not constitute that they have been met and closed. </w:t>
        </w:r>
      </w:ins>
      <w:ins w:id="422" w:author="btc1" w:date="2013-10-02T09:50:00Z">
        <w:r w:rsidR="003232E9">
          <w:rPr>
            <w:sz w:val="22"/>
            <w:lang w:eastAsia="zh-CN"/>
          </w:rPr>
          <w:t xml:space="preserve"> </w:t>
        </w:r>
      </w:ins>
      <w:ins w:id="423" w:author="sxc3" w:date="2013-06-28T14:08:00Z">
        <w:r w:rsidRPr="005E5BDF">
          <w:rPr>
            <w:sz w:val="22"/>
            <w:lang w:eastAsia="zh-CN"/>
          </w:rPr>
          <w:t>The NRC inspection team (did not identify any) identified findings associated with the ITAAC identified below.</w:t>
        </w:r>
      </w:ins>
    </w:p>
    <w:p w:rsidR="00F67729" w:rsidRPr="005E5BDF" w:rsidRDefault="00F67729" w:rsidP="005E5BDF">
      <w:pPr>
        <w:widowControl/>
        <w:ind w:left="605"/>
        <w:rPr>
          <w:ins w:id="424" w:author="sxc3" w:date="2013-06-28T14:08:00Z"/>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2945"/>
        <w:gridCol w:w="3015"/>
      </w:tblGrid>
      <w:tr w:rsidR="00F67729" w:rsidRPr="005E5BDF" w:rsidTr="007D4165">
        <w:trPr>
          <w:ins w:id="425" w:author="sxc3" w:date="2013-06-28T14:08:00Z"/>
        </w:trPr>
        <w:tc>
          <w:tcPr>
            <w:tcW w:w="3011" w:type="dxa"/>
          </w:tcPr>
          <w:p w:rsidR="00F67729" w:rsidRPr="005E5BDF" w:rsidRDefault="00F67729" w:rsidP="005E5BDF">
            <w:pPr>
              <w:widowControl/>
              <w:jc w:val="center"/>
              <w:rPr>
                <w:ins w:id="426" w:author="sxc3" w:date="2013-06-28T14:08:00Z"/>
                <w:sz w:val="22"/>
              </w:rPr>
            </w:pPr>
            <w:ins w:id="427" w:author="sxc3" w:date="2013-06-28T14:08:00Z">
              <w:r w:rsidRPr="005E5BDF">
                <w:rPr>
                  <w:sz w:val="22"/>
                </w:rPr>
                <w:lastRenderedPageBreak/>
                <w:t>Appendix C from the Combined License for (Plant) Unit (#)</w:t>
              </w:r>
            </w:ins>
          </w:p>
        </w:tc>
        <w:tc>
          <w:tcPr>
            <w:tcW w:w="2945" w:type="dxa"/>
          </w:tcPr>
          <w:p w:rsidR="00F67729" w:rsidRPr="005E5BDF" w:rsidRDefault="00F67729" w:rsidP="005E5BDF">
            <w:pPr>
              <w:widowControl/>
              <w:jc w:val="center"/>
              <w:rPr>
                <w:ins w:id="428" w:author="sxc3" w:date="2013-06-28T14:08:00Z"/>
                <w:sz w:val="22"/>
              </w:rPr>
            </w:pPr>
            <w:ins w:id="429" w:author="sxc3" w:date="2013-06-28T14:08:00Z">
              <w:r w:rsidRPr="005E5BDF">
                <w:rPr>
                  <w:sz w:val="22"/>
                </w:rPr>
                <w:t>No. 355</w:t>
              </w:r>
            </w:ins>
          </w:p>
        </w:tc>
        <w:tc>
          <w:tcPr>
            <w:tcW w:w="3015" w:type="dxa"/>
          </w:tcPr>
          <w:p w:rsidR="00F67729" w:rsidRPr="005E5BDF" w:rsidRDefault="00F67729" w:rsidP="005E5BDF">
            <w:pPr>
              <w:widowControl/>
              <w:jc w:val="center"/>
              <w:rPr>
                <w:ins w:id="430" w:author="sxc3" w:date="2013-06-28T14:08:00Z"/>
                <w:sz w:val="22"/>
              </w:rPr>
            </w:pPr>
            <w:ins w:id="431" w:author="sxc3" w:date="2013-06-28T14:08:00Z">
              <w:r w:rsidRPr="005E5BDF">
                <w:rPr>
                  <w:sz w:val="22"/>
                </w:rPr>
                <w:t>ITAAC 2.3.06.02a</w:t>
              </w:r>
            </w:ins>
          </w:p>
        </w:tc>
      </w:tr>
      <w:tr w:rsidR="00F67729" w:rsidRPr="005E5BDF" w:rsidTr="007D4165">
        <w:trPr>
          <w:ins w:id="432" w:author="sxc3" w:date="2013-06-28T14:08:00Z"/>
        </w:trPr>
        <w:tc>
          <w:tcPr>
            <w:tcW w:w="3011" w:type="dxa"/>
          </w:tcPr>
          <w:p w:rsidR="00F67729" w:rsidRPr="005E5BDF" w:rsidRDefault="00F67729" w:rsidP="005E5BDF">
            <w:pPr>
              <w:widowControl/>
              <w:jc w:val="center"/>
              <w:rPr>
                <w:ins w:id="433" w:author="sxc3" w:date="2013-06-28T14:08:00Z"/>
                <w:sz w:val="22"/>
              </w:rPr>
            </w:pPr>
            <w:ins w:id="434" w:author="sxc3" w:date="2013-06-28T14:08:00Z">
              <w:r w:rsidRPr="005E5BDF">
                <w:rPr>
                  <w:sz w:val="22"/>
                </w:rPr>
                <w:t>Appendix C from the Combined License for (Plant) Unit (#)</w:t>
              </w:r>
            </w:ins>
          </w:p>
        </w:tc>
        <w:tc>
          <w:tcPr>
            <w:tcW w:w="2945" w:type="dxa"/>
          </w:tcPr>
          <w:p w:rsidR="00F67729" w:rsidRPr="005E5BDF" w:rsidRDefault="00F67729" w:rsidP="005E5BDF">
            <w:pPr>
              <w:widowControl/>
              <w:jc w:val="center"/>
              <w:rPr>
                <w:ins w:id="435" w:author="sxc3" w:date="2013-06-28T14:08:00Z"/>
                <w:sz w:val="22"/>
              </w:rPr>
            </w:pPr>
            <w:ins w:id="436" w:author="sxc3" w:date="2013-06-28T14:08:00Z">
              <w:r w:rsidRPr="005E5BDF">
                <w:rPr>
                  <w:sz w:val="22"/>
                </w:rPr>
                <w:t>No. 357</w:t>
              </w:r>
            </w:ins>
          </w:p>
        </w:tc>
        <w:tc>
          <w:tcPr>
            <w:tcW w:w="3015" w:type="dxa"/>
          </w:tcPr>
          <w:p w:rsidR="00F67729" w:rsidRPr="005E5BDF" w:rsidRDefault="00F67729" w:rsidP="005E5BDF">
            <w:pPr>
              <w:widowControl/>
              <w:jc w:val="center"/>
              <w:rPr>
                <w:ins w:id="437" w:author="sxc3" w:date="2013-06-28T14:08:00Z"/>
                <w:sz w:val="22"/>
              </w:rPr>
            </w:pPr>
            <w:ins w:id="438" w:author="sxc3" w:date="2013-06-28T14:08:00Z">
              <w:r w:rsidRPr="005E5BDF">
                <w:rPr>
                  <w:sz w:val="22"/>
                </w:rPr>
                <w:t>ITAAC 2.3.06.03a</w:t>
              </w:r>
            </w:ins>
          </w:p>
        </w:tc>
      </w:tr>
    </w:tbl>
    <w:p w:rsidR="00F67729" w:rsidRPr="005E5BDF" w:rsidRDefault="00F67729" w:rsidP="005E5BDF">
      <w:pPr>
        <w:widowControl/>
        <w:ind w:left="605"/>
        <w:rPr>
          <w:sz w:val="22"/>
        </w:rPr>
      </w:pPr>
    </w:p>
    <w:p w:rsidR="00F67729" w:rsidRPr="005E5BDF" w:rsidRDefault="00F67729" w:rsidP="005E5BDF">
      <w:pPr>
        <w:numPr>
          <w:ilvl w:val="12"/>
          <w:numId w:val="0"/>
        </w:numPr>
        <w:rPr>
          <w:sz w:val="22"/>
        </w:rPr>
      </w:pPr>
    </w:p>
    <w:p w:rsidR="00BF0D37" w:rsidRPr="005E5BDF" w:rsidRDefault="00F67729" w:rsidP="005E5BDF">
      <w:pPr>
        <w:numPr>
          <w:ilvl w:val="12"/>
          <w:numId w:val="0"/>
        </w:numPr>
        <w:rPr>
          <w:sz w:val="22"/>
        </w:rPr>
      </w:pPr>
      <w:r w:rsidRPr="005E5BDF">
        <w:rPr>
          <w:sz w:val="22"/>
        </w:rPr>
        <w:t>5.</w:t>
      </w:r>
      <w:r w:rsidRPr="005E5BDF">
        <w:rPr>
          <w:sz w:val="22"/>
        </w:rPr>
        <w:tab/>
      </w:r>
      <w:r w:rsidR="00BF0D37" w:rsidRPr="005E5BDF">
        <w:rPr>
          <w:sz w:val="22"/>
          <w:u w:val="single"/>
        </w:rPr>
        <w:t xml:space="preserve">LIST OF ACRONYMS </w:t>
      </w:r>
      <w:proofErr w:type="gramStart"/>
      <w:r w:rsidR="00BF0D37" w:rsidRPr="005E5BDF">
        <w:rPr>
          <w:sz w:val="22"/>
          <w:u w:val="single"/>
        </w:rPr>
        <w:t>USED</w:t>
      </w:r>
      <w:r w:rsidR="00BF0D37" w:rsidRPr="005E5BDF">
        <w:rPr>
          <w:sz w:val="22"/>
        </w:rPr>
        <w:t>(</w:t>
      </w:r>
      <w:proofErr w:type="gramEnd"/>
      <w:r w:rsidR="00BF0D37" w:rsidRPr="005E5BDF">
        <w:rPr>
          <w:sz w:val="22"/>
        </w:rPr>
        <w:t>optional)</w:t>
      </w:r>
    </w:p>
    <w:p w:rsidR="00BF0D37" w:rsidRPr="005E5BDF" w:rsidRDefault="00BF0D37" w:rsidP="005E5BDF">
      <w:pPr>
        <w:numPr>
          <w:ilvl w:val="12"/>
          <w:numId w:val="0"/>
        </w:numPr>
        <w:rPr>
          <w:sz w:val="22"/>
        </w:rPr>
      </w:pPr>
    </w:p>
    <w:p w:rsidR="00BF0D37" w:rsidRPr="005E5BDF" w:rsidRDefault="00BF0D37" w:rsidP="005E5BDF">
      <w:pPr>
        <w:numPr>
          <w:ilvl w:val="12"/>
          <w:numId w:val="0"/>
        </w:numPr>
        <w:rPr>
          <w:sz w:val="22"/>
        </w:rPr>
      </w:pPr>
      <w:r w:rsidRPr="005E5BDF">
        <w:rPr>
          <w:sz w:val="22"/>
        </w:rPr>
        <w:tab/>
        <w:t>IP</w:t>
      </w:r>
      <w:r w:rsidRPr="005E5BDF">
        <w:rPr>
          <w:sz w:val="22"/>
        </w:rPr>
        <w:tab/>
      </w:r>
      <w:r w:rsidRPr="005E5BDF">
        <w:rPr>
          <w:sz w:val="22"/>
        </w:rPr>
        <w:tab/>
        <w:t>Inspection Procedure</w:t>
      </w:r>
    </w:p>
    <w:p w:rsidR="00BF0D37" w:rsidRPr="005E5BDF" w:rsidRDefault="00BF0D37" w:rsidP="005E5BDF">
      <w:pPr>
        <w:numPr>
          <w:ilvl w:val="12"/>
          <w:numId w:val="0"/>
        </w:numPr>
        <w:rPr>
          <w:sz w:val="22"/>
        </w:rPr>
      </w:pPr>
      <w:r w:rsidRPr="005E5BDF">
        <w:rPr>
          <w:sz w:val="22"/>
        </w:rPr>
        <w:tab/>
        <w:t>NRC</w:t>
      </w:r>
      <w:r w:rsidRPr="005E5BDF">
        <w:rPr>
          <w:sz w:val="22"/>
        </w:rPr>
        <w:tab/>
      </w:r>
      <w:r w:rsidRPr="005E5BDF">
        <w:rPr>
          <w:sz w:val="22"/>
        </w:rPr>
        <w:tab/>
        <w:t>Nuclear Regulatory Commission</w:t>
      </w:r>
    </w:p>
    <w:p w:rsidR="00BF0D37" w:rsidRPr="005E5BDF" w:rsidRDefault="00BF0D37" w:rsidP="005E5BDF">
      <w:pPr>
        <w:numPr>
          <w:ilvl w:val="12"/>
          <w:numId w:val="0"/>
        </w:numPr>
        <w:rPr>
          <w:sz w:val="22"/>
        </w:rPr>
      </w:pPr>
      <w:r w:rsidRPr="005E5BDF">
        <w:rPr>
          <w:sz w:val="22"/>
        </w:rPr>
        <w:tab/>
        <w:t>QA</w:t>
      </w:r>
      <w:r w:rsidRPr="005E5BDF">
        <w:rPr>
          <w:sz w:val="22"/>
        </w:rPr>
        <w:tab/>
      </w:r>
      <w:r w:rsidRPr="005E5BDF">
        <w:rPr>
          <w:sz w:val="22"/>
        </w:rPr>
        <w:tab/>
        <w:t>Quality Assurance</w:t>
      </w:r>
    </w:p>
    <w:p w:rsidR="00BF0D37" w:rsidRPr="005E5BDF" w:rsidRDefault="00BF0D37" w:rsidP="005E5BDF">
      <w:pPr>
        <w:numPr>
          <w:ilvl w:val="12"/>
          <w:numId w:val="0"/>
        </w:numPr>
        <w:rPr>
          <w:sz w:val="22"/>
        </w:rPr>
      </w:pPr>
      <w:r w:rsidRPr="005E5BDF">
        <w:rPr>
          <w:sz w:val="22"/>
        </w:rPr>
        <w:tab/>
        <w:t>(…)</w:t>
      </w:r>
    </w:p>
    <w:p w:rsidR="00891962" w:rsidRPr="005E5BDF" w:rsidRDefault="00891962" w:rsidP="005E5BDF">
      <w:pPr>
        <w:numPr>
          <w:ilvl w:val="12"/>
          <w:numId w:val="0"/>
        </w:numPr>
        <w:rPr>
          <w:sz w:val="22"/>
        </w:rPr>
      </w:pPr>
    </w:p>
    <w:p w:rsidR="00891962" w:rsidRPr="005E5BDF" w:rsidRDefault="008D798D" w:rsidP="005E5BDF">
      <w:pPr>
        <w:numPr>
          <w:ilvl w:val="12"/>
          <w:numId w:val="0"/>
        </w:numPr>
        <w:rPr>
          <w:ins w:id="439" w:author="sxc3" w:date="2013-06-28T14:08:00Z"/>
          <w:sz w:val="22"/>
          <w:u w:val="single"/>
        </w:rPr>
      </w:pPr>
      <w:ins w:id="440" w:author="sxc3" w:date="2013-06-28T14:29:00Z">
        <w:r w:rsidRPr="005E5BDF">
          <w:rPr>
            <w:sz w:val="22"/>
          </w:rPr>
          <w:t>6</w:t>
        </w:r>
      </w:ins>
      <w:ins w:id="441" w:author="sxc3" w:date="2013-06-28T14:08:00Z">
        <w:r w:rsidR="00891962" w:rsidRPr="005E5BDF">
          <w:rPr>
            <w:sz w:val="22"/>
          </w:rPr>
          <w:t>.</w:t>
        </w:r>
        <w:r w:rsidR="00891962" w:rsidRPr="005E5BDF">
          <w:rPr>
            <w:sz w:val="22"/>
          </w:rPr>
          <w:tab/>
        </w:r>
        <w:r w:rsidR="00891962" w:rsidRPr="005E5BDF">
          <w:rPr>
            <w:sz w:val="22"/>
            <w:u w:val="single"/>
          </w:rPr>
          <w:t>DOCUMENTS REVIEWED</w:t>
        </w:r>
      </w:ins>
    </w:p>
    <w:p w:rsidR="00891962" w:rsidRPr="005E5BDF" w:rsidRDefault="00891962" w:rsidP="005E5BDF">
      <w:pPr>
        <w:numPr>
          <w:ilvl w:val="12"/>
          <w:numId w:val="0"/>
        </w:numPr>
        <w:rPr>
          <w:ins w:id="442" w:author="sxc3" w:date="2013-06-28T14:08:00Z"/>
          <w:sz w:val="22"/>
          <w:u w:val="single"/>
        </w:rPr>
      </w:pPr>
    </w:p>
    <w:p w:rsidR="00891962" w:rsidRPr="005E5BDF" w:rsidRDefault="00891962" w:rsidP="005E5BDF">
      <w:pPr>
        <w:numPr>
          <w:ilvl w:val="12"/>
          <w:numId w:val="0"/>
        </w:numPr>
        <w:rPr>
          <w:ins w:id="443" w:author="sxc3" w:date="2013-06-28T14:08:00Z"/>
          <w:sz w:val="22"/>
        </w:rPr>
      </w:pPr>
      <w:ins w:id="444" w:author="sxc3" w:date="2013-06-28T14:08:00Z">
        <w:r w:rsidRPr="005E5BDF">
          <w:rPr>
            <w:sz w:val="22"/>
          </w:rPr>
          <w:tab/>
          <w:t>Quality Procedure (QP) 10, “Document Control,” Revision 0, dated March 1, 2010</w:t>
        </w:r>
      </w:ins>
    </w:p>
    <w:p w:rsidR="00891962" w:rsidRPr="005E5BDF" w:rsidRDefault="00891962" w:rsidP="005E5BDF">
      <w:pPr>
        <w:numPr>
          <w:ilvl w:val="12"/>
          <w:numId w:val="0"/>
        </w:numPr>
        <w:ind w:firstLine="605"/>
        <w:rPr>
          <w:ins w:id="445" w:author="sxc3" w:date="2013-06-28T14:08:00Z"/>
          <w:sz w:val="22"/>
        </w:rPr>
      </w:pPr>
      <w:ins w:id="446" w:author="sxc3" w:date="2013-06-28T14:08:00Z">
        <w:r w:rsidRPr="005E5BDF">
          <w:rPr>
            <w:sz w:val="22"/>
          </w:rPr>
          <w:t>(…)</w:t>
        </w:r>
      </w:ins>
    </w:p>
    <w:p w:rsidR="00BF0D37" w:rsidRPr="005E5BDF" w:rsidRDefault="00BF0D37" w:rsidP="005E5BDF">
      <w:pPr>
        <w:pStyle w:val="Header01"/>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ins w:id="447" w:author="sxc3" w:date="2013-06-28T14:08:00Z"/>
          <w:sz w:val="22"/>
        </w:rPr>
      </w:pPr>
      <w:bookmarkStart w:id="448" w:name="_Toc166392890"/>
      <w:bookmarkStart w:id="449" w:name="_Toc166462813"/>
      <w:bookmarkStart w:id="450" w:name="_Toc168390786"/>
      <w:bookmarkStart w:id="451" w:name="_Toc168390861"/>
      <w:bookmarkStart w:id="452" w:name="_Toc168393146"/>
      <w:bookmarkStart w:id="453" w:name="_Toc168393299"/>
      <w:bookmarkStart w:id="454" w:name="_Toc168393404"/>
      <w:bookmarkStart w:id="455" w:name="_Toc168911238"/>
      <w:bookmarkStart w:id="456" w:name="_Toc168911467"/>
      <w:bookmarkStart w:id="457" w:name="_Toc192323324"/>
      <w:bookmarkStart w:id="458" w:name="_Toc193523661"/>
      <w:bookmarkStart w:id="459" w:name="_Toc206208015"/>
    </w:p>
    <w:p w:rsidR="00C50E33" w:rsidRPr="005E5BDF" w:rsidRDefault="00C50E33" w:rsidP="005E5BDF">
      <w:pPr>
        <w:pStyle w:val="Header01"/>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sz w:val="22"/>
        </w:rPr>
      </w:pPr>
    </w:p>
    <w:p w:rsidR="00C50E33" w:rsidRPr="005E5BDF" w:rsidRDefault="00C50E33" w:rsidP="005E5BDF">
      <w:pPr>
        <w:pStyle w:val="Header01"/>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sz w:val="22"/>
        </w:rPr>
        <w:sectPr w:rsidR="00C50E33" w:rsidRPr="005E5BDF" w:rsidSect="00F07E7A">
          <w:footerReference w:type="default" r:id="rId58"/>
          <w:pgSz w:w="12240" w:h="15840" w:code="1"/>
          <w:pgMar w:top="1440" w:right="1440" w:bottom="1440" w:left="1440" w:header="1440" w:footer="1440" w:gutter="0"/>
          <w:pgNumType w:chapStyle="5"/>
          <w:cols w:space="720"/>
          <w:docGrid w:linePitch="326"/>
        </w:sectPr>
      </w:pPr>
    </w:p>
    <w:p w:rsidR="008B6791" w:rsidRPr="005E5BDF" w:rsidRDefault="008B6791" w:rsidP="005E5BDF">
      <w:pPr>
        <w:jc w:val="center"/>
        <w:rPr>
          <w:b/>
          <w:sz w:val="22"/>
        </w:rPr>
      </w:pPr>
      <w:r w:rsidRPr="005E5BDF">
        <w:rPr>
          <w:b/>
          <w:sz w:val="22"/>
        </w:rPr>
        <w:lastRenderedPageBreak/>
        <w:t>APPENDIX E</w:t>
      </w:r>
    </w:p>
    <w:p w:rsidR="007F2EF9" w:rsidRPr="005E5BDF" w:rsidRDefault="007F2EF9" w:rsidP="005E5BDF">
      <w:pPr>
        <w:jc w:val="center"/>
        <w:rPr>
          <w:b/>
          <w:sz w:val="22"/>
          <w:szCs w:val="22"/>
        </w:rPr>
        <w:sectPr w:rsidR="007F2EF9" w:rsidRPr="005E5BDF" w:rsidSect="00F07E7A">
          <w:footerReference w:type="default" r:id="rId59"/>
          <w:pgSz w:w="12240" w:h="15840" w:code="1"/>
          <w:pgMar w:top="1440" w:right="1440" w:bottom="1440" w:left="1440" w:header="1440" w:footer="1440" w:gutter="0"/>
          <w:pgNumType w:start="1" w:chapStyle="5"/>
          <w:cols w:space="720"/>
          <w:docGrid w:linePitch="326"/>
        </w:sectPr>
      </w:pPr>
    </w:p>
    <w:p w:rsidR="008B6791" w:rsidRPr="005E5BDF" w:rsidRDefault="008B6791" w:rsidP="005E5BDF">
      <w:pPr>
        <w:jc w:val="center"/>
        <w:rPr>
          <w:b/>
          <w:sz w:val="22"/>
        </w:rPr>
      </w:pPr>
    </w:p>
    <w:p w:rsidR="008B6791" w:rsidRPr="005E5BDF" w:rsidRDefault="00D47F3D" w:rsidP="005E5BDF">
      <w:pPr>
        <w:jc w:val="center"/>
        <w:rPr>
          <w:ins w:id="460" w:author="sxc3" w:date="2013-06-28T14:08:00Z"/>
          <w:b/>
          <w:sz w:val="22"/>
          <w:szCs w:val="22"/>
        </w:rPr>
      </w:pPr>
      <w:ins w:id="461" w:author="sxc3" w:date="2013-08-22T15:44:00Z">
        <w:r w:rsidRPr="005E5BDF">
          <w:rPr>
            <w:b/>
            <w:sz w:val="22"/>
          </w:rPr>
          <w:t xml:space="preserve">MINOR </w:t>
        </w:r>
      </w:ins>
      <w:r w:rsidR="008B6791" w:rsidRPr="005E5BDF">
        <w:rPr>
          <w:b/>
          <w:sz w:val="22"/>
        </w:rPr>
        <w:t xml:space="preserve">EXAMPLES OF </w:t>
      </w:r>
      <w:ins w:id="462" w:author="sxc3" w:date="2013-06-28T14:08:00Z">
        <w:r w:rsidR="008B6791" w:rsidRPr="005E5BDF">
          <w:rPr>
            <w:b/>
            <w:sz w:val="22"/>
            <w:szCs w:val="22"/>
          </w:rPr>
          <w:t>VENDOR AND QA IMPLEMENTATION FINDINGS</w:t>
        </w:r>
      </w:ins>
    </w:p>
    <w:p w:rsidR="008B6791" w:rsidRPr="005E5BDF" w:rsidRDefault="008B6791" w:rsidP="005E5BDF">
      <w:pPr>
        <w:rPr>
          <w:ins w:id="463" w:author="sxc3" w:date="2013-06-28T14:08:00Z"/>
          <w:sz w:val="22"/>
          <w:szCs w:val="22"/>
        </w:rPr>
      </w:pPr>
    </w:p>
    <w:p w:rsidR="008B6791" w:rsidRPr="005E5BDF" w:rsidRDefault="008B6791" w:rsidP="005E5BDF">
      <w:pPr>
        <w:rPr>
          <w:ins w:id="464" w:author="sxc3" w:date="2013-06-28T14:08:00Z"/>
          <w:b/>
          <w:sz w:val="22"/>
          <w:szCs w:val="22"/>
        </w:rPr>
      </w:pPr>
      <w:ins w:id="465" w:author="sxc3" w:date="2013-06-28T14:08:00Z">
        <w:r w:rsidRPr="005E5BDF">
          <w:rPr>
            <w:b/>
            <w:sz w:val="22"/>
            <w:szCs w:val="22"/>
          </w:rPr>
          <w:t>E.1 PURPOSE</w:t>
        </w:r>
      </w:ins>
    </w:p>
    <w:p w:rsidR="008B6791" w:rsidRPr="005E5BDF" w:rsidRDefault="008B6791" w:rsidP="005E5BDF">
      <w:pPr>
        <w:rPr>
          <w:ins w:id="466" w:author="sxc3" w:date="2013-06-28T14:08:00Z"/>
          <w:sz w:val="22"/>
          <w:szCs w:val="22"/>
        </w:rPr>
      </w:pPr>
    </w:p>
    <w:p w:rsidR="008B6791" w:rsidRPr="0085607B"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67" w:author="sxc3" w:date="2013-06-28T14:08:00Z"/>
          <w:color w:val="FF0000"/>
          <w:sz w:val="22"/>
          <w:szCs w:val="22"/>
        </w:rPr>
      </w:pPr>
      <w:ins w:id="468" w:author="sxc3" w:date="2013-06-28T14:08:00Z">
        <w:r w:rsidRPr="0085607B">
          <w:rPr>
            <w:color w:val="FF0000"/>
            <w:sz w:val="22"/>
            <w:szCs w:val="22"/>
          </w:rPr>
          <w:t xml:space="preserve">The purpose of this appendix is to provide additional </w:t>
        </w:r>
        <w:r w:rsidRPr="0085607B">
          <w:rPr>
            <w:bCs/>
            <w:color w:val="FF0000"/>
            <w:sz w:val="22"/>
            <w:szCs w:val="22"/>
          </w:rPr>
          <w:t>guidance</w:t>
        </w:r>
        <w:r w:rsidRPr="0085607B">
          <w:rPr>
            <w:b/>
            <w:bCs/>
            <w:color w:val="FF0000"/>
            <w:sz w:val="22"/>
            <w:szCs w:val="22"/>
          </w:rPr>
          <w:t xml:space="preserve"> </w:t>
        </w:r>
        <w:r w:rsidRPr="0085607B">
          <w:rPr>
            <w:color w:val="FF0000"/>
            <w:sz w:val="22"/>
            <w:szCs w:val="22"/>
          </w:rPr>
          <w:t xml:space="preserve">to the Nuclear Regulatory Commission (NRC) staff regarding the difference between minor and greater-than-minor vendor and QA implementation </w:t>
        </w:r>
        <w:r w:rsidR="0000752F" w:rsidRPr="0085607B">
          <w:rPr>
            <w:color w:val="FF0000"/>
            <w:sz w:val="22"/>
            <w:szCs w:val="22"/>
          </w:rPr>
          <w:t>findings</w:t>
        </w:r>
        <w:r w:rsidRPr="0085607B">
          <w:rPr>
            <w:color w:val="FF0000"/>
            <w:sz w:val="22"/>
            <w:szCs w:val="22"/>
          </w:rPr>
          <w:t xml:space="preserve">. </w:t>
        </w:r>
      </w:ins>
      <w:r w:rsidR="00D76A28" w:rsidRPr="0085607B">
        <w:rPr>
          <w:color w:val="FF0000"/>
          <w:sz w:val="22"/>
          <w:szCs w:val="22"/>
        </w:rPr>
        <w:t xml:space="preserve"> </w:t>
      </w:r>
      <w:ins w:id="469" w:author="sxc3" w:date="2013-06-28T14:08:00Z">
        <w:r w:rsidRPr="0085607B">
          <w:rPr>
            <w:color w:val="FF0000"/>
            <w:sz w:val="22"/>
            <w:szCs w:val="22"/>
          </w:rPr>
          <w:t xml:space="preserve">The information contained in this section provides clarification and examples that may help the inspector determine if an inspection finding is greater than minor. </w:t>
        </w:r>
      </w:ins>
      <w:r w:rsidR="00D76A28" w:rsidRPr="0085607B">
        <w:rPr>
          <w:color w:val="FF0000"/>
          <w:sz w:val="22"/>
          <w:szCs w:val="22"/>
        </w:rPr>
        <w:t xml:space="preserve"> </w:t>
      </w:r>
      <w:ins w:id="470" w:author="sxc3" w:date="2013-07-08T10:30:00Z">
        <w:r w:rsidR="00315D3A" w:rsidRPr="0085607B">
          <w:rPr>
            <w:color w:val="FF0000"/>
            <w:sz w:val="22"/>
            <w:szCs w:val="22"/>
          </w:rPr>
          <w:t>In all cases, the final decision in determining if a finding is more than minor should be based on the specifics of the inspection finding.</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71"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72" w:author="sxc3" w:date="2013-06-28T14:08:00Z"/>
          <w:b/>
          <w:bCs/>
          <w:color w:val="000000"/>
          <w:sz w:val="22"/>
          <w:szCs w:val="22"/>
        </w:rPr>
      </w:pPr>
      <w:ins w:id="473" w:author="sxc3" w:date="2013-06-28T14:08:00Z">
        <w:r w:rsidRPr="005E5BDF">
          <w:rPr>
            <w:b/>
            <w:bCs/>
            <w:color w:val="000000"/>
            <w:sz w:val="22"/>
            <w:szCs w:val="22"/>
          </w:rPr>
          <w:t>E.2</w:t>
        </w:r>
        <w:r w:rsidRPr="005E5BDF">
          <w:rPr>
            <w:b/>
            <w:bCs/>
            <w:color w:val="000000"/>
            <w:sz w:val="22"/>
            <w:szCs w:val="22"/>
          </w:rPr>
          <w:tab/>
          <w:t>DEFINITION OF MINOR VIOLATIONS AND NONCONFORMANCES</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74" w:author="sxc3" w:date="2013-06-28T14:08:00Z"/>
          <w:b/>
          <w:b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75" w:author="sxc3" w:date="2013-06-28T14:08:00Z"/>
          <w:color w:val="000000"/>
          <w:sz w:val="22"/>
          <w:szCs w:val="22"/>
        </w:rPr>
      </w:pPr>
      <w:ins w:id="476" w:author="sxc3" w:date="2013-06-28T14:08:00Z">
        <w:r w:rsidRPr="005E5BDF">
          <w:rPr>
            <w:color w:val="000000"/>
            <w:sz w:val="22"/>
            <w:szCs w:val="22"/>
          </w:rPr>
          <w:t>Minor violations are below the significance of that associated with Severity Level IV violations and are not the subject of formal enforcement action or documentation</w:t>
        </w:r>
        <w:r w:rsidRPr="0085607B">
          <w:rPr>
            <w:color w:val="FF0000"/>
            <w:sz w:val="22"/>
            <w:szCs w:val="22"/>
          </w:rPr>
          <w:t xml:space="preserve">. </w:t>
        </w:r>
      </w:ins>
      <w:r w:rsidR="0085607B" w:rsidRPr="0085607B">
        <w:rPr>
          <w:color w:val="FF0000"/>
          <w:sz w:val="22"/>
          <w:szCs w:val="22"/>
        </w:rPr>
        <w:t xml:space="preserve"> </w:t>
      </w:r>
      <w:ins w:id="477" w:author="sxc3" w:date="2013-06-28T14:08:00Z">
        <w:r w:rsidRPr="0085607B">
          <w:rPr>
            <w:color w:val="FF0000"/>
            <w:sz w:val="22"/>
            <w:szCs w:val="22"/>
          </w:rPr>
          <w:t>Failures to implement</w:t>
        </w:r>
        <w:r w:rsidRPr="005E5BDF">
          <w:rPr>
            <w:color w:val="000000"/>
            <w:sz w:val="22"/>
            <w:szCs w:val="22"/>
          </w:rPr>
          <w:t xml:space="preserve"> requirements that have insignificant safety or regulatory impact or findings that have no more than minimal risk should normally be categorized as minor</w:t>
        </w:r>
        <w:r w:rsidRPr="0085607B">
          <w:rPr>
            <w:color w:val="FF0000"/>
            <w:sz w:val="22"/>
            <w:szCs w:val="22"/>
          </w:rPr>
          <w:t xml:space="preserve">. </w:t>
        </w:r>
      </w:ins>
      <w:r w:rsidR="0085607B" w:rsidRPr="0085607B">
        <w:rPr>
          <w:color w:val="FF0000"/>
          <w:sz w:val="22"/>
          <w:szCs w:val="22"/>
        </w:rPr>
        <w:t xml:space="preserve"> </w:t>
      </w:r>
      <w:ins w:id="478" w:author="sxc3" w:date="2013-06-28T14:08:00Z">
        <w:r w:rsidRPr="0085607B">
          <w:rPr>
            <w:color w:val="FF0000"/>
            <w:sz w:val="22"/>
            <w:szCs w:val="22"/>
          </w:rPr>
          <w:t>While vendor</w:t>
        </w:r>
        <w:r w:rsidR="00872FBA" w:rsidRPr="0085607B">
          <w:rPr>
            <w:color w:val="FF0000"/>
            <w:sz w:val="22"/>
            <w:szCs w:val="22"/>
          </w:rPr>
          <w:t>s</w:t>
        </w:r>
        <w:r w:rsidRPr="0085607B">
          <w:rPr>
            <w:color w:val="FF0000"/>
            <w:sz w:val="22"/>
            <w:szCs w:val="22"/>
          </w:rPr>
          <w:t xml:space="preserve"> or applicants must correct minor violations, minor violations do not normally warrant documentation</w:t>
        </w:r>
        <w:r w:rsidRPr="005E5BDF">
          <w:rPr>
            <w:color w:val="000000"/>
            <w:sz w:val="22"/>
            <w:szCs w:val="22"/>
          </w:rPr>
          <w:t xml:space="preserve"> in inspection reports or inspection records and do not warrant enforcement action.  However, minor violations may be documented if they are needed to support an allegation or licensing action.</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79"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80" w:author="sxc3" w:date="2013-06-28T14:08:00Z"/>
          <w:color w:val="000000"/>
          <w:sz w:val="22"/>
          <w:szCs w:val="22"/>
        </w:rPr>
      </w:pPr>
      <w:ins w:id="481" w:author="sxc3" w:date="2013-06-28T14:08:00Z">
        <w:r w:rsidRPr="005E5BDF">
          <w:rPr>
            <w:color w:val="000000"/>
            <w:sz w:val="22"/>
            <w:szCs w:val="22"/>
          </w:rPr>
          <w:t xml:space="preserve">Minor </w:t>
        </w:r>
        <w:proofErr w:type="spellStart"/>
        <w:r w:rsidRPr="005E5BDF">
          <w:rPr>
            <w:color w:val="000000"/>
            <w:sz w:val="22"/>
            <w:szCs w:val="22"/>
          </w:rPr>
          <w:t>nonconformances</w:t>
        </w:r>
        <w:proofErr w:type="spellEnd"/>
        <w:r w:rsidRPr="005E5BDF">
          <w:rPr>
            <w:color w:val="000000"/>
            <w:sz w:val="22"/>
            <w:szCs w:val="22"/>
          </w:rPr>
          <w:t xml:space="preserve"> to the technical and quality requirements imposed on a vendor through a purchase order should be screened in the same manner as minor violations.</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82" w:author="sxc3" w:date="2013-06-28T14:08:00Z"/>
          <w:color w:val="000000"/>
          <w:sz w:val="22"/>
          <w:szCs w:val="22"/>
        </w:rPr>
      </w:pPr>
    </w:p>
    <w:p w:rsidR="008B6791" w:rsidRPr="005E5BDF" w:rsidRDefault="008B6791" w:rsidP="005E5BDF">
      <w:pPr>
        <w:rPr>
          <w:ins w:id="483" w:author="sxc3" w:date="2013-06-28T14:08:00Z"/>
          <w:color w:val="000000"/>
          <w:sz w:val="22"/>
          <w:szCs w:val="22"/>
        </w:rPr>
      </w:pPr>
      <w:ins w:id="484" w:author="sxc3" w:date="2013-06-28T14:08:00Z">
        <w:r w:rsidRPr="005E5BDF">
          <w:rPr>
            <w:color w:val="000000"/>
            <w:sz w:val="22"/>
            <w:szCs w:val="22"/>
          </w:rPr>
          <w:t>As used in this appendix, the term “insignificant” relates to a condition adverse to quality that has a minimal safety or regulatory impact.</w:t>
        </w:r>
      </w:ins>
    </w:p>
    <w:p w:rsidR="008B6791" w:rsidRPr="005E5BDF" w:rsidRDefault="008B6791" w:rsidP="005E5BDF">
      <w:pPr>
        <w:rPr>
          <w:ins w:id="485"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86" w:author="sxc3" w:date="2013-06-28T14:08:00Z"/>
          <w:b/>
          <w:bCs/>
          <w:color w:val="000000"/>
          <w:sz w:val="22"/>
          <w:szCs w:val="22"/>
        </w:rPr>
      </w:pPr>
      <w:ins w:id="487" w:author="sxc3" w:date="2013-06-28T14:08:00Z">
        <w:r w:rsidRPr="005E5BDF">
          <w:rPr>
            <w:b/>
            <w:bCs/>
            <w:color w:val="000000"/>
            <w:sz w:val="22"/>
            <w:szCs w:val="22"/>
          </w:rPr>
          <w:t>E.3</w:t>
        </w:r>
        <w:r w:rsidRPr="005E5BDF">
          <w:rPr>
            <w:b/>
            <w:bCs/>
            <w:color w:val="000000"/>
            <w:sz w:val="22"/>
            <w:szCs w:val="22"/>
          </w:rPr>
          <w:tab/>
          <w:t>WORK IN PROGRESS FINDINGS</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88" w:author="sxc3" w:date="2013-06-28T14:08:00Z"/>
          <w:b/>
          <w:b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89" w:author="sxc3" w:date="2013-06-28T14:08:00Z"/>
          <w:color w:val="000000"/>
          <w:sz w:val="22"/>
          <w:szCs w:val="22"/>
        </w:rPr>
      </w:pPr>
      <w:ins w:id="490" w:author="sxc3" w:date="2013-06-28T14:08:00Z">
        <w:r w:rsidRPr="005E5BDF">
          <w:rPr>
            <w:color w:val="000000"/>
            <w:sz w:val="22"/>
            <w:szCs w:val="22"/>
          </w:rPr>
          <w:t>All examples in this appendix assume (unless otherwise stated) that the document or activity had been released for use</w:t>
        </w:r>
        <w:r w:rsidRPr="0085607B">
          <w:rPr>
            <w:color w:val="FF0000"/>
            <w:sz w:val="22"/>
            <w:szCs w:val="22"/>
          </w:rPr>
          <w:t>.</w:t>
        </w:r>
      </w:ins>
      <w:r w:rsidR="0085607B" w:rsidRPr="0085607B">
        <w:rPr>
          <w:color w:val="FF0000"/>
          <w:sz w:val="22"/>
          <w:szCs w:val="22"/>
        </w:rPr>
        <w:t xml:space="preserve"> </w:t>
      </w:r>
      <w:ins w:id="491" w:author="sxc3" w:date="2013-06-28T14:08:00Z">
        <w:r w:rsidRPr="0085607B">
          <w:rPr>
            <w:color w:val="FF0000"/>
            <w:sz w:val="22"/>
            <w:szCs w:val="22"/>
          </w:rPr>
          <w:t xml:space="preserve"> This does not imply that “actual” work had to have been performed for an issue to be greater-than-minor.</w:t>
        </w:r>
      </w:ins>
      <w:r w:rsidR="0085607B" w:rsidRPr="0085607B">
        <w:rPr>
          <w:color w:val="FF0000"/>
          <w:sz w:val="22"/>
          <w:szCs w:val="22"/>
        </w:rPr>
        <w:t xml:space="preserve"> </w:t>
      </w:r>
      <w:ins w:id="492" w:author="sxc3" w:date="2013-06-28T14:08:00Z">
        <w:r w:rsidRPr="0085607B">
          <w:rPr>
            <w:color w:val="FF0000"/>
            <w:sz w:val="22"/>
            <w:szCs w:val="22"/>
          </w:rPr>
          <w:t xml:space="preserve"> For example</w:t>
        </w:r>
        <w:r w:rsidRPr="005E5BDF">
          <w:rPr>
            <w:color w:val="000000"/>
            <w:sz w:val="22"/>
            <w:szCs w:val="22"/>
          </w:rPr>
          <w:t>, if a design drawing had been released for use (i.e., the vendor, or applicant had reviewed and approved the drawing), and it contained significant er</w:t>
        </w:r>
        <w:r w:rsidR="0000752F" w:rsidRPr="005E5BDF">
          <w:rPr>
            <w:color w:val="000000"/>
            <w:sz w:val="22"/>
            <w:szCs w:val="22"/>
          </w:rPr>
          <w:t>rors, the issue may be greater-</w:t>
        </w:r>
        <w:r w:rsidRPr="005E5BDF">
          <w:rPr>
            <w:color w:val="000000"/>
            <w:sz w:val="22"/>
            <w:szCs w:val="22"/>
          </w:rPr>
          <w:t>than-minor even if the incorrect drawing had not been used.</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93" w:author="sxc3" w:date="2013-06-28T14:08:00Z"/>
          <w:color w:val="000000"/>
          <w:sz w:val="22"/>
          <w:szCs w:val="22"/>
        </w:rPr>
      </w:pPr>
    </w:p>
    <w:p w:rsidR="008B6791" w:rsidRPr="005E5BDF" w:rsidRDefault="008B6791" w:rsidP="005E5BDF">
      <w:pPr>
        <w:rPr>
          <w:ins w:id="494" w:author="sxc3" w:date="2013-06-28T14:08:00Z"/>
          <w:bCs/>
          <w:color w:val="000000"/>
          <w:sz w:val="22"/>
          <w:szCs w:val="22"/>
        </w:rPr>
      </w:pPr>
      <w:ins w:id="495" w:author="sxc3" w:date="2013-06-28T14:08:00Z">
        <w:r w:rsidRPr="005E5BDF">
          <w:rPr>
            <w:color w:val="000000"/>
            <w:sz w:val="22"/>
            <w:szCs w:val="22"/>
          </w:rPr>
          <w:t xml:space="preserve">All examples in this appendix assume that the vendor or applicant had an opportunity to identify and correct the issue </w:t>
        </w:r>
        <w:r w:rsidRPr="005E5BDF">
          <w:rPr>
            <w:bCs/>
            <w:color w:val="000000"/>
            <w:sz w:val="22"/>
            <w:szCs w:val="22"/>
          </w:rPr>
          <w:t>(i.e., the document or activity had been reviewed by at least one level of quality assurance, quality control, or other designated / authorized personnel.)</w:t>
        </w:r>
      </w:ins>
    </w:p>
    <w:p w:rsidR="008B6791" w:rsidRDefault="008B6791" w:rsidP="005E5BDF">
      <w:pPr>
        <w:rPr>
          <w:bCs/>
          <w:color w:val="000000"/>
          <w:sz w:val="22"/>
          <w:szCs w:val="22"/>
        </w:rPr>
      </w:pPr>
    </w:p>
    <w:p w:rsidR="00772238" w:rsidRDefault="00772238" w:rsidP="005E5BDF">
      <w:pPr>
        <w:rPr>
          <w:bCs/>
          <w:color w:val="000000"/>
          <w:sz w:val="22"/>
          <w:szCs w:val="22"/>
        </w:rPr>
      </w:pPr>
    </w:p>
    <w:p w:rsidR="008B6791" w:rsidRDefault="008B6791" w:rsidP="005E5BDF">
      <w:pPr>
        <w:rPr>
          <w:bCs/>
          <w:iCs/>
          <w:color w:val="000000"/>
          <w:sz w:val="22"/>
          <w:szCs w:val="22"/>
        </w:rPr>
      </w:pPr>
      <w:ins w:id="496" w:author="sxc3" w:date="2013-06-28T14:08:00Z">
        <w:r w:rsidRPr="005E5BDF">
          <w:rPr>
            <w:color w:val="000000"/>
            <w:sz w:val="22"/>
            <w:szCs w:val="22"/>
          </w:rPr>
          <w:t xml:space="preserve">This does not imply that the vendor or applicant must have “signed-off” the activity as complete. </w:t>
        </w:r>
        <w:r w:rsidRPr="005E5BDF">
          <w:rPr>
            <w:bCs/>
            <w:iCs/>
            <w:color w:val="000000"/>
            <w:sz w:val="22"/>
            <w:szCs w:val="22"/>
          </w:rPr>
          <w:t>If the vendor or applicant had performed a quality control acceptance inspection, check, or review, which would reasonably be expected to identify and correct the issue, then the specific activity may not be a “work-in-progress.”</w:t>
        </w:r>
      </w:ins>
    </w:p>
    <w:p w:rsidR="0085607B" w:rsidRPr="005E5BDF" w:rsidRDefault="0085607B" w:rsidP="005E5BDF">
      <w:pPr>
        <w:rPr>
          <w:ins w:id="497" w:author="sxc3" w:date="2013-06-28T14:08:00Z"/>
          <w:bCs/>
          <w:iCs/>
          <w:color w:val="000000"/>
          <w:sz w:val="22"/>
          <w:szCs w:val="22"/>
        </w:rPr>
      </w:pPr>
    </w:p>
    <w:p w:rsidR="00380164" w:rsidRDefault="00380164"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98" w:author="sxc3" w:date="2013-09-20T15:52:00Z"/>
          <w:b/>
          <w:b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499" w:author="sxc3" w:date="2013-06-28T14:08:00Z"/>
          <w:b/>
          <w:bCs/>
          <w:color w:val="000000"/>
          <w:sz w:val="22"/>
          <w:szCs w:val="22"/>
        </w:rPr>
      </w:pPr>
      <w:ins w:id="500" w:author="sxc3" w:date="2013-06-28T14:08:00Z">
        <w:r w:rsidRPr="005E5BDF">
          <w:rPr>
            <w:b/>
            <w:bCs/>
            <w:color w:val="000000"/>
            <w:sz w:val="22"/>
            <w:szCs w:val="22"/>
          </w:rPr>
          <w:lastRenderedPageBreak/>
          <w:t>E.4</w:t>
        </w:r>
        <w:r w:rsidRPr="005E5BDF">
          <w:rPr>
            <w:b/>
            <w:bCs/>
            <w:color w:val="000000"/>
            <w:sz w:val="22"/>
            <w:szCs w:val="22"/>
          </w:rPr>
          <w:tab/>
          <w:t>ISOLATED ISSUES</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01" w:author="sxc3" w:date="2013-06-28T14:08:00Z"/>
          <w:b/>
          <w:b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02" w:author="sxc3" w:date="2013-06-28T14:08:00Z"/>
          <w:color w:val="000000"/>
          <w:sz w:val="22"/>
          <w:szCs w:val="22"/>
        </w:rPr>
      </w:pPr>
      <w:ins w:id="503" w:author="sxc3" w:date="2013-06-28T14:08:00Z">
        <w:r w:rsidRPr="005E5BDF">
          <w:rPr>
            <w:color w:val="000000"/>
            <w:sz w:val="22"/>
            <w:szCs w:val="22"/>
          </w:rPr>
          <w:t>Issues that represent isolated (i.e., “isolated” in that based on a reasonable effort, the staff determines that the issue is not recurring nor is it indicative of a programmatic issue such as inadequate supervision, resources, etc.) failures to implement a requirement and have insignificant safety or regulatory impact should normally be categorized as minor violations</w:t>
        </w:r>
      </w:ins>
      <w:ins w:id="504" w:author="sxc3" w:date="2013-08-23T08:13:00Z">
        <w:r w:rsidR="008F1E0F" w:rsidRPr="005E5BDF">
          <w:rPr>
            <w:color w:val="000000"/>
            <w:sz w:val="22"/>
            <w:szCs w:val="22"/>
          </w:rPr>
          <w:t xml:space="preserve"> or </w:t>
        </w:r>
        <w:proofErr w:type="spellStart"/>
        <w:r w:rsidR="008F1E0F" w:rsidRPr="005E5BDF">
          <w:rPr>
            <w:color w:val="000000"/>
            <w:sz w:val="22"/>
            <w:szCs w:val="22"/>
          </w:rPr>
          <w:t>nonconformances</w:t>
        </w:r>
      </w:ins>
      <w:proofErr w:type="spellEnd"/>
      <w:ins w:id="505" w:author="sxc3" w:date="2013-06-28T14:08:00Z">
        <w:r w:rsidRPr="005E5BDF">
          <w:rPr>
            <w:color w:val="000000"/>
            <w:sz w:val="22"/>
            <w:szCs w:val="22"/>
          </w:rPr>
          <w:t>.</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06"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07" w:author="sxc3" w:date="2013-06-28T14:08:00Z"/>
          <w:color w:val="000000"/>
          <w:sz w:val="22"/>
          <w:szCs w:val="22"/>
        </w:rPr>
      </w:pPr>
      <w:ins w:id="508" w:author="sxc3" w:date="2013-06-28T14:08:00Z">
        <w:r w:rsidRPr="005E5BDF">
          <w:rPr>
            <w:color w:val="000000"/>
            <w:sz w:val="22"/>
            <w:szCs w:val="22"/>
          </w:rPr>
          <w:t xml:space="preserve">If possible, the inspector should determine whether the issue represented an isolated failure to implement a </w:t>
        </w:r>
        <w:r w:rsidR="00EE0694" w:rsidRPr="005E5BDF">
          <w:rPr>
            <w:color w:val="000000"/>
            <w:sz w:val="22"/>
            <w:szCs w:val="22"/>
          </w:rPr>
          <w:t>requirement that</w:t>
        </w:r>
        <w:r w:rsidRPr="005E5BDF">
          <w:rPr>
            <w:color w:val="000000"/>
            <w:sz w:val="22"/>
            <w:szCs w:val="22"/>
          </w:rPr>
          <w:t xml:space="preserve"> had an insignificant safety or regulatory impact. For an issue to be considered isolated, the inspector has determined that the issue is not indicative of a programmatic issue. </w:t>
        </w:r>
      </w:ins>
      <w:ins w:id="509" w:author="btc1" w:date="2013-10-02T09:51:00Z">
        <w:r w:rsidR="003232E9">
          <w:rPr>
            <w:color w:val="000000"/>
            <w:sz w:val="22"/>
            <w:szCs w:val="22"/>
          </w:rPr>
          <w:t xml:space="preserve"> </w:t>
        </w:r>
      </w:ins>
      <w:ins w:id="510" w:author="sxc3" w:date="2013-06-28T14:08:00Z">
        <w:r w:rsidRPr="005E5BDF">
          <w:rPr>
            <w:color w:val="000000"/>
            <w:sz w:val="22"/>
            <w:szCs w:val="22"/>
          </w:rPr>
          <w:t>If the inspector did not sample enough to make this determination, the issue should not be considered isolated</w:t>
        </w:r>
        <w:r w:rsidRPr="0085607B">
          <w:rPr>
            <w:color w:val="FF0000"/>
            <w:sz w:val="22"/>
            <w:szCs w:val="22"/>
          </w:rPr>
          <w:t xml:space="preserve">. </w:t>
        </w:r>
      </w:ins>
      <w:r w:rsidR="0085607B" w:rsidRPr="0085607B">
        <w:rPr>
          <w:color w:val="FF0000"/>
          <w:sz w:val="22"/>
          <w:szCs w:val="22"/>
        </w:rPr>
        <w:t xml:space="preserve"> </w:t>
      </w:r>
      <w:ins w:id="511" w:author="sxc3" w:date="2013-06-28T14:08:00Z">
        <w:r w:rsidRPr="0085607B">
          <w:rPr>
            <w:color w:val="FF0000"/>
            <w:sz w:val="22"/>
            <w:szCs w:val="22"/>
          </w:rPr>
          <w:t>T</w:t>
        </w:r>
        <w:r w:rsidRPr="005E5BDF">
          <w:rPr>
            <w:color w:val="000000"/>
            <w:sz w:val="22"/>
            <w:szCs w:val="22"/>
          </w:rPr>
          <w:t>he determination that an issue is isolated should imply that the vendor or applicant had established adequate measure to control the activity.</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12"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13" w:author="sxc3" w:date="2013-06-28T14:08:00Z"/>
          <w:color w:val="000000"/>
          <w:sz w:val="22"/>
          <w:szCs w:val="22"/>
        </w:rPr>
      </w:pPr>
      <w:ins w:id="514" w:author="sxc3" w:date="2013-06-28T14:08:00Z">
        <w:r w:rsidRPr="005E5BDF">
          <w:rPr>
            <w:color w:val="000000"/>
            <w:sz w:val="22"/>
            <w:szCs w:val="22"/>
          </w:rPr>
          <w:t>EXAMPLE OF AN ISOLATED ISSUE:</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15" w:author="sxc3" w:date="2013-06-28T14:08:00Z"/>
          <w:color w:val="000000"/>
          <w:sz w:val="22"/>
          <w:szCs w:val="22"/>
        </w:rPr>
      </w:pPr>
    </w:p>
    <w:p w:rsidR="008B6791" w:rsidRPr="005E5BDF" w:rsidRDefault="00315D3A"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235" w:hanging="2235"/>
        <w:rPr>
          <w:ins w:id="516" w:author="sxc3" w:date="2013-06-28T14:08:00Z"/>
          <w:color w:val="000000"/>
          <w:sz w:val="22"/>
          <w:szCs w:val="22"/>
        </w:rPr>
      </w:pPr>
      <w:ins w:id="517" w:author="sxc3" w:date="2013-07-08T10:32:00Z">
        <w:r w:rsidRPr="005E5BDF">
          <w:rPr>
            <w:color w:val="000000"/>
            <w:sz w:val="22"/>
            <w:szCs w:val="22"/>
          </w:rPr>
          <w:t>Example a.</w:t>
        </w:r>
      </w:ins>
      <w:ins w:id="518" w:author="sxc3" w:date="2013-06-28T14:08:00Z">
        <w:r w:rsidR="008F1E0F" w:rsidRPr="005E5BDF">
          <w:rPr>
            <w:color w:val="000000"/>
            <w:sz w:val="22"/>
            <w:szCs w:val="22"/>
          </w:rPr>
          <w:t xml:space="preserve">: </w:t>
        </w:r>
        <w:r w:rsidR="008F1E0F" w:rsidRPr="005E5BDF">
          <w:rPr>
            <w:color w:val="000000"/>
            <w:sz w:val="22"/>
            <w:szCs w:val="22"/>
          </w:rPr>
          <w:tab/>
        </w:r>
        <w:r w:rsidR="008F1E0F" w:rsidRPr="005E5BDF">
          <w:rPr>
            <w:color w:val="000000"/>
            <w:sz w:val="22"/>
            <w:szCs w:val="22"/>
          </w:rPr>
          <w:tab/>
        </w:r>
        <w:r w:rsidR="008B6791" w:rsidRPr="005E5BDF">
          <w:rPr>
            <w:color w:val="000000"/>
            <w:sz w:val="22"/>
            <w:szCs w:val="22"/>
          </w:rPr>
          <w:t>The NRC inspectors identified that the vendor failed to implement a requirement.</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19" w:author="sxc3" w:date="2013-06-28T14:08:00Z"/>
          <w:color w:val="000000"/>
          <w:sz w:val="22"/>
          <w:szCs w:val="22"/>
        </w:rPr>
      </w:pPr>
    </w:p>
    <w:p w:rsidR="008B6791" w:rsidRPr="005E5BDF" w:rsidRDefault="00315D3A"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235" w:hanging="2235"/>
        <w:rPr>
          <w:ins w:id="520" w:author="sxc3" w:date="2013-07-08T10:32:00Z"/>
          <w:color w:val="000000"/>
          <w:sz w:val="22"/>
          <w:szCs w:val="22"/>
        </w:rPr>
      </w:pPr>
      <w:ins w:id="521" w:author="sxc3" w:date="2013-06-28T14:08:00Z">
        <w:r w:rsidRPr="005E5BDF">
          <w:rPr>
            <w:color w:val="000000"/>
            <w:sz w:val="22"/>
            <w:szCs w:val="22"/>
          </w:rPr>
          <w:t xml:space="preserve">Minor </w:t>
        </w:r>
      </w:ins>
      <w:ins w:id="522" w:author="sxc3" w:date="2013-07-08T10:32:00Z">
        <w:r w:rsidRPr="005E5BDF">
          <w:rPr>
            <w:color w:val="000000"/>
            <w:sz w:val="22"/>
            <w:szCs w:val="22"/>
          </w:rPr>
          <w:t>b</w:t>
        </w:r>
      </w:ins>
      <w:ins w:id="523" w:author="sxc3" w:date="2013-06-28T14:08:00Z">
        <w:r w:rsidR="008B6791" w:rsidRPr="005E5BDF">
          <w:rPr>
            <w:color w:val="000000"/>
            <w:sz w:val="22"/>
            <w:szCs w:val="22"/>
          </w:rPr>
          <w:t>ecause:</w:t>
        </w:r>
        <w:r w:rsidR="008B6791" w:rsidRPr="005E5BDF">
          <w:rPr>
            <w:color w:val="000000"/>
            <w:sz w:val="22"/>
            <w:szCs w:val="22"/>
          </w:rPr>
          <w:tab/>
        </w:r>
        <w:r w:rsidR="008B6791" w:rsidRPr="005E5BDF">
          <w:rPr>
            <w:color w:val="000000"/>
            <w:sz w:val="22"/>
            <w:szCs w:val="22"/>
          </w:rPr>
          <w:tab/>
          <w:t>Based on the number of similar samples inspected, independent review and/or observation of quality activities, and discussion with appropriate vendor personnel, the inspectors determined that the issue was not recurring, and not indicative of a programmatic issue, and that the issue had an insignificant safety or regulatory impact.</w:t>
        </w:r>
      </w:ins>
    </w:p>
    <w:p w:rsidR="00315D3A" w:rsidRPr="005E5BDF" w:rsidRDefault="00315D3A"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235" w:hanging="2235"/>
        <w:rPr>
          <w:ins w:id="524" w:author="sxc3" w:date="2013-07-08T10:32:00Z"/>
          <w:color w:val="000000"/>
          <w:sz w:val="22"/>
          <w:szCs w:val="22"/>
        </w:rPr>
      </w:pPr>
    </w:p>
    <w:p w:rsidR="00315D3A" w:rsidRPr="005E5BDF" w:rsidRDefault="00315D3A"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235" w:hanging="2235"/>
        <w:rPr>
          <w:ins w:id="525" w:author="sxc3" w:date="2013-06-28T14:08:00Z"/>
          <w:color w:val="000000"/>
          <w:sz w:val="22"/>
          <w:szCs w:val="22"/>
        </w:rPr>
      </w:pPr>
      <w:ins w:id="526" w:author="sxc3" w:date="2013-07-08T10:32:00Z">
        <w:r w:rsidRPr="005E5BDF">
          <w:rPr>
            <w:color w:val="000000"/>
            <w:sz w:val="22"/>
            <w:szCs w:val="22"/>
          </w:rPr>
          <w:t>Not minor if:</w:t>
        </w:r>
        <w:r w:rsidRPr="005E5BDF">
          <w:rPr>
            <w:color w:val="000000"/>
            <w:sz w:val="22"/>
            <w:szCs w:val="22"/>
          </w:rPr>
          <w:tab/>
        </w:r>
        <w:r w:rsidRPr="005E5BDF">
          <w:rPr>
            <w:color w:val="000000"/>
            <w:sz w:val="22"/>
            <w:szCs w:val="22"/>
          </w:rPr>
          <w:tab/>
        </w:r>
      </w:ins>
      <w:ins w:id="527" w:author="sxc3" w:date="2013-07-08T10:33:00Z">
        <w:r w:rsidRPr="005E5BDF">
          <w:rPr>
            <w:color w:val="000000"/>
            <w:sz w:val="22"/>
            <w:szCs w:val="22"/>
          </w:rPr>
          <w:t>Based on the number of similar samples inspected, independent review and/or observation of quality activities, and discussion with appropriate vendor personnel, the inspectors determined that the issue was recurring, indicative of a programmatic issue, or that the issue had a significant safety or regulatory impact.</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28" w:author="sxc3" w:date="2013-06-28T14:08:00Z"/>
          <w:b/>
          <w:b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29" w:author="sxc3" w:date="2013-06-28T14:08:00Z"/>
          <w:b/>
          <w:bCs/>
          <w:i/>
          <w:iCs/>
          <w:color w:val="000000"/>
          <w:sz w:val="22"/>
          <w:szCs w:val="22"/>
        </w:rPr>
      </w:pPr>
      <w:ins w:id="530" w:author="sxc3" w:date="2013-06-28T14:08:00Z">
        <w:r w:rsidRPr="005E5BDF">
          <w:rPr>
            <w:b/>
            <w:bCs/>
            <w:color w:val="000000"/>
            <w:sz w:val="22"/>
            <w:szCs w:val="22"/>
          </w:rPr>
          <w:t>E.5</w:t>
        </w:r>
        <w:r w:rsidRPr="005E5BDF">
          <w:rPr>
            <w:b/>
            <w:bCs/>
            <w:color w:val="000000"/>
            <w:sz w:val="22"/>
            <w:szCs w:val="22"/>
          </w:rPr>
          <w:tab/>
          <w:t xml:space="preserve">ISSUES RELATED TO THE QUALITY OF A SSC OR ACTIVITY </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31" w:author="sxc3" w:date="2013-06-28T14:08:00Z"/>
          <w:b/>
          <w:bCs/>
          <w:i/>
          <w:i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32" w:author="sxc3" w:date="2013-06-28T14:08:00Z"/>
          <w:color w:val="000000"/>
          <w:sz w:val="22"/>
          <w:szCs w:val="22"/>
        </w:rPr>
      </w:pPr>
      <w:ins w:id="533" w:author="sxc3" w:date="2013-06-28T14:08:00Z">
        <w:r w:rsidRPr="005E5BDF">
          <w:rPr>
            <w:color w:val="000000"/>
            <w:sz w:val="22"/>
            <w:szCs w:val="22"/>
          </w:rPr>
          <w:t xml:space="preserve">Issues that could render the quality of a </w:t>
        </w:r>
        <w:r w:rsidR="00EE0694" w:rsidRPr="005E5BDF">
          <w:rPr>
            <w:color w:val="000000"/>
            <w:sz w:val="22"/>
            <w:szCs w:val="22"/>
          </w:rPr>
          <w:t>SSC or activity unacceptable or indeterminate</w:t>
        </w:r>
        <w:r w:rsidRPr="005E5BDF">
          <w:rPr>
            <w:color w:val="000000"/>
            <w:sz w:val="22"/>
            <w:szCs w:val="22"/>
          </w:rPr>
          <w:t xml:space="preserve"> would generally be associated with </w:t>
        </w:r>
      </w:ins>
      <w:ins w:id="534" w:author="sxc3" w:date="2013-08-22T15:45:00Z">
        <w:r w:rsidR="00D47F3D" w:rsidRPr="005E5BDF">
          <w:rPr>
            <w:color w:val="000000"/>
            <w:sz w:val="22"/>
            <w:szCs w:val="22"/>
          </w:rPr>
          <w:t>findings</w:t>
        </w:r>
      </w:ins>
      <w:ins w:id="535" w:author="sxc3" w:date="2013-09-20T15:05:00Z">
        <w:r w:rsidR="00B53322">
          <w:rPr>
            <w:color w:val="000000"/>
            <w:sz w:val="22"/>
            <w:szCs w:val="22"/>
          </w:rPr>
          <w:t xml:space="preserve"> and be greater-than-minor</w:t>
        </w:r>
      </w:ins>
      <w:ins w:id="536" w:author="sxc3" w:date="2013-06-28T14:08:00Z">
        <w:r w:rsidRPr="005E5BDF">
          <w:rPr>
            <w:color w:val="000000"/>
            <w:sz w:val="22"/>
            <w:szCs w:val="22"/>
          </w:rPr>
          <w:t>.</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37" w:author="sxc3" w:date="2013-06-28T14:08:00Z"/>
          <w:color w:val="000000"/>
          <w:sz w:val="22"/>
          <w:szCs w:val="22"/>
        </w:rPr>
      </w:pPr>
    </w:p>
    <w:p w:rsidR="008B6791"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sz w:val="22"/>
          <w:szCs w:val="22"/>
        </w:rPr>
      </w:pPr>
      <w:ins w:id="538" w:author="sxc3" w:date="2013-06-28T14:08:00Z">
        <w:r w:rsidRPr="005E5BDF">
          <w:rPr>
            <w:color w:val="000000"/>
            <w:sz w:val="22"/>
            <w:szCs w:val="22"/>
          </w:rPr>
          <w:t xml:space="preserve">An issue that </w:t>
        </w:r>
        <w:r w:rsidRPr="005E5BDF">
          <w:rPr>
            <w:iCs/>
            <w:color w:val="000000"/>
            <w:sz w:val="22"/>
            <w:szCs w:val="22"/>
          </w:rPr>
          <w:t>could</w:t>
        </w:r>
        <w:r w:rsidRPr="005E5BDF">
          <w:rPr>
            <w:i/>
            <w:iCs/>
            <w:color w:val="000000"/>
            <w:sz w:val="22"/>
            <w:szCs w:val="22"/>
          </w:rPr>
          <w:t xml:space="preserve"> </w:t>
        </w:r>
        <w:r w:rsidRPr="005E5BDF">
          <w:rPr>
            <w:color w:val="000000"/>
            <w:sz w:val="22"/>
            <w:szCs w:val="22"/>
          </w:rPr>
          <w:t>adversely affect a SSC’s ability to perform its intended safety function, or could impair the accomplishment of another SSC’s safety function, should generally be considered greater-than-minor</w:t>
        </w:r>
        <w:r w:rsidRPr="0085607B">
          <w:rPr>
            <w:color w:val="FF0000"/>
            <w:sz w:val="22"/>
            <w:szCs w:val="22"/>
          </w:rPr>
          <w:t>.</w:t>
        </w:r>
      </w:ins>
      <w:r w:rsidR="0085607B" w:rsidRPr="0085607B">
        <w:rPr>
          <w:color w:val="FF0000"/>
          <w:sz w:val="22"/>
          <w:szCs w:val="22"/>
        </w:rPr>
        <w:t xml:space="preserve"> </w:t>
      </w:r>
      <w:ins w:id="539" w:author="sxc3" w:date="2013-06-28T14:08:00Z">
        <w:r w:rsidRPr="0085607B">
          <w:rPr>
            <w:color w:val="FF0000"/>
            <w:sz w:val="22"/>
            <w:szCs w:val="22"/>
          </w:rPr>
          <w:t xml:space="preserve"> </w:t>
        </w:r>
        <w:r w:rsidR="00EE0694" w:rsidRPr="0085607B">
          <w:rPr>
            <w:color w:val="FF0000"/>
            <w:sz w:val="22"/>
            <w:szCs w:val="22"/>
          </w:rPr>
          <w:t>In addition</w:t>
        </w:r>
        <w:r w:rsidRPr="005E5BDF">
          <w:rPr>
            <w:color w:val="000000"/>
            <w:sz w:val="22"/>
            <w:szCs w:val="22"/>
          </w:rPr>
          <w:t>, issues that represent a reduction in safety margin compared to the latest safety analysis under review or approved by the NRC should also be considered greater-than-minor.</w:t>
        </w:r>
      </w:ins>
    </w:p>
    <w:p w:rsidR="00772238" w:rsidRDefault="00772238"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40" w:author="sxc3" w:date="2013-06-28T14:08:00Z"/>
          <w:iCs/>
          <w:color w:val="000000"/>
          <w:sz w:val="22"/>
          <w:szCs w:val="22"/>
        </w:rPr>
      </w:pPr>
      <w:ins w:id="541" w:author="sxc3" w:date="2013-06-28T14:08:00Z">
        <w:r w:rsidRPr="005E5BDF">
          <w:rPr>
            <w:iCs/>
            <w:color w:val="000000"/>
            <w:sz w:val="22"/>
            <w:szCs w:val="22"/>
          </w:rPr>
          <w:t xml:space="preserve">"Could" does NOT imply that the issue would absolutely adversely affect the SSC. </w:t>
        </w:r>
      </w:ins>
      <w:ins w:id="542" w:author="btc1" w:date="2013-10-02T09:51:00Z">
        <w:r w:rsidR="003232E9">
          <w:rPr>
            <w:iCs/>
            <w:color w:val="000000"/>
            <w:sz w:val="22"/>
            <w:szCs w:val="22"/>
          </w:rPr>
          <w:t xml:space="preserve"> </w:t>
        </w:r>
      </w:ins>
      <w:ins w:id="543" w:author="sxc3" w:date="2013-06-28T14:08:00Z">
        <w:r w:rsidRPr="005E5BDF">
          <w:rPr>
            <w:iCs/>
            <w:color w:val="000000"/>
            <w:sz w:val="22"/>
            <w:szCs w:val="22"/>
          </w:rPr>
          <w:t>It implies a probability that the ability of the SSC to perform its intended safety function may be adversely affected if</w:t>
        </w:r>
        <w:r w:rsidR="008A1854" w:rsidRPr="005E5BDF">
          <w:rPr>
            <w:iCs/>
            <w:color w:val="000000"/>
            <w:sz w:val="22"/>
            <w:szCs w:val="22"/>
          </w:rPr>
          <w:t xml:space="preserve"> the proper conditions existed.</w:t>
        </w:r>
      </w:ins>
    </w:p>
    <w:p w:rsidR="008B6791"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iCs/>
          <w:color w:val="000000"/>
          <w:sz w:val="22"/>
          <w:szCs w:val="22"/>
        </w:rPr>
      </w:pPr>
    </w:p>
    <w:p w:rsidR="004A64B2" w:rsidRDefault="004A64B2"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iCs/>
          <w:color w:val="000000"/>
          <w:sz w:val="22"/>
          <w:szCs w:val="22"/>
        </w:rPr>
      </w:pPr>
    </w:p>
    <w:p w:rsidR="004A64B2" w:rsidRPr="005E5BDF" w:rsidRDefault="004A64B2"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iCs/>
          <w:color w:val="000000"/>
          <w:sz w:val="22"/>
          <w:szCs w:val="22"/>
        </w:rPr>
      </w:pPr>
    </w:p>
    <w:p w:rsidR="008B6791" w:rsidRPr="005E5BDF" w:rsidRDefault="00743E53"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544" w:author="sxc3" w:date="2013-06-28T14:08:00Z"/>
          <w:color w:val="000000"/>
          <w:sz w:val="22"/>
          <w:szCs w:val="22"/>
        </w:rPr>
      </w:pPr>
      <w:ins w:id="545" w:author="sxc3" w:date="2013-06-28T14:08:00Z">
        <w:r w:rsidRPr="005E5BDF">
          <w:rPr>
            <w:color w:val="000000"/>
            <w:sz w:val="22"/>
            <w:szCs w:val="22"/>
          </w:rPr>
          <w:lastRenderedPageBreak/>
          <w:t xml:space="preserve">A finding should not be screened as minor solely based on the fact that it did not require </w:t>
        </w:r>
        <w:r w:rsidR="008B6791" w:rsidRPr="005E5BDF">
          <w:rPr>
            <w:color w:val="000000"/>
            <w:sz w:val="22"/>
            <w:szCs w:val="22"/>
          </w:rPr>
          <w:t>detailed engineering justification</w:t>
        </w:r>
        <w:r w:rsidRPr="005E5BDF">
          <w:rPr>
            <w:color w:val="000000"/>
            <w:sz w:val="22"/>
            <w:szCs w:val="22"/>
          </w:rPr>
          <w:t>;</w:t>
        </w:r>
        <w:r w:rsidR="008B6791" w:rsidRPr="005E5BDF">
          <w:rPr>
            <w:color w:val="000000"/>
            <w:sz w:val="22"/>
            <w:szCs w:val="22"/>
          </w:rPr>
          <w:t xml:space="preserve"> the inspector should consider that the lack of a more detailed evaluation may indicate that the vendor or applicant failed to adequately consider the scope of the issue or fully understand the technical and quality requirements. </w:t>
        </w:r>
      </w:ins>
      <w:ins w:id="546" w:author="btc1" w:date="2013-10-02T09:52:00Z">
        <w:r w:rsidR="003232E9">
          <w:rPr>
            <w:color w:val="000000"/>
            <w:sz w:val="22"/>
            <w:szCs w:val="22"/>
          </w:rPr>
          <w:t xml:space="preserve"> </w:t>
        </w:r>
      </w:ins>
      <w:ins w:id="547" w:author="sxc3" w:date="2013-06-28T14:08:00Z">
        <w:r w:rsidR="008B6791" w:rsidRPr="005E5BDF">
          <w:rPr>
            <w:color w:val="000000"/>
            <w:sz w:val="22"/>
            <w:szCs w:val="22"/>
          </w:rPr>
          <w:t>In some cases, re- design may appear to be a simple corrective action, and minor on the surface; however, the staff should verify that all interactions and interfaces have been considered and that sufficient design margin is available.</w:t>
        </w:r>
      </w:ins>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548"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49" w:author="sxc3" w:date="2013-06-28T14:08:00Z"/>
          <w:b/>
          <w:bCs/>
          <w:i/>
          <w:iCs/>
          <w:color w:val="000000"/>
          <w:sz w:val="22"/>
          <w:szCs w:val="22"/>
        </w:rPr>
      </w:pPr>
      <w:ins w:id="550" w:author="sxc3" w:date="2013-06-28T14:08:00Z">
        <w:r w:rsidRPr="005E5BDF">
          <w:rPr>
            <w:b/>
            <w:bCs/>
            <w:color w:val="000000"/>
            <w:sz w:val="22"/>
            <w:szCs w:val="22"/>
          </w:rPr>
          <w:t>E.6</w:t>
        </w:r>
        <w:r w:rsidRPr="005E5BDF">
          <w:rPr>
            <w:b/>
            <w:bCs/>
            <w:color w:val="000000"/>
            <w:sz w:val="22"/>
            <w:szCs w:val="22"/>
          </w:rPr>
          <w:tab/>
          <w:t xml:space="preserve">ISSUES RELATED TO THE FAILURE TO ESTABLISH, A PROCESS, PROGRAM, PROCEDURE OR QUALITY OVERSIGHT FUNCTION </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51" w:author="sxc3" w:date="2013-06-28T14:08:00Z"/>
          <w:b/>
          <w:bCs/>
          <w:i/>
          <w:iCs/>
          <w:color w:val="000000"/>
          <w:sz w:val="22"/>
          <w:szCs w:val="22"/>
        </w:rPr>
      </w:pPr>
    </w:p>
    <w:p w:rsidR="008B6791" w:rsidRPr="005E5BDF" w:rsidRDefault="00B53322"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52" w:author="sxc3" w:date="2013-06-28T14:08:00Z"/>
          <w:color w:val="000000"/>
          <w:sz w:val="22"/>
          <w:szCs w:val="22"/>
        </w:rPr>
      </w:pPr>
      <w:ins w:id="553" w:author="sxc3" w:date="2013-09-20T15:06:00Z">
        <w:r w:rsidRPr="00B53322">
          <w:rPr>
            <w:color w:val="000000"/>
            <w:sz w:val="22"/>
            <w:szCs w:val="22"/>
          </w:rPr>
          <w:t xml:space="preserve">Failures to establish programs, processes, instructions, procedures, or drawings are typically precursors to more significant </w:t>
        </w:r>
        <w:proofErr w:type="spellStart"/>
        <w:r w:rsidRPr="00B53322">
          <w:rPr>
            <w:color w:val="000000"/>
            <w:sz w:val="22"/>
            <w:szCs w:val="22"/>
          </w:rPr>
          <w:t>noncompliances</w:t>
        </w:r>
        <w:proofErr w:type="spellEnd"/>
        <w:r w:rsidRPr="00B53322">
          <w:rPr>
            <w:color w:val="000000"/>
            <w:sz w:val="22"/>
            <w:szCs w:val="22"/>
          </w:rPr>
          <w:t xml:space="preserve">. </w:t>
        </w:r>
      </w:ins>
      <w:ins w:id="554" w:author="btc1" w:date="2013-10-02T09:52:00Z">
        <w:r w:rsidR="003232E9">
          <w:rPr>
            <w:color w:val="000000"/>
            <w:sz w:val="22"/>
            <w:szCs w:val="22"/>
          </w:rPr>
          <w:t xml:space="preserve"> </w:t>
        </w:r>
      </w:ins>
      <w:ins w:id="555" w:author="sxc3" w:date="2013-09-20T15:06:00Z">
        <w:r w:rsidRPr="00B53322">
          <w:rPr>
            <w:color w:val="000000"/>
            <w:sz w:val="22"/>
            <w:szCs w:val="22"/>
          </w:rPr>
          <w:t>If inspectors identify the lack of a program, process, instruction, procedure, or drawing, they should continue the inspection to assess the impact of the issue.  If the inspectors are unable to establish an impact, the finding is potentially a minor finding.  Factors specific to the issue, including the vendor’s response to the issue, should be considered and discussed during the findings review panel to make the final significance determination.  In some instances, this could be an example of when the NRC would choose to document a minor inspection finding.</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56"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57" w:author="sxc3" w:date="2013-06-28T14:08:00Z"/>
          <w:b/>
          <w:bCs/>
          <w:color w:val="000000"/>
          <w:sz w:val="22"/>
          <w:szCs w:val="22"/>
        </w:rPr>
      </w:pPr>
      <w:ins w:id="558" w:author="sxc3" w:date="2013-06-28T14:08:00Z">
        <w:r w:rsidRPr="005E5BDF">
          <w:rPr>
            <w:b/>
            <w:bCs/>
            <w:color w:val="000000"/>
            <w:sz w:val="22"/>
            <w:szCs w:val="22"/>
          </w:rPr>
          <w:t>E.7</w:t>
        </w:r>
        <w:r w:rsidRPr="005E5BDF">
          <w:rPr>
            <w:b/>
            <w:bCs/>
            <w:color w:val="000000"/>
            <w:sz w:val="22"/>
            <w:szCs w:val="22"/>
          </w:rPr>
          <w:tab/>
          <w:t>ISSUES THAT COULD ADVERSELY AFFECT THE CLOSURE OF AN INSPECTION, TEST, ANALYSIS, AND ACCEPTANCE CRITERIA (ITAAC)</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59" w:author="sxc3" w:date="2013-06-28T14:08:00Z"/>
          <w:b/>
          <w:bCs/>
          <w:color w:val="000000"/>
          <w:sz w:val="22"/>
          <w:szCs w:val="22"/>
        </w:rPr>
      </w:pPr>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560" w:author="sxc3" w:date="2013-06-28T14:08:00Z"/>
          <w:color w:val="000000"/>
          <w:sz w:val="22"/>
          <w:szCs w:val="22"/>
        </w:rPr>
      </w:pPr>
      <w:ins w:id="561" w:author="sxc3" w:date="2013-06-28T14:08:00Z">
        <w:r w:rsidRPr="005E5BDF">
          <w:rPr>
            <w:color w:val="000000"/>
            <w:sz w:val="22"/>
            <w:szCs w:val="22"/>
          </w:rPr>
          <w:t xml:space="preserve">An issue, that if left uncorrected, could potentially prevent a licensee from closing an ITAAC, should be considered greater than minor. </w:t>
        </w:r>
      </w:ins>
      <w:ins w:id="562" w:author="btc1" w:date="2013-10-02T09:52:00Z">
        <w:r w:rsidR="003232E9">
          <w:rPr>
            <w:color w:val="000000"/>
            <w:sz w:val="22"/>
            <w:szCs w:val="22"/>
          </w:rPr>
          <w:t xml:space="preserve"> </w:t>
        </w:r>
      </w:ins>
      <w:ins w:id="563" w:author="sxc3" w:date="2013-06-28T14:08:00Z">
        <w:r w:rsidRPr="005E5BDF">
          <w:rPr>
            <w:color w:val="000000"/>
            <w:sz w:val="22"/>
            <w:szCs w:val="22"/>
          </w:rPr>
          <w:t>The issue must be material to the acceptance criteria of the ITAAC.</w:t>
        </w:r>
      </w:ins>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564"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65" w:author="sxc3" w:date="2013-06-28T14:08:00Z"/>
          <w:b/>
          <w:bCs/>
          <w:color w:val="000000"/>
          <w:sz w:val="22"/>
          <w:szCs w:val="22"/>
        </w:rPr>
      </w:pPr>
      <w:ins w:id="566" w:author="sxc3" w:date="2013-06-28T14:08:00Z">
        <w:r w:rsidRPr="005E5BDF">
          <w:rPr>
            <w:b/>
            <w:bCs/>
            <w:color w:val="000000"/>
            <w:sz w:val="22"/>
            <w:szCs w:val="22"/>
          </w:rPr>
          <w:t xml:space="preserve">E.8 </w:t>
        </w:r>
        <w:r w:rsidR="00743E53" w:rsidRPr="005E5BDF">
          <w:rPr>
            <w:b/>
            <w:bCs/>
            <w:color w:val="000000"/>
            <w:sz w:val="22"/>
            <w:szCs w:val="22"/>
          </w:rPr>
          <w:t>SCREEN FOR GREATER-THAN-MINOR</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67" w:author="sxc3" w:date="2013-06-28T14:08:00Z"/>
          <w:b/>
          <w:b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68" w:author="sxc3" w:date="2013-06-28T14:08:00Z"/>
          <w:color w:val="000000"/>
          <w:sz w:val="22"/>
          <w:szCs w:val="22"/>
        </w:rPr>
      </w:pPr>
      <w:ins w:id="569" w:author="sxc3" w:date="2013-06-28T14:08:00Z">
        <w:r w:rsidRPr="005E5BDF">
          <w:rPr>
            <w:color w:val="000000"/>
            <w:sz w:val="22"/>
            <w:szCs w:val="22"/>
          </w:rPr>
          <w:t>Determine whether the violation or nonconformance is greater-than-minor. If the answer to any of the following questions is “YES,” the violation or nonconformance is greater-than-minor. If the answer to all four questions is “NO,” the violation or nonconformance is not greater-than-minor.</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70" w:author="sxc3" w:date="2013-06-28T14:08:00Z"/>
          <w:b/>
          <w:bCs/>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71" w:author="sxc3" w:date="2013-06-28T14:08:00Z"/>
          <w:b/>
          <w:bCs/>
          <w:color w:val="000000"/>
          <w:sz w:val="22"/>
          <w:szCs w:val="22"/>
        </w:rPr>
      </w:pPr>
      <w:ins w:id="572" w:author="sxc3" w:date="2013-06-28T14:08:00Z">
        <w:r w:rsidRPr="005E5BDF">
          <w:rPr>
            <w:b/>
            <w:bCs/>
            <w:color w:val="000000"/>
            <w:sz w:val="22"/>
            <w:szCs w:val="22"/>
          </w:rPr>
          <w:t>The violation/</w:t>
        </w:r>
      </w:ins>
      <w:ins w:id="573" w:author="sxc3" w:date="2013-09-20T15:45:00Z">
        <w:r w:rsidR="00C93BCF" w:rsidRPr="005E5BDF">
          <w:rPr>
            <w:b/>
            <w:bCs/>
            <w:color w:val="000000"/>
            <w:sz w:val="22"/>
            <w:szCs w:val="22"/>
          </w:rPr>
          <w:t>nonconformance</w:t>
        </w:r>
      </w:ins>
      <w:ins w:id="574" w:author="sxc3" w:date="2013-06-28T14:08:00Z">
        <w:r w:rsidRPr="005E5BDF">
          <w:rPr>
            <w:b/>
            <w:bCs/>
            <w:color w:val="000000"/>
            <w:sz w:val="22"/>
            <w:szCs w:val="22"/>
          </w:rPr>
          <w:t>:</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hanging="560"/>
        <w:rPr>
          <w:ins w:id="575" w:author="sxc3" w:date="2013-06-28T14:08:00Z"/>
          <w:color w:val="000000"/>
          <w:sz w:val="22"/>
          <w:szCs w:val="22"/>
        </w:rPr>
      </w:pPr>
      <w:ins w:id="576" w:author="sxc3" w:date="2013-06-28T14:08:00Z">
        <w:r w:rsidRPr="005E5BDF">
          <w:rPr>
            <w:color w:val="000000"/>
            <w:sz w:val="22"/>
            <w:szCs w:val="22"/>
          </w:rPr>
          <w:t>1.</w:t>
        </w:r>
        <w:r w:rsidRPr="005E5BDF">
          <w:rPr>
            <w:color w:val="000000"/>
            <w:sz w:val="22"/>
            <w:szCs w:val="22"/>
          </w:rPr>
          <w:tab/>
          <w:t>Is the issue similar to the “not minor if” statement of an example in Section E.9?</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77"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hanging="560"/>
        <w:rPr>
          <w:ins w:id="578" w:author="sxc3" w:date="2013-06-28T14:08:00Z"/>
          <w:color w:val="000000"/>
          <w:sz w:val="22"/>
          <w:szCs w:val="22"/>
        </w:rPr>
      </w:pPr>
      <w:ins w:id="579" w:author="sxc3" w:date="2013-06-28T14:08:00Z">
        <w:r w:rsidRPr="005E5BDF">
          <w:rPr>
            <w:color w:val="000000"/>
            <w:sz w:val="22"/>
            <w:szCs w:val="22"/>
          </w:rPr>
          <w:t>2.</w:t>
        </w:r>
        <w:r w:rsidRPr="005E5BDF">
          <w:rPr>
            <w:color w:val="000000"/>
            <w:sz w:val="22"/>
            <w:szCs w:val="22"/>
          </w:rPr>
          <w:tab/>
          <w:t xml:space="preserve">Does the issue, if left uncorrected, represent a condition adverse to quality that renders the quality of a structure, system, or component (SSC) or activity, unacceptable or indeterminate, </w:t>
        </w:r>
        <w:r w:rsidRPr="005E5BDF">
          <w:rPr>
            <w:b/>
            <w:bCs/>
            <w:color w:val="000000"/>
            <w:sz w:val="22"/>
            <w:szCs w:val="22"/>
          </w:rPr>
          <w:t xml:space="preserve">AND </w:t>
        </w:r>
        <w:r w:rsidRPr="005E5BDF">
          <w:rPr>
            <w:color w:val="000000"/>
            <w:sz w:val="22"/>
            <w:szCs w:val="22"/>
          </w:rPr>
          <w:t>the issue is associated with any one or more of the following?</w:t>
        </w:r>
      </w:ins>
    </w:p>
    <w:p w:rsidR="008B6791"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120" w:hanging="560"/>
        <w:rPr>
          <w:ins w:id="580" w:author="sxc3" w:date="2013-06-28T14:08:00Z"/>
          <w:color w:val="000000"/>
          <w:sz w:val="22"/>
          <w:szCs w:val="22"/>
        </w:rPr>
      </w:pPr>
      <w:ins w:id="581" w:author="sxc3" w:date="2013-06-28T14:08:00Z">
        <w:r w:rsidRPr="005E5BDF">
          <w:rPr>
            <w:color w:val="000000"/>
            <w:sz w:val="22"/>
            <w:szCs w:val="22"/>
          </w:rPr>
          <w:t xml:space="preserve">A. </w:t>
        </w:r>
        <w:r w:rsidRPr="005E5BDF">
          <w:rPr>
            <w:color w:val="000000"/>
            <w:sz w:val="22"/>
            <w:szCs w:val="22"/>
          </w:rPr>
          <w:tab/>
          <w:t>A deficiency in the design, manufacture, construction, installation, inspection, or testing of a SSC, which required one of the following to establish the adequacy of the SSC to perform its intended safety function:</w:t>
        </w:r>
      </w:ins>
      <w:ins w:id="582" w:author="btc1" w:date="2013-10-02T09:52:00Z">
        <w:r w:rsidR="003232E9">
          <w:rPr>
            <w:color w:val="000000"/>
            <w:sz w:val="22"/>
            <w:szCs w:val="22"/>
          </w:rPr>
          <w:t xml:space="preserve"> </w:t>
        </w:r>
      </w:ins>
      <w:ins w:id="583" w:author="sxc3" w:date="2013-06-28T14:08:00Z">
        <w:r w:rsidRPr="005E5BDF">
          <w:rPr>
            <w:color w:val="000000"/>
            <w:sz w:val="22"/>
            <w:szCs w:val="22"/>
          </w:rPr>
          <w:t xml:space="preserve"> (</w:t>
        </w:r>
        <w:proofErr w:type="spellStart"/>
        <w:r w:rsidRPr="005E5BDF">
          <w:rPr>
            <w:color w:val="000000"/>
            <w:sz w:val="22"/>
            <w:szCs w:val="22"/>
          </w:rPr>
          <w:t>i</w:t>
        </w:r>
        <w:proofErr w:type="spellEnd"/>
        <w:r w:rsidRPr="005E5BDF">
          <w:rPr>
            <w:color w:val="000000"/>
            <w:sz w:val="22"/>
            <w:szCs w:val="22"/>
          </w:rPr>
          <w:t>) detailed engineering justification; (ii) redesign; (iii) replacement; (iv) supplemental examination, inspection, or test; (v) substantial rework; or (vi) repair</w:t>
        </w:r>
      </w:ins>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584" w:author="sxc3" w:date="2013-06-28T14:08:00Z"/>
          <w:color w:val="000000"/>
          <w:sz w:val="22"/>
          <w:szCs w:val="22"/>
        </w:rPr>
      </w:pPr>
    </w:p>
    <w:p w:rsidR="008B6791" w:rsidRPr="005E5BDF" w:rsidRDefault="008B6791" w:rsidP="005E5BDF">
      <w:pPr>
        <w:tabs>
          <w:tab w:val="left" w:pos="0"/>
          <w:tab w:val="left" w:pos="540"/>
          <w:tab w:val="left" w:pos="1080"/>
          <w:tab w:val="left" w:pos="2800"/>
          <w:tab w:val="left" w:pos="3360"/>
          <w:tab w:val="left" w:pos="3920"/>
          <w:tab w:val="left" w:pos="4480"/>
          <w:tab w:val="left" w:pos="5040"/>
          <w:tab w:val="left" w:pos="5600"/>
          <w:tab w:val="left" w:pos="6160"/>
          <w:tab w:val="left" w:pos="6720"/>
        </w:tabs>
        <w:ind w:left="1080" w:hanging="1080"/>
        <w:rPr>
          <w:ins w:id="585" w:author="sxc3" w:date="2013-06-28T14:08:00Z"/>
          <w:color w:val="000000"/>
          <w:sz w:val="22"/>
          <w:szCs w:val="22"/>
        </w:rPr>
      </w:pPr>
      <w:ins w:id="586" w:author="sxc3" w:date="2013-06-28T14:08:00Z">
        <w:r w:rsidRPr="005E5BDF">
          <w:rPr>
            <w:color w:val="000000"/>
            <w:sz w:val="22"/>
            <w:szCs w:val="22"/>
          </w:rPr>
          <w:tab/>
          <w:t>B.</w:t>
        </w:r>
        <w:r w:rsidRPr="005E5BDF">
          <w:rPr>
            <w:color w:val="000000"/>
            <w:sz w:val="22"/>
            <w:szCs w:val="22"/>
          </w:rPr>
          <w:tab/>
          <w:t>A non-conservative error in a computer program, design specification, construction specification, design report, drawing, calculation, or other design output document that defines the technical requirements for the SSC</w:t>
        </w:r>
      </w:ins>
    </w:p>
    <w:p w:rsidR="00B53322" w:rsidRDefault="00B53322" w:rsidP="005E5BDF">
      <w:pPr>
        <w:tabs>
          <w:tab w:val="left" w:pos="0"/>
          <w:tab w:val="left" w:pos="540"/>
          <w:tab w:val="left" w:pos="1080"/>
          <w:tab w:val="left" w:pos="2800"/>
          <w:tab w:val="left" w:pos="3360"/>
          <w:tab w:val="left" w:pos="3920"/>
          <w:tab w:val="left" w:pos="4480"/>
          <w:tab w:val="left" w:pos="5040"/>
          <w:tab w:val="left" w:pos="5600"/>
          <w:tab w:val="left" w:pos="6160"/>
          <w:tab w:val="left" w:pos="6720"/>
        </w:tabs>
        <w:ind w:left="1080" w:hanging="1080"/>
        <w:rPr>
          <w:ins w:id="587" w:author="sxc3" w:date="2013-09-20T15:06:00Z"/>
          <w:color w:val="000000"/>
          <w:sz w:val="22"/>
          <w:szCs w:val="22"/>
        </w:rPr>
      </w:pPr>
    </w:p>
    <w:p w:rsidR="008B6791" w:rsidRPr="005E5BDF" w:rsidRDefault="00B53322" w:rsidP="005E5BDF">
      <w:pPr>
        <w:tabs>
          <w:tab w:val="left" w:pos="0"/>
          <w:tab w:val="left" w:pos="540"/>
          <w:tab w:val="left" w:pos="1080"/>
          <w:tab w:val="left" w:pos="2800"/>
          <w:tab w:val="left" w:pos="3360"/>
          <w:tab w:val="left" w:pos="3920"/>
          <w:tab w:val="left" w:pos="4480"/>
          <w:tab w:val="left" w:pos="5040"/>
          <w:tab w:val="left" w:pos="5600"/>
          <w:tab w:val="left" w:pos="6160"/>
          <w:tab w:val="left" w:pos="6720"/>
        </w:tabs>
        <w:ind w:left="1080" w:hanging="1080"/>
        <w:rPr>
          <w:ins w:id="588" w:author="sxc3" w:date="2013-06-28T14:08:00Z"/>
          <w:color w:val="000000"/>
          <w:sz w:val="22"/>
          <w:szCs w:val="22"/>
        </w:rPr>
      </w:pPr>
      <w:ins w:id="589" w:author="sxc3" w:date="2013-09-20T15:06:00Z">
        <w:r>
          <w:rPr>
            <w:color w:val="000000"/>
            <w:sz w:val="22"/>
            <w:szCs w:val="22"/>
          </w:rPr>
          <w:tab/>
        </w:r>
      </w:ins>
      <w:ins w:id="590" w:author="sxc3" w:date="2013-06-28T14:08:00Z">
        <w:r w:rsidR="008B6791" w:rsidRPr="005E5BDF">
          <w:rPr>
            <w:color w:val="000000"/>
            <w:sz w:val="22"/>
            <w:szCs w:val="22"/>
          </w:rPr>
          <w:t>C.</w:t>
        </w:r>
        <w:r w:rsidR="008B6791" w:rsidRPr="005E5BDF">
          <w:rPr>
            <w:color w:val="000000"/>
            <w:sz w:val="22"/>
            <w:szCs w:val="22"/>
          </w:rPr>
          <w:tab/>
          <w:t>An irretrievable loss of a quality assurance record; or a record-keeping issue that could preclude the vendor or applicant from being able to take appropriate action on safety-significant matters, or from objectively or properly assessing, auditing, or otherwise evaluating safety-significant activities, or</w:t>
        </w:r>
      </w:ins>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591"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080" w:hanging="1080"/>
        <w:rPr>
          <w:ins w:id="592" w:author="sxc3" w:date="2013-06-28T14:08:00Z"/>
          <w:color w:val="000000"/>
          <w:sz w:val="22"/>
          <w:szCs w:val="22"/>
        </w:rPr>
      </w:pPr>
      <w:ins w:id="593" w:author="sxc3" w:date="2013-06-28T14:08:00Z">
        <w:r w:rsidRPr="005E5BDF">
          <w:rPr>
            <w:color w:val="000000"/>
            <w:sz w:val="22"/>
            <w:szCs w:val="22"/>
          </w:rPr>
          <w:tab/>
          <w:t>D.</w:t>
        </w:r>
        <w:r w:rsidRPr="005E5BDF">
          <w:rPr>
            <w:color w:val="000000"/>
            <w:sz w:val="22"/>
            <w:szCs w:val="22"/>
          </w:rPr>
          <w:tab/>
          <w:t>An unqualified process, procedure, tool, instrument or personnel used for a quality activity that either invalidated previously accepted activities, or required requalification</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594" w:author="sxc3" w:date="2013-06-28T14:08:00Z"/>
          <w:color w:val="000000"/>
          <w:sz w:val="22"/>
          <w:szCs w:val="22"/>
        </w:rPr>
      </w:pPr>
    </w:p>
    <w:p w:rsidR="008B6791" w:rsidRPr="005E5BDF" w:rsidRDefault="008B6791" w:rsidP="005E5BDF">
      <w:pPr>
        <w:tabs>
          <w:tab w:val="left" w:pos="540"/>
          <w:tab w:val="left" w:pos="2240"/>
          <w:tab w:val="left" w:pos="2800"/>
          <w:tab w:val="left" w:pos="3360"/>
          <w:tab w:val="left" w:pos="3920"/>
          <w:tab w:val="left" w:pos="4480"/>
          <w:tab w:val="left" w:pos="5040"/>
          <w:tab w:val="left" w:pos="5600"/>
          <w:tab w:val="left" w:pos="6160"/>
          <w:tab w:val="left" w:pos="6720"/>
        </w:tabs>
        <w:ind w:left="560" w:hanging="560"/>
        <w:rPr>
          <w:ins w:id="595" w:author="sxc3" w:date="2013-06-28T14:08:00Z"/>
          <w:color w:val="000000"/>
          <w:sz w:val="22"/>
          <w:szCs w:val="22"/>
        </w:rPr>
      </w:pPr>
      <w:ins w:id="596" w:author="sxc3" w:date="2013-06-28T14:08:00Z">
        <w:r w:rsidRPr="005E5BDF">
          <w:rPr>
            <w:color w:val="000000"/>
            <w:sz w:val="22"/>
            <w:szCs w:val="22"/>
          </w:rPr>
          <w:t>3.</w:t>
        </w:r>
        <w:r w:rsidRPr="005E5BDF">
          <w:rPr>
            <w:color w:val="000000"/>
            <w:sz w:val="22"/>
            <w:szCs w:val="22"/>
          </w:rPr>
          <w:tab/>
          <w:t xml:space="preserve">Does the issue, if left uncorrected, represent a failure to establish, implement or maintain a process, program, procedure, or quality oversight function that could render the quality of the </w:t>
        </w:r>
        <w:r w:rsidR="004C2680" w:rsidRPr="005E5BDF">
          <w:rPr>
            <w:color w:val="000000"/>
            <w:sz w:val="22"/>
            <w:szCs w:val="22"/>
          </w:rPr>
          <w:t xml:space="preserve">SCC or </w:t>
        </w:r>
        <w:r w:rsidRPr="005E5BDF">
          <w:rPr>
            <w:color w:val="000000"/>
            <w:sz w:val="22"/>
            <w:szCs w:val="22"/>
          </w:rPr>
          <w:t>activity unacceptable or indeterminate?</w:t>
        </w:r>
      </w:ins>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597" w:author="sxc3" w:date="2013-06-28T14:08:00Z"/>
          <w:color w:val="000000"/>
          <w:sz w:val="22"/>
          <w:szCs w:val="22"/>
        </w:rPr>
      </w:pPr>
    </w:p>
    <w:p w:rsidR="008B6791" w:rsidRPr="005E5BDF" w:rsidRDefault="008B6791" w:rsidP="005E5BDF">
      <w:pPr>
        <w:tabs>
          <w:tab w:val="left" w:pos="0"/>
          <w:tab w:val="left" w:pos="540"/>
          <w:tab w:val="left" w:pos="1680"/>
          <w:tab w:val="left" w:pos="2800"/>
          <w:tab w:val="left" w:pos="3360"/>
          <w:tab w:val="left" w:pos="3920"/>
          <w:tab w:val="left" w:pos="4480"/>
          <w:tab w:val="left" w:pos="5040"/>
          <w:tab w:val="left" w:pos="5600"/>
          <w:tab w:val="left" w:pos="6160"/>
          <w:tab w:val="left" w:pos="6720"/>
        </w:tabs>
        <w:ind w:left="540" w:hanging="540"/>
        <w:rPr>
          <w:ins w:id="598" w:author="sxc3" w:date="2013-06-28T14:08:00Z"/>
          <w:color w:val="000000"/>
          <w:sz w:val="22"/>
          <w:szCs w:val="22"/>
        </w:rPr>
      </w:pPr>
      <w:ins w:id="599" w:author="sxc3" w:date="2013-06-28T14:08:00Z">
        <w:r w:rsidRPr="005E5BDF">
          <w:rPr>
            <w:color w:val="000000"/>
            <w:sz w:val="22"/>
            <w:szCs w:val="22"/>
          </w:rPr>
          <w:t>4.</w:t>
        </w:r>
        <w:r w:rsidRPr="005E5BDF">
          <w:rPr>
            <w:color w:val="000000"/>
            <w:sz w:val="22"/>
            <w:szCs w:val="22"/>
          </w:rPr>
          <w:tab/>
          <w:t>If left uncorrected, could the issue adversely affect the closure of an Inspection, Test, Analyses, and Acceptance Criteria (ITAAC)?</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600" w:author="sxc3" w:date="2013-06-28T14:08:00Z"/>
          <w:color w:val="000000"/>
          <w:sz w:val="22"/>
          <w:szCs w:val="22"/>
        </w:rPr>
      </w:pPr>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601" w:author="sxc3" w:date="2013-06-28T14:08:00Z"/>
          <w:color w:val="000000"/>
          <w:sz w:val="22"/>
          <w:szCs w:val="22"/>
        </w:rPr>
      </w:pPr>
      <w:ins w:id="602" w:author="sxc3" w:date="2013-06-28T14:08:00Z">
        <w:r w:rsidRPr="005E5BDF">
          <w:rPr>
            <w:color w:val="000000"/>
            <w:sz w:val="22"/>
            <w:szCs w:val="22"/>
          </w:rPr>
          <w:t xml:space="preserve">If the answer to all of the preceding questions is no, the violation or nonconformance is minor. The inspectors inform the vendor or applicant of the minor violation </w:t>
        </w:r>
      </w:ins>
      <w:ins w:id="603" w:author="sxc3" w:date="2013-08-23T08:25:00Z">
        <w:r w:rsidR="00994AC8" w:rsidRPr="005E5BDF">
          <w:rPr>
            <w:color w:val="000000"/>
            <w:sz w:val="22"/>
            <w:szCs w:val="22"/>
          </w:rPr>
          <w:t xml:space="preserve">or nonconformance </w:t>
        </w:r>
      </w:ins>
      <w:ins w:id="604" w:author="sxc3" w:date="2013-06-28T14:08:00Z">
        <w:r w:rsidRPr="005E5BDF">
          <w:rPr>
            <w:color w:val="000000"/>
            <w:sz w:val="22"/>
            <w:szCs w:val="22"/>
          </w:rPr>
          <w:t xml:space="preserve">and the vendor or applicant dispositions the minor violation </w:t>
        </w:r>
      </w:ins>
      <w:ins w:id="605" w:author="sxc3" w:date="2013-08-23T08:26:00Z">
        <w:r w:rsidR="00994AC8" w:rsidRPr="005E5BDF">
          <w:rPr>
            <w:color w:val="000000"/>
            <w:sz w:val="22"/>
            <w:szCs w:val="22"/>
          </w:rPr>
          <w:t xml:space="preserve">or nonconformance </w:t>
        </w:r>
      </w:ins>
      <w:ins w:id="606" w:author="sxc3" w:date="2013-06-28T14:08:00Z">
        <w:r w:rsidRPr="005E5BDF">
          <w:rPr>
            <w:color w:val="000000"/>
            <w:sz w:val="22"/>
            <w:szCs w:val="22"/>
          </w:rPr>
          <w:t xml:space="preserve">in accordance with its </w:t>
        </w:r>
        <w:r w:rsidR="00743E53" w:rsidRPr="005E5BDF">
          <w:rPr>
            <w:color w:val="000000"/>
            <w:sz w:val="22"/>
            <w:szCs w:val="22"/>
          </w:rPr>
          <w:t>corrective action program</w:t>
        </w:r>
        <w:r w:rsidRPr="005E5BDF">
          <w:rPr>
            <w:color w:val="000000"/>
            <w:sz w:val="22"/>
            <w:szCs w:val="22"/>
          </w:rPr>
          <w:t xml:space="preserve">. </w:t>
        </w:r>
      </w:ins>
      <w:ins w:id="607" w:author="btc1" w:date="2013-10-02T09:53:00Z">
        <w:r w:rsidR="003232E9">
          <w:rPr>
            <w:color w:val="000000"/>
            <w:sz w:val="22"/>
            <w:szCs w:val="22"/>
          </w:rPr>
          <w:t xml:space="preserve"> </w:t>
        </w:r>
      </w:ins>
      <w:ins w:id="608" w:author="sxc3" w:date="2013-06-28T14:08:00Z">
        <w:r w:rsidRPr="005E5BDF">
          <w:rPr>
            <w:color w:val="000000"/>
            <w:sz w:val="22"/>
            <w:szCs w:val="22"/>
          </w:rPr>
          <w:t xml:space="preserve">If the vendor or applicant does not disposition the minor violation </w:t>
        </w:r>
      </w:ins>
      <w:ins w:id="609" w:author="sxc3" w:date="2013-08-23T08:26:00Z">
        <w:r w:rsidR="00994AC8" w:rsidRPr="005E5BDF">
          <w:rPr>
            <w:color w:val="000000"/>
            <w:sz w:val="22"/>
            <w:szCs w:val="22"/>
          </w:rPr>
          <w:t xml:space="preserve">or nonconformance </w:t>
        </w:r>
      </w:ins>
      <w:ins w:id="610" w:author="sxc3" w:date="2013-06-28T14:08:00Z">
        <w:r w:rsidRPr="005E5BDF">
          <w:rPr>
            <w:color w:val="000000"/>
            <w:sz w:val="22"/>
            <w:szCs w:val="22"/>
          </w:rPr>
          <w:t xml:space="preserve">in accordance with its </w:t>
        </w:r>
        <w:r w:rsidR="00743E53" w:rsidRPr="005E5BDF">
          <w:rPr>
            <w:color w:val="000000"/>
            <w:sz w:val="22"/>
            <w:szCs w:val="22"/>
          </w:rPr>
          <w:t>corrective action program</w:t>
        </w:r>
        <w:r w:rsidRPr="005E5BDF">
          <w:rPr>
            <w:color w:val="000000"/>
            <w:sz w:val="22"/>
            <w:szCs w:val="22"/>
          </w:rPr>
          <w:t xml:space="preserve">, then the inspectors screen this as a new issue. Normally, minor violations </w:t>
        </w:r>
      </w:ins>
      <w:ins w:id="611" w:author="sxc3" w:date="2013-08-23T08:26:00Z">
        <w:r w:rsidR="00994AC8" w:rsidRPr="005E5BDF">
          <w:rPr>
            <w:color w:val="000000"/>
            <w:sz w:val="22"/>
            <w:szCs w:val="22"/>
          </w:rPr>
          <w:t xml:space="preserve">or </w:t>
        </w:r>
        <w:proofErr w:type="spellStart"/>
        <w:r w:rsidR="00994AC8" w:rsidRPr="005E5BDF">
          <w:rPr>
            <w:color w:val="000000"/>
            <w:sz w:val="22"/>
            <w:szCs w:val="22"/>
          </w:rPr>
          <w:t>nonconformances</w:t>
        </w:r>
        <w:proofErr w:type="spellEnd"/>
        <w:r w:rsidR="00994AC8" w:rsidRPr="005E5BDF">
          <w:rPr>
            <w:color w:val="000000"/>
            <w:sz w:val="22"/>
            <w:szCs w:val="22"/>
          </w:rPr>
          <w:t xml:space="preserve"> </w:t>
        </w:r>
      </w:ins>
      <w:ins w:id="612" w:author="sxc3" w:date="2013-06-28T14:08:00Z">
        <w:r w:rsidRPr="005E5BDF">
          <w:rPr>
            <w:color w:val="000000"/>
            <w:sz w:val="22"/>
            <w:szCs w:val="22"/>
          </w:rPr>
          <w:t xml:space="preserve">will not be documented. </w:t>
        </w:r>
      </w:ins>
    </w:p>
    <w:p w:rsidR="008B6791" w:rsidRPr="005E5BDF" w:rsidRDefault="008B6791" w:rsidP="005E5BD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613" w:author="sxc3" w:date="2013-06-28T14:08:00Z"/>
          <w:color w:val="000000"/>
          <w:sz w:val="22"/>
          <w:szCs w:val="22"/>
        </w:rPr>
      </w:pPr>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614" w:author="sxc3" w:date="2013-06-28T14:08:00Z"/>
          <w:color w:val="000000"/>
          <w:sz w:val="22"/>
          <w:szCs w:val="22"/>
        </w:rPr>
      </w:pPr>
      <w:ins w:id="615" w:author="sxc3" w:date="2013-06-28T14:08:00Z">
        <w:r w:rsidRPr="005E5BDF">
          <w:rPr>
            <w:color w:val="000000"/>
            <w:sz w:val="22"/>
            <w:szCs w:val="22"/>
          </w:rPr>
          <w:t>If the answer to any of the preceding questions is yes, the violation or no</w:t>
        </w:r>
        <w:r w:rsidR="00B53322">
          <w:rPr>
            <w:color w:val="000000"/>
            <w:sz w:val="22"/>
            <w:szCs w:val="22"/>
          </w:rPr>
          <w:t>nconformance is a greater-than-</w:t>
        </w:r>
        <w:r w:rsidRPr="005E5BDF">
          <w:rPr>
            <w:color w:val="000000"/>
            <w:sz w:val="22"/>
            <w:szCs w:val="22"/>
          </w:rPr>
          <w:t xml:space="preserve">minor violation or nonconformance and is considered a finding. </w:t>
        </w:r>
      </w:ins>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616" w:author="sxc3" w:date="2013-06-28T14:08:00Z"/>
          <w:color w:val="000000"/>
          <w:sz w:val="22"/>
          <w:szCs w:val="22"/>
        </w:rPr>
      </w:pPr>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617" w:author="sxc3" w:date="2013-06-28T14:08:00Z"/>
          <w:b/>
          <w:color w:val="000000"/>
          <w:sz w:val="22"/>
          <w:szCs w:val="22"/>
        </w:rPr>
      </w:pPr>
      <w:ins w:id="618" w:author="sxc3" w:date="2013-06-28T14:08:00Z">
        <w:r w:rsidRPr="005E5BDF">
          <w:rPr>
            <w:b/>
            <w:color w:val="000000"/>
            <w:sz w:val="22"/>
            <w:szCs w:val="22"/>
          </w:rPr>
          <w:t xml:space="preserve">E.9 </w:t>
        </w:r>
        <w:r w:rsidR="00C974DE" w:rsidRPr="005E5BDF">
          <w:rPr>
            <w:b/>
            <w:color w:val="000000"/>
            <w:sz w:val="22"/>
            <w:szCs w:val="22"/>
          </w:rPr>
          <w:t xml:space="preserve">EXAMPLES OF </w:t>
        </w:r>
        <w:r w:rsidRPr="005E5BDF">
          <w:rPr>
            <w:b/>
            <w:color w:val="000000"/>
            <w:sz w:val="22"/>
            <w:szCs w:val="22"/>
          </w:rPr>
          <w:t xml:space="preserve">MINOR </w:t>
        </w:r>
      </w:ins>
      <w:ins w:id="619" w:author="sxc3" w:date="2013-08-23T08:26:00Z">
        <w:r w:rsidR="00994AC8" w:rsidRPr="005E5BDF">
          <w:rPr>
            <w:b/>
            <w:color w:val="000000"/>
            <w:sz w:val="22"/>
            <w:szCs w:val="22"/>
          </w:rPr>
          <w:t>VIOLATIONS AND NONCONFORMANCES</w:t>
        </w:r>
      </w:ins>
    </w:p>
    <w:p w:rsidR="008B6791" w:rsidRPr="005E5BDF" w:rsidRDefault="008B6791"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620" w:author="sxc3" w:date="2013-06-28T14:08:00Z"/>
          <w:b/>
          <w:color w:val="000000"/>
          <w:sz w:val="22"/>
          <w:szCs w:val="22"/>
        </w:rPr>
      </w:pPr>
    </w:p>
    <w:p w:rsidR="00C974DE" w:rsidRPr="005E5BDF" w:rsidRDefault="00C974DE"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621" w:author="sxc3" w:date="2013-06-28T14:08:00Z"/>
          <w:color w:val="000000"/>
          <w:sz w:val="22"/>
          <w:szCs w:val="22"/>
        </w:rPr>
      </w:pPr>
      <w:ins w:id="622" w:author="sxc3" w:date="2013-06-28T14:08:00Z">
        <w:r w:rsidRPr="005E5BDF">
          <w:rPr>
            <w:color w:val="000000"/>
            <w:sz w:val="22"/>
            <w:szCs w:val="22"/>
          </w:rPr>
          <w:t xml:space="preserve">When determining whether issues can be considered minor, inspectors should compare the issue to the following examples to answer the first screening questions in section E.8.  </w:t>
        </w:r>
      </w:ins>
      <w:ins w:id="623" w:author="sxc3" w:date="2013-08-23T08:27:00Z">
        <w:r w:rsidR="00994AC8" w:rsidRPr="005E5BDF">
          <w:rPr>
            <w:color w:val="000000"/>
            <w:sz w:val="22"/>
            <w:szCs w:val="22"/>
          </w:rPr>
          <w:t>The examples are written about vendors but apply to COL and DCD applicants as well.</w:t>
        </w:r>
      </w:ins>
    </w:p>
    <w:p w:rsidR="00C974DE" w:rsidRPr="005E5BDF" w:rsidRDefault="00C974DE" w:rsidP="005E5BDF">
      <w:pPr>
        <w:tabs>
          <w:tab w:val="left" w:pos="0"/>
          <w:tab w:val="left" w:pos="1120"/>
          <w:tab w:val="left" w:pos="1680"/>
          <w:tab w:val="left" w:pos="2800"/>
          <w:tab w:val="left" w:pos="3360"/>
          <w:tab w:val="left" w:pos="3920"/>
          <w:tab w:val="left" w:pos="4480"/>
          <w:tab w:val="left" w:pos="5040"/>
          <w:tab w:val="left" w:pos="5600"/>
          <w:tab w:val="left" w:pos="6160"/>
          <w:tab w:val="left" w:pos="6720"/>
        </w:tabs>
        <w:rPr>
          <w:ins w:id="624" w:author="sxc3" w:date="2013-06-28T14:08:00Z"/>
          <w:color w:val="000000"/>
          <w:sz w:val="22"/>
          <w:szCs w:val="22"/>
        </w:rPr>
      </w:pPr>
    </w:p>
    <w:p w:rsidR="0075310D" w:rsidRPr="005E5BDF" w:rsidRDefault="0075310D" w:rsidP="005E5BDF">
      <w:pPr>
        <w:pBdr>
          <w:bottom w:val="single" w:sz="12" w:space="1" w:color="auto"/>
        </w:pBdr>
        <w:ind w:left="2160" w:hanging="2160"/>
        <w:contextualSpacing/>
        <w:rPr>
          <w:ins w:id="625" w:author="sxc3" w:date="2013-06-28T14:08:00Z"/>
          <w:sz w:val="22"/>
        </w:rPr>
      </w:pPr>
    </w:p>
    <w:p w:rsidR="0075310D" w:rsidRPr="005E5BDF" w:rsidRDefault="0075310D" w:rsidP="005E5BDF">
      <w:pPr>
        <w:ind w:left="2160" w:hanging="2160"/>
        <w:contextualSpacing/>
        <w:rPr>
          <w:ins w:id="626" w:author="sxc3" w:date="2013-06-28T14:08:00Z"/>
          <w:sz w:val="22"/>
        </w:rPr>
      </w:pPr>
      <w:ins w:id="627" w:author="sxc3" w:date="2013-06-28T14:08:00Z">
        <w:r w:rsidRPr="005E5BDF">
          <w:rPr>
            <w:sz w:val="22"/>
          </w:rPr>
          <w:t xml:space="preserve">1. </w:t>
        </w:r>
        <w:r w:rsidRPr="005E5BDF">
          <w:rPr>
            <w:sz w:val="22"/>
          </w:rPr>
          <w:tab/>
          <w:t>10 CFR Part 21 Issues</w:t>
        </w:r>
      </w:ins>
    </w:p>
    <w:p w:rsidR="0075310D" w:rsidRPr="005E5BDF" w:rsidRDefault="0075310D" w:rsidP="005E5BDF">
      <w:pPr>
        <w:pBdr>
          <w:bottom w:val="single" w:sz="12" w:space="1" w:color="auto"/>
        </w:pBdr>
        <w:ind w:left="2160" w:hanging="2160"/>
        <w:contextualSpacing/>
        <w:rPr>
          <w:ins w:id="628" w:author="sxc3" w:date="2013-06-28T14:08:00Z"/>
          <w:sz w:val="22"/>
        </w:rPr>
      </w:pPr>
    </w:p>
    <w:p w:rsidR="0075310D" w:rsidRPr="005E5BDF" w:rsidRDefault="0075310D" w:rsidP="005E5BDF">
      <w:pPr>
        <w:ind w:left="2160" w:hanging="2160"/>
        <w:contextualSpacing/>
        <w:rPr>
          <w:ins w:id="629" w:author="sxc3" w:date="2013-06-28T14:08:00Z"/>
          <w:sz w:val="22"/>
        </w:rPr>
      </w:pPr>
      <w:ins w:id="630" w:author="sxc3" w:date="2013-06-28T14:08:00Z">
        <w:r w:rsidRPr="005E5BDF" w:rsidDel="00F07FAA">
          <w:rPr>
            <w:sz w:val="22"/>
          </w:rPr>
          <w:t xml:space="preserve"> </w:t>
        </w:r>
        <w:proofErr w:type="gramStart"/>
        <w:r w:rsidRPr="005E5BDF">
          <w:rPr>
            <w:sz w:val="22"/>
          </w:rPr>
          <w:t>Example a.</w:t>
        </w:r>
        <w:proofErr w:type="gramEnd"/>
        <w:r w:rsidRPr="005E5BDF">
          <w:rPr>
            <w:sz w:val="22"/>
          </w:rPr>
          <w:tab/>
          <w:t xml:space="preserve">The vendor does not complete a technical evaluation for a departure from technical requirements included in a procurement document. </w:t>
        </w:r>
      </w:ins>
    </w:p>
    <w:p w:rsidR="0075310D" w:rsidRPr="005E5BDF" w:rsidRDefault="0075310D" w:rsidP="005E5BDF">
      <w:pPr>
        <w:ind w:left="2160" w:hanging="2160"/>
        <w:contextualSpacing/>
        <w:rPr>
          <w:ins w:id="631" w:author="sxc3" w:date="2013-06-28T14:08:00Z"/>
          <w:sz w:val="22"/>
        </w:rPr>
      </w:pPr>
    </w:p>
    <w:p w:rsidR="0075310D" w:rsidRPr="005E5BDF" w:rsidRDefault="0075310D" w:rsidP="005E5BDF">
      <w:pPr>
        <w:ind w:left="2160" w:hanging="2160"/>
        <w:contextualSpacing/>
        <w:rPr>
          <w:ins w:id="632" w:author="sxc3" w:date="2013-06-28T14:08:00Z"/>
          <w:sz w:val="22"/>
        </w:rPr>
      </w:pPr>
      <w:ins w:id="633" w:author="sxc3" w:date="2013-06-28T14:08:00Z">
        <w:r w:rsidRPr="005E5BDF">
          <w:rPr>
            <w:sz w:val="22"/>
          </w:rPr>
          <w:t xml:space="preserve">Minor because: </w:t>
        </w:r>
        <w:r w:rsidRPr="005E5BDF">
          <w:rPr>
            <w:sz w:val="22"/>
          </w:rPr>
          <w:tab/>
          <w:t xml:space="preserve">The deviation is on a component that has not shipped. </w:t>
        </w:r>
      </w:ins>
    </w:p>
    <w:p w:rsidR="0075310D" w:rsidRPr="005E5BDF" w:rsidRDefault="0075310D" w:rsidP="005E5BDF">
      <w:pPr>
        <w:ind w:left="2160" w:hanging="2160"/>
        <w:contextualSpacing/>
        <w:rPr>
          <w:ins w:id="634" w:author="sxc3" w:date="2013-06-28T14:08:00Z"/>
          <w:sz w:val="22"/>
        </w:rPr>
      </w:pPr>
      <w:ins w:id="635" w:author="sxc3" w:date="2013-06-28T14:08:00Z">
        <w:r w:rsidRPr="005E5BDF">
          <w:rPr>
            <w:sz w:val="22"/>
          </w:rPr>
          <w:tab/>
        </w:r>
      </w:ins>
    </w:p>
    <w:p w:rsidR="0075310D" w:rsidRPr="005E5BDF" w:rsidRDefault="0075310D" w:rsidP="005E5BDF">
      <w:pPr>
        <w:ind w:left="2160"/>
        <w:contextualSpacing/>
        <w:rPr>
          <w:ins w:id="636" w:author="sxc3" w:date="2013-06-28T14:08:00Z"/>
          <w:sz w:val="22"/>
        </w:rPr>
      </w:pPr>
      <w:ins w:id="637" w:author="sxc3" w:date="2013-06-28T14:08:00Z">
        <w:r w:rsidRPr="005E5BDF">
          <w:rPr>
            <w:sz w:val="22"/>
          </w:rPr>
          <w:t>Or the vendor did not document the technical evaluation appropriately; however, engineering had reviewed the deviation to determine it did not constitute a potential defect.</w:t>
        </w:r>
      </w:ins>
    </w:p>
    <w:p w:rsidR="0075310D" w:rsidRPr="005E5BDF" w:rsidRDefault="0075310D" w:rsidP="005E5BDF">
      <w:pPr>
        <w:ind w:left="2160" w:hanging="2160"/>
        <w:contextualSpacing/>
        <w:rPr>
          <w:ins w:id="638" w:author="sxc3" w:date="2013-06-28T14:08:00Z"/>
          <w:sz w:val="22"/>
        </w:rPr>
      </w:pPr>
    </w:p>
    <w:p w:rsidR="0075310D" w:rsidRPr="005E5BDF" w:rsidRDefault="0075310D" w:rsidP="005E5BDF">
      <w:pPr>
        <w:pBdr>
          <w:bottom w:val="single" w:sz="12" w:space="1" w:color="auto"/>
        </w:pBdr>
        <w:ind w:left="2160" w:hanging="2160"/>
        <w:contextualSpacing/>
        <w:rPr>
          <w:ins w:id="639" w:author="sxc3" w:date="2013-06-28T14:08:00Z"/>
          <w:sz w:val="22"/>
        </w:rPr>
      </w:pPr>
      <w:ins w:id="640" w:author="sxc3" w:date="2013-06-28T14:08:00Z">
        <w:r w:rsidRPr="005E5BDF">
          <w:rPr>
            <w:sz w:val="22"/>
          </w:rPr>
          <w:t xml:space="preserve">Not minor if:  </w:t>
        </w:r>
        <w:r w:rsidRPr="005E5BDF">
          <w:rPr>
            <w:sz w:val="22"/>
          </w:rPr>
          <w:tab/>
          <w:t xml:space="preserve">The vendor would have to perform additional work to determine if there is a potential defect on a shipped component. </w:t>
        </w:r>
      </w:ins>
    </w:p>
    <w:p w:rsidR="0075310D" w:rsidRPr="005E5BDF" w:rsidRDefault="0075310D" w:rsidP="005E5BDF">
      <w:pPr>
        <w:pBdr>
          <w:bottom w:val="single" w:sz="12" w:space="1" w:color="auto"/>
        </w:pBdr>
        <w:ind w:left="2160" w:hanging="2160"/>
        <w:contextualSpacing/>
        <w:rPr>
          <w:ins w:id="641" w:author="sxc3" w:date="2013-06-28T14:08:00Z"/>
          <w:sz w:val="22"/>
        </w:rPr>
      </w:pPr>
    </w:p>
    <w:p w:rsidR="0075310D" w:rsidRPr="005E5BDF" w:rsidRDefault="0075310D" w:rsidP="00380164">
      <w:pPr>
        <w:widowControl/>
        <w:ind w:left="2160" w:hanging="2160"/>
        <w:contextualSpacing/>
        <w:rPr>
          <w:ins w:id="642" w:author="sxc3" w:date="2013-06-28T14:08:00Z"/>
          <w:sz w:val="22"/>
        </w:rPr>
      </w:pPr>
      <w:proofErr w:type="gramStart"/>
      <w:ins w:id="643" w:author="sxc3" w:date="2013-06-28T14:08:00Z">
        <w:r w:rsidRPr="005E5BDF">
          <w:rPr>
            <w:sz w:val="22"/>
          </w:rPr>
          <w:lastRenderedPageBreak/>
          <w:t>Example b.</w:t>
        </w:r>
        <w:proofErr w:type="gramEnd"/>
        <w:r w:rsidRPr="005E5BDF">
          <w:rPr>
            <w:sz w:val="22"/>
          </w:rPr>
          <w:tab/>
          <w:t>The vendor’s 10 CFR Part 21 procedure does not address all of the requirements of 10 CFR Part 21.21(a) for evaluating deviations and failures to comply.</w:t>
        </w:r>
      </w:ins>
    </w:p>
    <w:p w:rsidR="0075310D" w:rsidRPr="005E5BDF" w:rsidRDefault="0075310D" w:rsidP="005E5BDF">
      <w:pPr>
        <w:ind w:left="2160" w:hanging="2160"/>
        <w:contextualSpacing/>
        <w:rPr>
          <w:ins w:id="644" w:author="sxc3" w:date="2013-06-28T14:08:00Z"/>
          <w:sz w:val="22"/>
        </w:rPr>
      </w:pPr>
    </w:p>
    <w:p w:rsidR="0075310D" w:rsidRPr="005E5BDF" w:rsidRDefault="0075310D" w:rsidP="005E5BDF">
      <w:pPr>
        <w:ind w:left="2160" w:hanging="2160"/>
        <w:contextualSpacing/>
        <w:rPr>
          <w:ins w:id="645" w:author="sxc3" w:date="2013-06-28T14:08:00Z"/>
          <w:sz w:val="22"/>
        </w:rPr>
      </w:pPr>
      <w:ins w:id="646" w:author="sxc3" w:date="2013-06-28T14:08:00Z">
        <w:r w:rsidRPr="005E5BDF">
          <w:rPr>
            <w:sz w:val="22"/>
          </w:rPr>
          <w:t xml:space="preserve">Minor because: </w:t>
        </w:r>
        <w:r w:rsidRPr="005E5BDF">
          <w:rPr>
            <w:sz w:val="22"/>
          </w:rPr>
          <w:tab/>
          <w:t>The inspectors reviewed a sample of recent Nonconformance Reports and Corrective Action Reports, and did not identify any specific issues that would have warranted further evaluation under the vendor’s Part 21 program.</w:t>
        </w:r>
      </w:ins>
    </w:p>
    <w:p w:rsidR="0075310D" w:rsidRPr="005E5BDF" w:rsidRDefault="0075310D" w:rsidP="005E5BDF">
      <w:pPr>
        <w:ind w:left="2160" w:hanging="2160"/>
        <w:contextualSpacing/>
        <w:rPr>
          <w:ins w:id="647" w:author="sxc3" w:date="2013-06-28T14:08:00Z"/>
          <w:sz w:val="22"/>
        </w:rPr>
      </w:pPr>
    </w:p>
    <w:p w:rsidR="0075310D" w:rsidRPr="005E5BDF" w:rsidRDefault="0075310D" w:rsidP="005E5BDF">
      <w:pPr>
        <w:pBdr>
          <w:bottom w:val="single" w:sz="12" w:space="1" w:color="auto"/>
        </w:pBdr>
        <w:ind w:left="2160" w:hanging="2160"/>
        <w:contextualSpacing/>
        <w:rPr>
          <w:ins w:id="648" w:author="sxc3" w:date="2013-06-28T14:08:00Z"/>
          <w:sz w:val="22"/>
        </w:rPr>
      </w:pPr>
      <w:ins w:id="649" w:author="sxc3" w:date="2013-06-28T14:08:00Z">
        <w:r w:rsidRPr="005E5BDF">
          <w:rPr>
            <w:sz w:val="22"/>
          </w:rPr>
          <w:t xml:space="preserve">Not minor if:  </w:t>
        </w:r>
        <w:r w:rsidRPr="005E5BDF">
          <w:rPr>
            <w:sz w:val="22"/>
          </w:rPr>
          <w:tab/>
          <w:t xml:space="preserve">The inspectors reviewed a sample of recent Nonconformance Reports and Corrective Action Reports, and did identify specific issues that would have warranted further evaluation under the vendor’s Part 21 program. </w:t>
        </w:r>
      </w:ins>
    </w:p>
    <w:p w:rsidR="0075310D" w:rsidRPr="005E5BDF" w:rsidRDefault="0075310D" w:rsidP="005E5BDF">
      <w:pPr>
        <w:pBdr>
          <w:bottom w:val="single" w:sz="12" w:space="1" w:color="auto"/>
        </w:pBdr>
        <w:ind w:left="2160" w:hanging="2160"/>
        <w:contextualSpacing/>
        <w:rPr>
          <w:ins w:id="650" w:author="sxc3" w:date="2013-06-28T14:08:00Z"/>
          <w:sz w:val="22"/>
        </w:rPr>
      </w:pPr>
    </w:p>
    <w:p w:rsidR="0075310D" w:rsidRPr="005E5BDF" w:rsidRDefault="0075310D" w:rsidP="005E5BDF">
      <w:pPr>
        <w:pBdr>
          <w:bottom w:val="single" w:sz="12" w:space="1" w:color="auto"/>
        </w:pBdr>
        <w:ind w:left="2160" w:hanging="2160"/>
        <w:contextualSpacing/>
        <w:rPr>
          <w:ins w:id="651" w:author="sxc3" w:date="2013-06-28T14:08:00Z"/>
          <w:sz w:val="22"/>
        </w:rPr>
      </w:pPr>
      <w:ins w:id="652" w:author="sxc3" w:date="2013-06-28T14:08:00Z">
        <w:r w:rsidRPr="005E5BDF">
          <w:rPr>
            <w:sz w:val="22"/>
          </w:rPr>
          <w:tab/>
          <w:t>Or the vendor does not have a procedure for evaluating deviations and failures to comply in accordance with 10 CFR Part 21</w:t>
        </w:r>
      </w:ins>
      <w:ins w:id="653" w:author="sxc3" w:date="2013-09-20T15:07:00Z">
        <w:r w:rsidR="00B53322">
          <w:rPr>
            <w:sz w:val="22"/>
          </w:rPr>
          <w:t xml:space="preserve"> and the inspectors identified a deviation that required evaluation</w:t>
        </w:r>
      </w:ins>
      <w:ins w:id="654" w:author="sxc3" w:date="2013-06-28T14:08:00Z">
        <w:r w:rsidRPr="005E5BDF">
          <w:rPr>
            <w:sz w:val="22"/>
          </w:rPr>
          <w:t>.</w:t>
        </w:r>
      </w:ins>
    </w:p>
    <w:p w:rsidR="0075310D" w:rsidRPr="005E5BDF" w:rsidRDefault="0075310D" w:rsidP="005E5BDF">
      <w:pPr>
        <w:pBdr>
          <w:bottom w:val="single" w:sz="12" w:space="1" w:color="auto"/>
        </w:pBdr>
        <w:ind w:left="2160" w:hanging="2160"/>
        <w:contextualSpacing/>
        <w:rPr>
          <w:ins w:id="655" w:author="sxc3" w:date="2013-06-28T14:08:00Z"/>
          <w:sz w:val="22"/>
        </w:rPr>
      </w:pPr>
    </w:p>
    <w:p w:rsidR="0075310D" w:rsidRPr="005E5BDF" w:rsidRDefault="0075310D" w:rsidP="005E5BDF">
      <w:pPr>
        <w:ind w:left="2160" w:hanging="2160"/>
        <w:contextualSpacing/>
        <w:rPr>
          <w:ins w:id="656" w:author="sxc3" w:date="2013-06-28T14:08:00Z"/>
          <w:sz w:val="22"/>
        </w:rPr>
      </w:pPr>
      <w:proofErr w:type="gramStart"/>
      <w:ins w:id="657" w:author="sxc3" w:date="2013-06-28T14:08:00Z">
        <w:r w:rsidRPr="005E5BDF">
          <w:rPr>
            <w:sz w:val="22"/>
          </w:rPr>
          <w:t>Example c.</w:t>
        </w:r>
        <w:proofErr w:type="gramEnd"/>
        <w:r w:rsidRPr="005E5BDF">
          <w:rPr>
            <w:sz w:val="22"/>
          </w:rPr>
          <w:tab/>
          <w:t>The vendor does not have the most recent version of 10 CFR Part 21 posted in a conspicuous location on the premises where safety-related activities are conducted.</w:t>
        </w:r>
      </w:ins>
    </w:p>
    <w:p w:rsidR="0075310D" w:rsidRPr="005E5BDF" w:rsidRDefault="0075310D" w:rsidP="005E5BDF">
      <w:pPr>
        <w:ind w:left="2160" w:hanging="2160"/>
        <w:contextualSpacing/>
        <w:rPr>
          <w:ins w:id="658" w:author="sxc3" w:date="2013-06-28T14:08:00Z"/>
          <w:sz w:val="22"/>
        </w:rPr>
      </w:pPr>
    </w:p>
    <w:p w:rsidR="0075310D" w:rsidRPr="005E5BDF" w:rsidRDefault="0075310D" w:rsidP="005E5BDF">
      <w:pPr>
        <w:ind w:left="2160" w:hanging="2160"/>
        <w:contextualSpacing/>
        <w:rPr>
          <w:ins w:id="659" w:author="sxc3" w:date="2013-06-28T14:08:00Z"/>
          <w:sz w:val="22"/>
        </w:rPr>
      </w:pPr>
      <w:ins w:id="660" w:author="sxc3" w:date="2013-06-28T14:08:00Z">
        <w:r w:rsidRPr="005E5BDF">
          <w:rPr>
            <w:sz w:val="22"/>
          </w:rPr>
          <w:t xml:space="preserve">Minor because: </w:t>
        </w:r>
        <w:r w:rsidRPr="005E5BDF">
          <w:rPr>
            <w:sz w:val="22"/>
          </w:rPr>
          <w:tab/>
          <w:t>The posting includes 10 CFR Part 21 and the revision posted does not have any major changes in processes or definitions</w:t>
        </w:r>
      </w:ins>
    </w:p>
    <w:p w:rsidR="0075310D" w:rsidRPr="005E5BDF" w:rsidRDefault="0075310D" w:rsidP="005E5BDF">
      <w:pPr>
        <w:ind w:left="2160" w:hanging="2160"/>
        <w:contextualSpacing/>
        <w:rPr>
          <w:ins w:id="661" w:author="sxc3" w:date="2013-06-28T14:08:00Z"/>
          <w:sz w:val="22"/>
        </w:rPr>
      </w:pPr>
    </w:p>
    <w:p w:rsidR="0075310D" w:rsidRPr="005E5BDF" w:rsidRDefault="0075310D" w:rsidP="005E5BDF">
      <w:pPr>
        <w:pBdr>
          <w:bottom w:val="single" w:sz="12" w:space="1" w:color="auto"/>
        </w:pBdr>
        <w:ind w:left="2160" w:hanging="2160"/>
        <w:contextualSpacing/>
        <w:rPr>
          <w:ins w:id="662" w:author="sxc3" w:date="2013-06-28T14:08:00Z"/>
          <w:sz w:val="22"/>
        </w:rPr>
      </w:pPr>
      <w:ins w:id="663" w:author="sxc3" w:date="2013-06-28T14:08:00Z">
        <w:r w:rsidRPr="005E5BDF">
          <w:rPr>
            <w:sz w:val="22"/>
          </w:rPr>
          <w:t>Not minor i</w:t>
        </w:r>
        <w:r w:rsidR="00B53322">
          <w:rPr>
            <w:sz w:val="22"/>
          </w:rPr>
          <w:t xml:space="preserve">f:  </w:t>
        </w:r>
        <w:r w:rsidR="00B53322">
          <w:rPr>
            <w:sz w:val="22"/>
          </w:rPr>
          <w:tab/>
          <w:t>The vendor has no postings</w:t>
        </w:r>
      </w:ins>
      <w:ins w:id="664" w:author="sxc3" w:date="2013-09-20T15:08:00Z">
        <w:r w:rsidR="00B53322">
          <w:rPr>
            <w:sz w:val="22"/>
          </w:rPr>
          <w:t>, and personnel are not trained on 10 CFR Part 21.</w:t>
        </w:r>
      </w:ins>
      <w:ins w:id="665" w:author="sxc3" w:date="2013-06-28T14:08:00Z">
        <w:r w:rsidRPr="005E5BDF">
          <w:rPr>
            <w:sz w:val="22"/>
          </w:rPr>
          <w:t xml:space="preserve"> </w:t>
        </w:r>
      </w:ins>
    </w:p>
    <w:p w:rsidR="0075310D" w:rsidRPr="005E5BDF" w:rsidRDefault="0075310D" w:rsidP="005E5BDF">
      <w:pPr>
        <w:pBdr>
          <w:bottom w:val="single" w:sz="12" w:space="1" w:color="auto"/>
        </w:pBdr>
        <w:ind w:left="2160" w:hanging="2160"/>
        <w:contextualSpacing/>
        <w:rPr>
          <w:ins w:id="666" w:author="sxc3" w:date="2013-06-28T14:08:00Z"/>
          <w:sz w:val="22"/>
        </w:rPr>
      </w:pPr>
    </w:p>
    <w:p w:rsidR="0075310D" w:rsidRPr="005E5BDF" w:rsidRDefault="0075310D" w:rsidP="005E5BDF">
      <w:pPr>
        <w:pBdr>
          <w:bottom w:val="single" w:sz="12" w:space="1" w:color="auto"/>
        </w:pBdr>
        <w:ind w:left="2160" w:hanging="2160"/>
        <w:contextualSpacing/>
        <w:rPr>
          <w:ins w:id="667" w:author="sxc3" w:date="2013-06-28T14:08:00Z"/>
          <w:sz w:val="22"/>
        </w:rPr>
      </w:pPr>
      <w:ins w:id="668" w:author="sxc3" w:date="2013-06-28T14:08:00Z">
        <w:r w:rsidRPr="005E5BDF">
          <w:rPr>
            <w:sz w:val="22"/>
          </w:rPr>
          <w:tab/>
          <w:t>Or the revision of 10 CFR Part 21 included in the posting has major changes in processes or definitions and has led to deviations and failures to comply not being evaluated or reported.</w:t>
        </w:r>
      </w:ins>
    </w:p>
    <w:p w:rsidR="0075310D" w:rsidRPr="005E5BDF" w:rsidRDefault="0075310D" w:rsidP="005E5BDF">
      <w:pPr>
        <w:ind w:left="2160" w:hanging="2160"/>
        <w:contextualSpacing/>
        <w:rPr>
          <w:ins w:id="669" w:author="sxc3" w:date="2013-06-28T14:08:00Z"/>
          <w:sz w:val="22"/>
        </w:rPr>
      </w:pPr>
      <w:proofErr w:type="gramStart"/>
      <w:ins w:id="670" w:author="sxc3" w:date="2013-06-28T14:08:00Z">
        <w:r w:rsidRPr="005E5BDF">
          <w:rPr>
            <w:sz w:val="22"/>
          </w:rPr>
          <w:t>Example d.</w:t>
        </w:r>
        <w:proofErr w:type="gramEnd"/>
        <w:r w:rsidRPr="005E5BDF">
          <w:rPr>
            <w:sz w:val="22"/>
          </w:rPr>
          <w:tab/>
          <w:t>The vendor did not specify that 10 CFR 21 applied to a safety-related purchase order.</w:t>
        </w:r>
      </w:ins>
    </w:p>
    <w:p w:rsidR="0075310D" w:rsidRPr="005E5BDF" w:rsidRDefault="0075310D" w:rsidP="005E5BDF">
      <w:pPr>
        <w:ind w:left="2160" w:hanging="2160"/>
        <w:contextualSpacing/>
        <w:rPr>
          <w:ins w:id="671" w:author="sxc3" w:date="2013-06-28T14:08:00Z"/>
          <w:sz w:val="22"/>
        </w:rPr>
      </w:pPr>
    </w:p>
    <w:p w:rsidR="0075310D" w:rsidRPr="005E5BDF" w:rsidRDefault="0075310D" w:rsidP="005E5BDF">
      <w:pPr>
        <w:ind w:left="2160" w:hanging="2160"/>
        <w:contextualSpacing/>
        <w:rPr>
          <w:ins w:id="672" w:author="sxc3" w:date="2013-06-28T14:08:00Z"/>
          <w:sz w:val="22"/>
        </w:rPr>
      </w:pPr>
      <w:ins w:id="673" w:author="sxc3" w:date="2013-06-28T14:08:00Z">
        <w:r w:rsidRPr="005E5BDF">
          <w:rPr>
            <w:sz w:val="22"/>
          </w:rPr>
          <w:t xml:space="preserve">Minor because: </w:t>
        </w:r>
        <w:r w:rsidRPr="005E5BDF">
          <w:rPr>
            <w:sz w:val="22"/>
          </w:rPr>
          <w:tab/>
          <w:t>The issue was isolated and the vendor invoked a 10 CFR 50, Appendix B, quality assurance program, and verified that the supplier has a 10 CFR Part 21 procedure and is effectively implementing it.</w:t>
        </w:r>
      </w:ins>
    </w:p>
    <w:p w:rsidR="0075310D" w:rsidRPr="005E5BDF" w:rsidRDefault="0075310D" w:rsidP="005E5BDF">
      <w:pPr>
        <w:ind w:left="2160" w:hanging="2160"/>
        <w:contextualSpacing/>
        <w:rPr>
          <w:ins w:id="674" w:author="sxc3" w:date="2013-06-28T14:08:00Z"/>
          <w:sz w:val="22"/>
        </w:rPr>
      </w:pPr>
    </w:p>
    <w:p w:rsidR="0075310D" w:rsidRPr="005E5BDF" w:rsidRDefault="0075310D" w:rsidP="005E5BDF">
      <w:pPr>
        <w:pBdr>
          <w:bottom w:val="single" w:sz="12" w:space="1" w:color="auto"/>
        </w:pBdr>
        <w:ind w:left="2160" w:hanging="2160"/>
        <w:contextualSpacing/>
        <w:rPr>
          <w:ins w:id="675" w:author="sxc3" w:date="2013-06-28T14:08:00Z"/>
          <w:sz w:val="22"/>
        </w:rPr>
      </w:pPr>
      <w:ins w:id="676" w:author="sxc3" w:date="2013-06-28T14:08:00Z">
        <w:r w:rsidRPr="005E5BDF">
          <w:rPr>
            <w:sz w:val="22"/>
          </w:rPr>
          <w:t xml:space="preserve">Not minor if:  </w:t>
        </w:r>
        <w:r w:rsidRPr="005E5BDF">
          <w:rPr>
            <w:sz w:val="22"/>
          </w:rPr>
          <w:tab/>
          <w:t>The issue is repetitive or it is not clear from the procurement documents that it is a safety-related purchase</w:t>
        </w:r>
      </w:ins>
      <w:ins w:id="677" w:author="sxc3" w:date="2013-09-20T15:08:00Z">
        <w:r w:rsidR="00B53322">
          <w:rPr>
            <w:sz w:val="22"/>
          </w:rPr>
          <w:t xml:space="preserve"> order.</w:t>
        </w:r>
      </w:ins>
    </w:p>
    <w:p w:rsidR="0075310D" w:rsidRPr="005E5BDF" w:rsidRDefault="0075310D" w:rsidP="005E5BDF">
      <w:pPr>
        <w:pBdr>
          <w:bottom w:val="single" w:sz="12" w:space="1" w:color="auto"/>
        </w:pBdr>
        <w:ind w:left="2160" w:hanging="2160"/>
        <w:contextualSpacing/>
        <w:rPr>
          <w:ins w:id="678" w:author="sxc3" w:date="2013-06-28T14:08:00Z"/>
          <w:sz w:val="22"/>
        </w:rPr>
      </w:pPr>
    </w:p>
    <w:p w:rsidR="0075310D" w:rsidRPr="005E5BDF" w:rsidRDefault="0075310D" w:rsidP="00294283">
      <w:pPr>
        <w:pBdr>
          <w:bottom w:val="single" w:sz="12" w:space="1" w:color="auto"/>
        </w:pBdr>
        <w:ind w:left="2160" w:hanging="2160"/>
        <w:contextualSpacing/>
        <w:rPr>
          <w:ins w:id="679" w:author="sxc3" w:date="2013-06-28T14:08:00Z"/>
          <w:sz w:val="22"/>
        </w:rPr>
      </w:pPr>
      <w:ins w:id="680" w:author="sxc3" w:date="2013-06-28T14:08:00Z">
        <w:r w:rsidRPr="005E5BDF">
          <w:rPr>
            <w:sz w:val="22"/>
          </w:rPr>
          <w:tab/>
          <w:t xml:space="preserve">Or the vendor did not verify that the </w:t>
        </w:r>
      </w:ins>
      <w:ins w:id="681" w:author="sxc3" w:date="2013-09-20T15:18:00Z">
        <w:r w:rsidR="00294283" w:rsidRPr="005E5BDF">
          <w:rPr>
            <w:sz w:val="22"/>
          </w:rPr>
          <w:t>supplier</w:t>
        </w:r>
      </w:ins>
      <w:ins w:id="682" w:author="sxc3" w:date="2013-06-28T14:08:00Z">
        <w:r w:rsidRPr="005E5BDF">
          <w:rPr>
            <w:sz w:val="22"/>
          </w:rPr>
          <w:t xml:space="preserve"> had a 10 CFR Part 21 procedure and is effectively implementing it.</w:t>
        </w:r>
      </w:ins>
    </w:p>
    <w:p w:rsidR="0075310D" w:rsidRPr="005E5BDF" w:rsidRDefault="0075310D" w:rsidP="005E5BDF">
      <w:pPr>
        <w:pBdr>
          <w:bottom w:val="single" w:sz="12" w:space="1" w:color="auto"/>
        </w:pBdr>
        <w:ind w:left="2160" w:hanging="2160"/>
        <w:contextualSpacing/>
        <w:rPr>
          <w:ins w:id="683" w:author="sxc3" w:date="2013-06-28T14:08:00Z"/>
          <w:sz w:val="22"/>
        </w:rPr>
      </w:pPr>
    </w:p>
    <w:p w:rsidR="0075310D" w:rsidRPr="005E5BDF" w:rsidRDefault="0075310D" w:rsidP="005E5BDF">
      <w:pPr>
        <w:ind w:left="2160" w:hanging="2160"/>
        <w:contextualSpacing/>
        <w:rPr>
          <w:ins w:id="684" w:author="sxc3" w:date="2013-06-28T14:08:00Z"/>
          <w:sz w:val="22"/>
        </w:rPr>
      </w:pPr>
      <w:ins w:id="685" w:author="sxc3" w:date="2013-06-28T14:08:00Z">
        <w:r w:rsidRPr="005E5BDF">
          <w:rPr>
            <w:sz w:val="22"/>
          </w:rPr>
          <w:t>2.</w:t>
        </w:r>
        <w:r w:rsidRPr="005E5BDF">
          <w:rPr>
            <w:sz w:val="22"/>
          </w:rPr>
          <w:tab/>
          <w:t>QA Organization</w:t>
        </w:r>
      </w:ins>
    </w:p>
    <w:p w:rsidR="0075310D" w:rsidRPr="005E5BDF" w:rsidRDefault="0075310D" w:rsidP="005E5BDF">
      <w:pPr>
        <w:pBdr>
          <w:bottom w:val="single" w:sz="12" w:space="1" w:color="auto"/>
        </w:pBdr>
        <w:ind w:left="2160" w:hanging="2160"/>
        <w:contextualSpacing/>
        <w:rPr>
          <w:ins w:id="686" w:author="sxc3" w:date="2013-06-28T14:08:00Z"/>
          <w:sz w:val="22"/>
        </w:rPr>
      </w:pPr>
    </w:p>
    <w:p w:rsidR="0075310D" w:rsidRPr="005E5BDF" w:rsidRDefault="0075310D" w:rsidP="005E5BDF">
      <w:pPr>
        <w:ind w:left="2160" w:hanging="2160"/>
        <w:contextualSpacing/>
        <w:rPr>
          <w:ins w:id="687" w:author="sxc3" w:date="2013-06-28T14:08:00Z"/>
          <w:sz w:val="22"/>
        </w:rPr>
      </w:pPr>
      <w:proofErr w:type="gramStart"/>
      <w:ins w:id="688" w:author="sxc3" w:date="2013-06-28T14:08:00Z">
        <w:r w:rsidRPr="005E5BDF">
          <w:rPr>
            <w:sz w:val="22"/>
          </w:rPr>
          <w:t>Example a.</w:t>
        </w:r>
        <w:proofErr w:type="gramEnd"/>
        <w:r w:rsidRPr="005E5BDF">
          <w:rPr>
            <w:sz w:val="22"/>
          </w:rPr>
          <w:tab/>
          <w:t>The vendor’s organizational structure was set up so that the quality assurance manager was responsible for quality assurance and quality control inspections.</w:t>
        </w:r>
      </w:ins>
    </w:p>
    <w:p w:rsidR="0075310D" w:rsidRPr="005E5BDF" w:rsidRDefault="0075310D" w:rsidP="005E5BDF">
      <w:pPr>
        <w:ind w:left="2160" w:hanging="2160"/>
        <w:contextualSpacing/>
        <w:rPr>
          <w:ins w:id="689" w:author="sxc3" w:date="2013-06-28T14:08:00Z"/>
          <w:sz w:val="22"/>
        </w:rPr>
      </w:pPr>
      <w:ins w:id="690" w:author="sxc3" w:date="2013-06-28T14:08:00Z">
        <w:r w:rsidRPr="005E5BDF">
          <w:rPr>
            <w:sz w:val="22"/>
          </w:rPr>
          <w:lastRenderedPageBreak/>
          <w:t xml:space="preserve">Minor because: </w:t>
        </w:r>
        <w:r w:rsidRPr="005E5BDF">
          <w:rPr>
            <w:sz w:val="22"/>
          </w:rPr>
          <w:tab/>
          <w:t>The QA manager was only responsible for the programmatic aspects of the quality control program (procedures, training, etc.) and did not have production responsibilities.</w:t>
        </w:r>
      </w:ins>
    </w:p>
    <w:p w:rsidR="0075310D" w:rsidRPr="005E5BDF" w:rsidRDefault="0075310D" w:rsidP="005E5BDF">
      <w:pPr>
        <w:ind w:left="2160" w:hanging="2160"/>
        <w:contextualSpacing/>
        <w:rPr>
          <w:ins w:id="691" w:author="sxc3" w:date="2013-06-28T14:08:00Z"/>
          <w:sz w:val="22"/>
        </w:rPr>
      </w:pPr>
    </w:p>
    <w:p w:rsidR="0075310D" w:rsidRPr="005E5BDF" w:rsidRDefault="0075310D" w:rsidP="005E5BDF">
      <w:pPr>
        <w:ind w:left="2160" w:hanging="2160"/>
        <w:contextualSpacing/>
        <w:rPr>
          <w:ins w:id="692" w:author="sxc3" w:date="2013-06-28T14:08:00Z"/>
          <w:sz w:val="22"/>
        </w:rPr>
      </w:pPr>
      <w:ins w:id="693" w:author="sxc3" w:date="2013-06-28T14:08:00Z">
        <w:r w:rsidRPr="005E5BDF">
          <w:rPr>
            <w:sz w:val="22"/>
          </w:rPr>
          <w:t xml:space="preserve">Not minor if: </w:t>
        </w:r>
        <w:r w:rsidRPr="005E5BDF">
          <w:rPr>
            <w:sz w:val="22"/>
          </w:rPr>
          <w:tab/>
          <w:t>The QA organization was not free from cost and schedule pressures, had production responsibilities, and was not free to report quality issues to the specified responsible officer.</w:t>
        </w:r>
      </w:ins>
    </w:p>
    <w:p w:rsidR="0075310D" w:rsidRPr="005E5BDF" w:rsidRDefault="0075310D" w:rsidP="005E5BDF">
      <w:pPr>
        <w:pBdr>
          <w:bottom w:val="single" w:sz="12" w:space="1" w:color="auto"/>
        </w:pBdr>
        <w:ind w:left="2160" w:hanging="2160"/>
        <w:contextualSpacing/>
        <w:rPr>
          <w:ins w:id="694" w:author="sxc3" w:date="2013-06-28T14:08:00Z"/>
          <w:sz w:val="22"/>
        </w:rPr>
      </w:pPr>
    </w:p>
    <w:p w:rsidR="0075310D" w:rsidRPr="005E5BDF" w:rsidRDefault="0075310D" w:rsidP="005E5BDF">
      <w:pPr>
        <w:ind w:left="2160" w:hanging="2160"/>
        <w:contextualSpacing/>
        <w:rPr>
          <w:ins w:id="695" w:author="sxc3" w:date="2013-06-28T14:08:00Z"/>
          <w:sz w:val="22"/>
        </w:rPr>
      </w:pPr>
      <w:ins w:id="696" w:author="sxc3" w:date="2013-06-28T14:08:00Z">
        <w:r w:rsidRPr="005E5BDF">
          <w:rPr>
            <w:sz w:val="22"/>
          </w:rPr>
          <w:t>3.</w:t>
        </w:r>
        <w:r w:rsidRPr="005E5BDF">
          <w:rPr>
            <w:sz w:val="22"/>
          </w:rPr>
          <w:tab/>
          <w:t>Quality Assurance Program</w:t>
        </w:r>
      </w:ins>
    </w:p>
    <w:p w:rsidR="0075310D" w:rsidRPr="005E5BDF" w:rsidRDefault="0075310D" w:rsidP="005E5BDF">
      <w:pPr>
        <w:pBdr>
          <w:bottom w:val="single" w:sz="12" w:space="1" w:color="auto"/>
        </w:pBdr>
        <w:ind w:left="2160" w:hanging="2160"/>
        <w:contextualSpacing/>
        <w:rPr>
          <w:ins w:id="697" w:author="sxc3" w:date="2013-06-28T14:08:00Z"/>
          <w:sz w:val="22"/>
        </w:rPr>
      </w:pPr>
    </w:p>
    <w:p w:rsidR="0075310D" w:rsidRPr="005E5BDF" w:rsidRDefault="0075310D" w:rsidP="005E5BDF">
      <w:pPr>
        <w:ind w:left="2160" w:hanging="2160"/>
        <w:contextualSpacing/>
        <w:rPr>
          <w:ins w:id="698" w:author="sxc3" w:date="2013-06-28T14:08:00Z"/>
          <w:rFonts w:eastAsiaTheme="minorHAnsi"/>
          <w:sz w:val="22"/>
        </w:rPr>
      </w:pPr>
      <w:proofErr w:type="gramStart"/>
      <w:ins w:id="699" w:author="sxc3" w:date="2013-06-28T14:08:00Z">
        <w:r w:rsidRPr="005E5BDF">
          <w:rPr>
            <w:sz w:val="22"/>
          </w:rPr>
          <w:t>Example a.</w:t>
        </w:r>
        <w:proofErr w:type="gramEnd"/>
        <w:r w:rsidRPr="005E5BDF">
          <w:rPr>
            <w:sz w:val="22"/>
          </w:rPr>
          <w:tab/>
          <w:t>T</w:t>
        </w:r>
        <w:r w:rsidRPr="005E5BDF">
          <w:rPr>
            <w:rFonts w:eastAsiaTheme="minorHAnsi"/>
            <w:sz w:val="22"/>
          </w:rPr>
          <w:t>he vendor failed to ensure personnel performing inspection and test activities for safety related components had completed required training.  This same vendor also failed to maintain accurate training records in accordance with the vendor’s testing procedures.</w:t>
        </w:r>
      </w:ins>
    </w:p>
    <w:p w:rsidR="0075310D" w:rsidRPr="005E5BDF" w:rsidRDefault="0075310D" w:rsidP="005E5BDF">
      <w:pPr>
        <w:ind w:left="2160" w:hanging="2160"/>
        <w:contextualSpacing/>
        <w:rPr>
          <w:ins w:id="700" w:author="sxc3" w:date="2013-06-28T14:08:00Z"/>
          <w:sz w:val="22"/>
        </w:rPr>
      </w:pPr>
    </w:p>
    <w:p w:rsidR="0075310D" w:rsidRPr="005E5BDF" w:rsidRDefault="0075310D" w:rsidP="005E5BDF">
      <w:pPr>
        <w:ind w:left="2160" w:hanging="2160"/>
        <w:contextualSpacing/>
        <w:rPr>
          <w:ins w:id="701" w:author="sxc3" w:date="2013-06-28T14:08:00Z"/>
          <w:sz w:val="22"/>
        </w:rPr>
      </w:pPr>
      <w:ins w:id="702" w:author="sxc3" w:date="2013-06-28T14:08:00Z">
        <w:r w:rsidRPr="005E5BDF">
          <w:rPr>
            <w:sz w:val="22"/>
          </w:rPr>
          <w:t xml:space="preserve">Minor because: </w:t>
        </w:r>
        <w:r w:rsidRPr="005E5BDF">
          <w:rPr>
            <w:sz w:val="22"/>
          </w:rPr>
          <w:tab/>
          <w:t xml:space="preserve">The testing and inspection personnel had not performed inspection on safety-related components. </w:t>
        </w:r>
      </w:ins>
    </w:p>
    <w:p w:rsidR="0075310D" w:rsidRPr="005E5BDF" w:rsidRDefault="0075310D" w:rsidP="005E5BDF">
      <w:pPr>
        <w:ind w:left="2160" w:hanging="2160"/>
        <w:contextualSpacing/>
        <w:rPr>
          <w:ins w:id="703" w:author="sxc3" w:date="2013-06-28T14:08:00Z"/>
          <w:sz w:val="22"/>
        </w:rPr>
      </w:pPr>
    </w:p>
    <w:p w:rsidR="0075310D" w:rsidRPr="005E5BDF" w:rsidRDefault="0075310D" w:rsidP="005E5BDF">
      <w:pPr>
        <w:ind w:left="2160" w:hanging="2160"/>
        <w:contextualSpacing/>
        <w:rPr>
          <w:ins w:id="704" w:author="sxc3" w:date="2013-06-28T14:08:00Z"/>
          <w:sz w:val="22"/>
        </w:rPr>
      </w:pPr>
      <w:ins w:id="705" w:author="sxc3" w:date="2013-06-28T14:08:00Z">
        <w:r w:rsidRPr="005E5BDF">
          <w:rPr>
            <w:sz w:val="22"/>
          </w:rPr>
          <w:tab/>
          <w:t>Or the personnel’s lack of qualification was solely an administrative issue.  While the training record was not signed by the employer, the ability or competence of the inspector was not in question and he had completed all other required training and qualification requirements.</w:t>
        </w:r>
      </w:ins>
    </w:p>
    <w:p w:rsidR="0075310D" w:rsidRPr="005E5BDF" w:rsidRDefault="0075310D" w:rsidP="005E5BDF">
      <w:pPr>
        <w:ind w:left="2160" w:hanging="2160"/>
        <w:contextualSpacing/>
        <w:rPr>
          <w:ins w:id="706" w:author="sxc3" w:date="2013-06-28T14:08:00Z"/>
          <w:sz w:val="22"/>
        </w:rPr>
      </w:pPr>
    </w:p>
    <w:p w:rsidR="0075310D" w:rsidRPr="005E5BDF" w:rsidRDefault="0075310D" w:rsidP="005E5BDF">
      <w:pPr>
        <w:ind w:left="2160" w:hanging="2160"/>
        <w:contextualSpacing/>
        <w:rPr>
          <w:ins w:id="707" w:author="sxc3" w:date="2013-06-28T14:08:00Z"/>
          <w:sz w:val="22"/>
        </w:rPr>
      </w:pPr>
      <w:ins w:id="708" w:author="sxc3" w:date="2013-06-28T14:08:00Z">
        <w:r w:rsidRPr="005E5BDF">
          <w:rPr>
            <w:sz w:val="22"/>
          </w:rPr>
          <w:t xml:space="preserve">Not minor if: </w:t>
        </w:r>
        <w:r w:rsidRPr="005E5BDF">
          <w:rPr>
            <w:sz w:val="22"/>
          </w:rPr>
          <w:tab/>
          <w:t xml:space="preserve">The testing was performed on safety-related components with personnel </w:t>
        </w:r>
      </w:ins>
      <w:ins w:id="709" w:author="sxc3" w:date="2013-07-08T10:30:00Z">
        <w:r w:rsidR="00B050C8" w:rsidRPr="005E5BDF">
          <w:rPr>
            <w:sz w:val="22"/>
          </w:rPr>
          <w:t xml:space="preserve">who </w:t>
        </w:r>
      </w:ins>
      <w:ins w:id="710" w:author="sxc3" w:date="2013-06-28T14:08:00Z">
        <w:r w:rsidRPr="005E5BDF">
          <w:rPr>
            <w:sz w:val="22"/>
          </w:rPr>
          <w:t xml:space="preserve">were not qualified for the inspection/testing procedures and </w:t>
        </w:r>
      </w:ins>
      <w:ins w:id="711" w:author="sxc3" w:date="2013-07-08T10:30:00Z">
        <w:r w:rsidR="00B050C8" w:rsidRPr="005E5BDF">
          <w:rPr>
            <w:sz w:val="22"/>
          </w:rPr>
          <w:t xml:space="preserve">whose </w:t>
        </w:r>
      </w:ins>
      <w:ins w:id="712" w:author="sxc3" w:date="2013-06-28T14:08:00Z">
        <w:r w:rsidRPr="005E5BDF">
          <w:rPr>
            <w:sz w:val="22"/>
          </w:rPr>
          <w:t>competence was suspect.</w:t>
        </w:r>
      </w:ins>
    </w:p>
    <w:p w:rsidR="0075310D" w:rsidRPr="005E5BDF" w:rsidRDefault="0075310D" w:rsidP="005E5BDF">
      <w:pPr>
        <w:pBdr>
          <w:bottom w:val="single" w:sz="12" w:space="1" w:color="auto"/>
        </w:pBdr>
        <w:ind w:left="2160" w:hanging="2160"/>
        <w:contextualSpacing/>
        <w:rPr>
          <w:ins w:id="713" w:author="sxc3" w:date="2013-06-28T14:08:00Z"/>
          <w:sz w:val="22"/>
        </w:rPr>
      </w:pPr>
    </w:p>
    <w:p w:rsidR="0075310D" w:rsidRPr="005E5BDF" w:rsidRDefault="0075310D" w:rsidP="005E5BDF">
      <w:pPr>
        <w:ind w:left="2160" w:hanging="2160"/>
        <w:contextualSpacing/>
        <w:rPr>
          <w:ins w:id="714" w:author="sxc3" w:date="2013-06-28T14:08:00Z"/>
          <w:sz w:val="22"/>
        </w:rPr>
      </w:pPr>
      <w:proofErr w:type="gramStart"/>
      <w:ins w:id="715" w:author="sxc3" w:date="2013-06-28T14:08:00Z">
        <w:r w:rsidRPr="005E5BDF">
          <w:rPr>
            <w:sz w:val="22"/>
          </w:rPr>
          <w:t>Example b.</w:t>
        </w:r>
        <w:proofErr w:type="gramEnd"/>
        <w:r w:rsidRPr="005E5BDF">
          <w:rPr>
            <w:sz w:val="22"/>
          </w:rPr>
          <w:tab/>
          <w:t>The applicant created procedures based on a different quality assurance standard (e.g., ASME NQA-1, ANSI N45.2) than approved in its quality assurance program description</w:t>
        </w:r>
      </w:ins>
      <w:ins w:id="716" w:author="sxc3" w:date="2013-09-20T15:15:00Z">
        <w:r w:rsidR="00294283">
          <w:rPr>
            <w:sz w:val="22"/>
          </w:rPr>
          <w:t xml:space="preserve"> (QAPD)</w:t>
        </w:r>
      </w:ins>
      <w:ins w:id="717" w:author="sxc3" w:date="2013-06-28T14:08:00Z">
        <w:r w:rsidRPr="005E5BDF">
          <w:rPr>
            <w:sz w:val="22"/>
          </w:rPr>
          <w:t>.</w:t>
        </w:r>
      </w:ins>
    </w:p>
    <w:p w:rsidR="0075310D" w:rsidRPr="005E5BDF" w:rsidRDefault="0075310D" w:rsidP="005E5BDF">
      <w:pPr>
        <w:ind w:left="2160" w:hanging="2160"/>
        <w:contextualSpacing/>
        <w:rPr>
          <w:ins w:id="718" w:author="sxc3" w:date="2013-06-28T14:08:00Z"/>
          <w:sz w:val="22"/>
        </w:rPr>
      </w:pPr>
    </w:p>
    <w:p w:rsidR="0075310D" w:rsidRPr="005E5BDF" w:rsidRDefault="0075310D" w:rsidP="005E5BDF">
      <w:pPr>
        <w:ind w:left="2160" w:hanging="2160"/>
        <w:contextualSpacing/>
        <w:rPr>
          <w:ins w:id="719" w:author="sxc3" w:date="2013-06-28T14:08:00Z"/>
          <w:sz w:val="22"/>
        </w:rPr>
      </w:pPr>
      <w:ins w:id="720" w:author="sxc3" w:date="2013-06-28T14:08:00Z">
        <w:r w:rsidRPr="005E5BDF">
          <w:rPr>
            <w:sz w:val="22"/>
          </w:rPr>
          <w:t xml:space="preserve">Minor because: </w:t>
        </w:r>
        <w:r w:rsidRPr="005E5BDF">
          <w:rPr>
            <w:sz w:val="22"/>
          </w:rPr>
          <w:tab/>
          <w:t xml:space="preserve">The NRC has reviewed and approved the revision of the standard used to create the procedures and the applicant has verified that there is no reduction in commitment.  </w:t>
        </w:r>
      </w:ins>
    </w:p>
    <w:p w:rsidR="0075310D" w:rsidRPr="005E5BDF" w:rsidRDefault="0075310D" w:rsidP="005E5BDF">
      <w:pPr>
        <w:ind w:left="2160" w:hanging="2160"/>
        <w:contextualSpacing/>
        <w:rPr>
          <w:ins w:id="721" w:author="sxc3" w:date="2013-06-28T14:08:00Z"/>
          <w:sz w:val="22"/>
        </w:rPr>
      </w:pPr>
    </w:p>
    <w:p w:rsidR="0075310D" w:rsidRPr="005E5BDF" w:rsidRDefault="0075310D" w:rsidP="005E5BDF">
      <w:pPr>
        <w:pBdr>
          <w:bottom w:val="single" w:sz="12" w:space="1" w:color="auto"/>
        </w:pBdr>
        <w:ind w:left="2160" w:hanging="2160"/>
        <w:contextualSpacing/>
        <w:rPr>
          <w:ins w:id="722" w:author="sxc3" w:date="2013-06-28T14:08:00Z"/>
          <w:sz w:val="22"/>
        </w:rPr>
      </w:pPr>
      <w:ins w:id="723" w:author="sxc3" w:date="2013-06-28T14:08:00Z">
        <w:r w:rsidRPr="005E5BDF">
          <w:rPr>
            <w:sz w:val="22"/>
          </w:rPr>
          <w:t xml:space="preserve">Not minor if: </w:t>
        </w:r>
        <w:r w:rsidRPr="005E5BDF">
          <w:rPr>
            <w:sz w:val="22"/>
          </w:rPr>
          <w:tab/>
        </w:r>
      </w:ins>
      <w:ins w:id="724" w:author="sxc3" w:date="2013-09-20T15:17:00Z">
        <w:r w:rsidR="00294283">
          <w:rPr>
            <w:sz w:val="22"/>
          </w:rPr>
          <w:t>T</w:t>
        </w:r>
        <w:r w:rsidR="00294283" w:rsidRPr="005E5BDF">
          <w:rPr>
            <w:sz w:val="22"/>
          </w:rPr>
          <w:t xml:space="preserve">he applicant did not use a version of a standard that was reviewed and approved by the NRC </w:t>
        </w:r>
        <w:r w:rsidR="00294283">
          <w:rPr>
            <w:sz w:val="22"/>
          </w:rPr>
          <w:t>and t</w:t>
        </w:r>
      </w:ins>
      <w:ins w:id="725" w:author="sxc3" w:date="2013-06-28T14:08:00Z">
        <w:r w:rsidRPr="005E5BDF">
          <w:rPr>
            <w:sz w:val="22"/>
          </w:rPr>
          <w:t>he</w:t>
        </w:r>
        <w:r w:rsidR="00294283">
          <w:rPr>
            <w:sz w:val="22"/>
          </w:rPr>
          <w:t xml:space="preserve"> changes or use of an alternate standard reduce the commi</w:t>
        </w:r>
      </w:ins>
      <w:ins w:id="726" w:author="sxc3" w:date="2013-09-20T15:15:00Z">
        <w:r w:rsidR="00294283">
          <w:rPr>
            <w:sz w:val="22"/>
          </w:rPr>
          <w:t>tments in the QAPD that was accepted b</w:t>
        </w:r>
      </w:ins>
      <w:ins w:id="727" w:author="sxc3" w:date="2013-09-20T15:16:00Z">
        <w:r w:rsidR="00294283">
          <w:rPr>
            <w:sz w:val="22"/>
          </w:rPr>
          <w:t>y</w:t>
        </w:r>
      </w:ins>
      <w:ins w:id="728" w:author="sxc3" w:date="2013-09-20T15:15:00Z">
        <w:r w:rsidR="00294283">
          <w:rPr>
            <w:sz w:val="22"/>
          </w:rPr>
          <w:t xml:space="preserve"> the NRC</w:t>
        </w:r>
      </w:ins>
      <w:ins w:id="729" w:author="sxc3" w:date="2013-06-28T14:08:00Z">
        <w:r w:rsidRPr="005E5BDF">
          <w:rPr>
            <w:sz w:val="22"/>
          </w:rPr>
          <w:t xml:space="preserve">. </w:t>
        </w:r>
      </w:ins>
    </w:p>
    <w:p w:rsidR="0075310D" w:rsidRPr="005E5BDF" w:rsidRDefault="0075310D" w:rsidP="005E5BDF">
      <w:pPr>
        <w:ind w:left="2160" w:hanging="2160"/>
        <w:contextualSpacing/>
        <w:rPr>
          <w:ins w:id="730" w:author="sxc3" w:date="2013-06-28T14:08:00Z"/>
          <w:sz w:val="22"/>
        </w:rPr>
      </w:pPr>
      <w:ins w:id="731" w:author="sxc3" w:date="2013-06-28T14:08:00Z">
        <w:r w:rsidRPr="005E5BDF">
          <w:rPr>
            <w:sz w:val="22"/>
          </w:rPr>
          <w:t>4.</w:t>
        </w:r>
        <w:r w:rsidRPr="005E5BDF">
          <w:rPr>
            <w:sz w:val="22"/>
          </w:rPr>
          <w:tab/>
          <w:t>Design Control</w:t>
        </w:r>
      </w:ins>
    </w:p>
    <w:p w:rsidR="0075310D" w:rsidRPr="005E5BDF" w:rsidRDefault="0075310D" w:rsidP="005E5BDF">
      <w:pPr>
        <w:pBdr>
          <w:bottom w:val="single" w:sz="12" w:space="1" w:color="auto"/>
        </w:pBdr>
        <w:ind w:left="2160" w:hanging="2160"/>
        <w:contextualSpacing/>
        <w:rPr>
          <w:ins w:id="732" w:author="sxc3" w:date="2013-06-28T14:08:00Z"/>
          <w:sz w:val="22"/>
        </w:rPr>
      </w:pPr>
    </w:p>
    <w:p w:rsidR="0075310D" w:rsidRPr="005E5BDF" w:rsidRDefault="0075310D" w:rsidP="005E5BDF">
      <w:pPr>
        <w:ind w:left="2160" w:hanging="2160"/>
        <w:contextualSpacing/>
        <w:rPr>
          <w:ins w:id="733" w:author="sxc3" w:date="2013-06-28T14:08:00Z"/>
          <w:sz w:val="22"/>
        </w:rPr>
      </w:pPr>
      <w:proofErr w:type="gramStart"/>
      <w:ins w:id="734" w:author="sxc3" w:date="2013-06-28T14:08:00Z">
        <w:r w:rsidRPr="005E5BDF">
          <w:rPr>
            <w:sz w:val="22"/>
          </w:rPr>
          <w:t>Example a.</w:t>
        </w:r>
        <w:proofErr w:type="gramEnd"/>
        <w:r w:rsidRPr="005E5BDF">
          <w:rPr>
            <w:sz w:val="22"/>
          </w:rPr>
          <w:tab/>
          <w:t xml:space="preserve">The inspectors identified a design change that had not been evaluated </w:t>
        </w:r>
        <w:r w:rsidRPr="00C93BCF">
          <w:rPr>
            <w:sz w:val="22"/>
          </w:rPr>
          <w:t>using</w:t>
        </w:r>
        <w:r w:rsidRPr="005E5BDF">
          <w:rPr>
            <w:sz w:val="22"/>
          </w:rPr>
          <w:t xml:space="preserve"> the design control process.</w:t>
        </w:r>
      </w:ins>
    </w:p>
    <w:p w:rsidR="0075310D" w:rsidRPr="005E5BDF" w:rsidRDefault="0075310D" w:rsidP="005E5BDF">
      <w:pPr>
        <w:ind w:left="2160" w:hanging="2160"/>
        <w:contextualSpacing/>
        <w:rPr>
          <w:ins w:id="735" w:author="sxc3" w:date="2013-06-28T14:08:00Z"/>
          <w:sz w:val="22"/>
        </w:rPr>
      </w:pPr>
    </w:p>
    <w:p w:rsidR="0075310D" w:rsidRPr="005E5BDF" w:rsidRDefault="0075310D" w:rsidP="005E5BDF">
      <w:pPr>
        <w:ind w:left="2160" w:hanging="2160"/>
        <w:contextualSpacing/>
        <w:rPr>
          <w:ins w:id="736" w:author="sxc3" w:date="2013-06-28T14:08:00Z"/>
          <w:sz w:val="22"/>
        </w:rPr>
      </w:pPr>
      <w:ins w:id="737" w:author="sxc3" w:date="2013-06-28T14:08:00Z">
        <w:r w:rsidRPr="005E5BDF">
          <w:rPr>
            <w:sz w:val="22"/>
          </w:rPr>
          <w:t>Minor because:</w:t>
        </w:r>
        <w:r w:rsidRPr="005E5BDF">
          <w:rPr>
            <w:sz w:val="22"/>
          </w:rPr>
          <w:tab/>
          <w:t xml:space="preserve">The design change could not negatively affect the original design requirements, assumptions, and qualifications. </w:t>
        </w:r>
      </w:ins>
    </w:p>
    <w:p w:rsidR="0075310D" w:rsidRPr="005E5BDF" w:rsidRDefault="0075310D" w:rsidP="005E5BDF">
      <w:pPr>
        <w:ind w:left="2160" w:hanging="2160"/>
        <w:contextualSpacing/>
        <w:rPr>
          <w:ins w:id="738" w:author="sxc3" w:date="2013-06-28T14:08:00Z"/>
          <w:sz w:val="22"/>
        </w:rPr>
      </w:pPr>
    </w:p>
    <w:p w:rsidR="0075310D" w:rsidRPr="005E5BDF" w:rsidRDefault="0075310D" w:rsidP="005E5BDF">
      <w:pPr>
        <w:ind w:left="2160" w:hanging="2160"/>
        <w:contextualSpacing/>
        <w:rPr>
          <w:ins w:id="739" w:author="sxc3" w:date="2013-06-28T14:08:00Z"/>
          <w:sz w:val="22"/>
        </w:rPr>
      </w:pPr>
      <w:ins w:id="740" w:author="sxc3" w:date="2013-06-28T14:08:00Z">
        <w:r w:rsidRPr="005E5BDF">
          <w:rPr>
            <w:sz w:val="22"/>
          </w:rPr>
          <w:t>Not minor if:</w:t>
        </w:r>
        <w:r w:rsidRPr="005E5BDF">
          <w:rPr>
            <w:sz w:val="22"/>
          </w:rPr>
          <w:tab/>
          <w:t>The design change requires evaluation to determine whether the SSC can perform its intended safety function or meet its original qualifications.</w:t>
        </w:r>
      </w:ins>
    </w:p>
    <w:p w:rsidR="0075310D" w:rsidRPr="005E5BDF" w:rsidRDefault="0075310D" w:rsidP="005E5BDF">
      <w:pPr>
        <w:ind w:left="2160" w:hanging="2160"/>
        <w:contextualSpacing/>
        <w:rPr>
          <w:ins w:id="741" w:author="sxc3" w:date="2013-06-28T14:08:00Z"/>
          <w:sz w:val="22"/>
        </w:rPr>
      </w:pPr>
      <w:proofErr w:type="gramStart"/>
      <w:ins w:id="742" w:author="sxc3" w:date="2013-06-28T14:08:00Z">
        <w:r w:rsidRPr="005E5BDF">
          <w:rPr>
            <w:sz w:val="22"/>
          </w:rPr>
          <w:lastRenderedPageBreak/>
          <w:t>Example b.</w:t>
        </w:r>
        <w:proofErr w:type="gramEnd"/>
        <w:r w:rsidRPr="005E5BDF">
          <w:rPr>
            <w:sz w:val="22"/>
          </w:rPr>
          <w:tab/>
          <w:t>The inspectors identified an instance where the vendor’s design control measures to verify and check the adequacy of the design, was not implemented or not performed by individuals or groups other than those who performed the original design, but may be from the same organization.</w:t>
        </w:r>
      </w:ins>
    </w:p>
    <w:p w:rsidR="0075310D" w:rsidRPr="005E5BDF" w:rsidRDefault="0075310D" w:rsidP="005E5BDF">
      <w:pPr>
        <w:ind w:left="2160" w:hanging="2160"/>
        <w:contextualSpacing/>
        <w:rPr>
          <w:ins w:id="743" w:author="sxc3" w:date="2013-06-28T14:08:00Z"/>
          <w:sz w:val="22"/>
        </w:rPr>
      </w:pPr>
    </w:p>
    <w:p w:rsidR="0075310D" w:rsidRPr="005E5BDF" w:rsidRDefault="0075310D" w:rsidP="005E5BDF">
      <w:pPr>
        <w:ind w:left="2160" w:hanging="2160"/>
        <w:contextualSpacing/>
        <w:rPr>
          <w:ins w:id="744" w:author="sxc3" w:date="2013-06-28T14:08:00Z"/>
          <w:sz w:val="22"/>
        </w:rPr>
      </w:pPr>
      <w:ins w:id="745" w:author="sxc3" w:date="2013-06-28T14:08:00Z">
        <w:r w:rsidRPr="005E5BDF">
          <w:rPr>
            <w:sz w:val="22"/>
          </w:rPr>
          <w:t>Minor because:</w:t>
        </w:r>
        <w:r w:rsidRPr="005E5BDF">
          <w:rPr>
            <w:sz w:val="22"/>
          </w:rPr>
          <w:tab/>
          <w:t>The verification would not yield any negative impacts to the design or the SSC would still meet its intended safety function as per the design requirements.</w:t>
        </w:r>
      </w:ins>
    </w:p>
    <w:p w:rsidR="0075310D" w:rsidRPr="005E5BDF" w:rsidRDefault="0075310D" w:rsidP="005E5BDF">
      <w:pPr>
        <w:ind w:left="2160" w:hanging="2160"/>
        <w:contextualSpacing/>
        <w:rPr>
          <w:ins w:id="746" w:author="sxc3" w:date="2013-06-28T14:08:00Z"/>
          <w:sz w:val="22"/>
        </w:rPr>
      </w:pPr>
    </w:p>
    <w:p w:rsidR="0075310D" w:rsidRPr="005E5BDF" w:rsidRDefault="0075310D" w:rsidP="005E5BDF">
      <w:pPr>
        <w:ind w:left="2160" w:hanging="2160"/>
        <w:contextualSpacing/>
        <w:rPr>
          <w:ins w:id="747" w:author="sxc3" w:date="2013-06-28T14:08:00Z"/>
          <w:sz w:val="22"/>
        </w:rPr>
      </w:pPr>
      <w:ins w:id="748" w:author="sxc3" w:date="2013-06-28T14:08:00Z">
        <w:r w:rsidRPr="005E5BDF">
          <w:rPr>
            <w:sz w:val="22"/>
          </w:rPr>
          <w:t>Not minor if:</w:t>
        </w:r>
        <w:r w:rsidRPr="005E5BDF">
          <w:rPr>
            <w:sz w:val="22"/>
          </w:rPr>
          <w:tab/>
          <w:t>The design requirements would not be met or cannot be proven that they are met,</w:t>
        </w:r>
      </w:ins>
    </w:p>
    <w:p w:rsidR="0075310D" w:rsidRPr="005E5BDF" w:rsidRDefault="0075310D" w:rsidP="005E5BDF">
      <w:pPr>
        <w:ind w:left="2160" w:hanging="2160"/>
        <w:contextualSpacing/>
        <w:rPr>
          <w:ins w:id="749" w:author="sxc3" w:date="2013-06-28T14:08:00Z"/>
          <w:sz w:val="22"/>
        </w:rPr>
      </w:pPr>
    </w:p>
    <w:p w:rsidR="0075310D" w:rsidRPr="005E5BDF" w:rsidRDefault="0075310D" w:rsidP="005E5BDF">
      <w:pPr>
        <w:ind w:left="2160"/>
        <w:contextualSpacing/>
        <w:rPr>
          <w:ins w:id="750" w:author="sxc3" w:date="2013-06-28T14:08:00Z"/>
          <w:sz w:val="22"/>
        </w:rPr>
      </w:pPr>
      <w:ins w:id="751" w:author="sxc3" w:date="2013-06-28T14:08:00Z">
        <w:r w:rsidRPr="005E5BDF">
          <w:rPr>
            <w:sz w:val="22"/>
          </w:rPr>
          <w:t>Or independent verification and validation was not performed on design analysis code (software QA).</w:t>
        </w:r>
      </w:ins>
    </w:p>
    <w:p w:rsidR="0075310D" w:rsidRPr="005E5BDF" w:rsidRDefault="0075310D" w:rsidP="005E5BDF">
      <w:pPr>
        <w:ind w:left="2160" w:hanging="2160"/>
        <w:contextualSpacing/>
        <w:rPr>
          <w:ins w:id="752" w:author="sxc3" w:date="2013-06-28T14:08:00Z"/>
          <w:sz w:val="22"/>
        </w:rPr>
      </w:pPr>
    </w:p>
    <w:p w:rsidR="0075310D" w:rsidRPr="005E5BDF" w:rsidRDefault="0075310D" w:rsidP="005E5BDF">
      <w:pPr>
        <w:pBdr>
          <w:bottom w:val="single" w:sz="12" w:space="1" w:color="auto"/>
        </w:pBdr>
        <w:ind w:left="2160" w:hanging="2160"/>
        <w:contextualSpacing/>
        <w:rPr>
          <w:ins w:id="753" w:author="sxc3" w:date="2013-06-28T14:08:00Z"/>
          <w:sz w:val="22"/>
        </w:rPr>
      </w:pPr>
    </w:p>
    <w:p w:rsidR="0075310D" w:rsidRPr="005E5BDF" w:rsidRDefault="0075310D" w:rsidP="005E5BDF">
      <w:pPr>
        <w:ind w:left="2160" w:hanging="2160"/>
        <w:contextualSpacing/>
        <w:rPr>
          <w:ins w:id="754" w:author="sxc3" w:date="2013-06-28T14:08:00Z"/>
          <w:sz w:val="22"/>
        </w:rPr>
      </w:pPr>
      <w:proofErr w:type="gramStart"/>
      <w:ins w:id="755" w:author="sxc3" w:date="2013-06-28T14:08:00Z">
        <w:r w:rsidRPr="005E5BDF">
          <w:rPr>
            <w:sz w:val="22"/>
          </w:rPr>
          <w:t>Example c.</w:t>
        </w:r>
        <w:proofErr w:type="gramEnd"/>
        <w:r w:rsidRPr="005E5BDF">
          <w:rPr>
            <w:sz w:val="22"/>
          </w:rPr>
          <w:tab/>
          <w:t>The inspectors identified an instance where measures were not established for the identification and control of design interfaces.</w:t>
        </w:r>
      </w:ins>
    </w:p>
    <w:p w:rsidR="0075310D" w:rsidRPr="005E5BDF" w:rsidRDefault="0075310D" w:rsidP="005E5BDF">
      <w:pPr>
        <w:ind w:left="2160" w:hanging="2160"/>
        <w:contextualSpacing/>
        <w:rPr>
          <w:ins w:id="756" w:author="sxc3" w:date="2013-06-28T14:08:00Z"/>
          <w:sz w:val="22"/>
        </w:rPr>
      </w:pPr>
    </w:p>
    <w:p w:rsidR="0075310D" w:rsidRPr="005E5BDF" w:rsidRDefault="0075310D" w:rsidP="005E5BDF">
      <w:pPr>
        <w:ind w:left="2160" w:hanging="2160"/>
        <w:contextualSpacing/>
        <w:rPr>
          <w:ins w:id="757" w:author="sxc3" w:date="2013-06-28T14:08:00Z"/>
          <w:sz w:val="22"/>
        </w:rPr>
      </w:pPr>
      <w:ins w:id="758" w:author="sxc3" w:date="2013-06-28T14:08:00Z">
        <w:r w:rsidRPr="005E5BDF">
          <w:rPr>
            <w:sz w:val="22"/>
          </w:rPr>
          <w:t>Minor because:</w:t>
        </w:r>
        <w:r w:rsidRPr="005E5BDF">
          <w:rPr>
            <w:sz w:val="22"/>
          </w:rPr>
          <w:tab/>
          <w:t>Not establishing the measures necessary for the identification and control of design interfaces did not negatively affect the ability of the SSC to perform its intended safety function.</w:t>
        </w:r>
      </w:ins>
    </w:p>
    <w:p w:rsidR="0075310D" w:rsidRPr="005E5BDF" w:rsidRDefault="0075310D" w:rsidP="005E5BDF">
      <w:pPr>
        <w:ind w:left="2160" w:hanging="2160"/>
        <w:contextualSpacing/>
        <w:rPr>
          <w:ins w:id="759" w:author="sxc3" w:date="2013-06-28T14:08:00Z"/>
          <w:sz w:val="22"/>
        </w:rPr>
      </w:pPr>
    </w:p>
    <w:p w:rsidR="0075310D" w:rsidRPr="005E5BDF" w:rsidRDefault="0075310D" w:rsidP="005E5BDF">
      <w:pPr>
        <w:ind w:left="2160" w:hanging="2160"/>
        <w:contextualSpacing/>
        <w:rPr>
          <w:ins w:id="760" w:author="sxc3" w:date="2013-06-28T14:08:00Z"/>
          <w:sz w:val="22"/>
        </w:rPr>
      </w:pPr>
      <w:ins w:id="761" w:author="sxc3" w:date="2013-06-28T14:08:00Z">
        <w:r w:rsidRPr="005E5BDF">
          <w:rPr>
            <w:sz w:val="22"/>
          </w:rPr>
          <w:t>Not minor if:</w:t>
        </w:r>
        <w:r w:rsidRPr="005E5BDF">
          <w:rPr>
            <w:sz w:val="22"/>
          </w:rPr>
          <w:tab/>
          <w:t>An insufficient or missing design interface led to not accounting for a design basis specification that could affect the ability of the SSC to perform its intended safety function or the design control process was bypassed and proper approval of modifications and deletions of design documents was not controlled.</w:t>
        </w:r>
      </w:ins>
    </w:p>
    <w:p w:rsidR="0075310D" w:rsidRPr="005E5BDF" w:rsidRDefault="0075310D" w:rsidP="005E5BDF">
      <w:pPr>
        <w:pBdr>
          <w:bottom w:val="single" w:sz="12" w:space="1" w:color="auto"/>
        </w:pBdr>
        <w:ind w:left="2160" w:hanging="2160"/>
        <w:contextualSpacing/>
        <w:rPr>
          <w:ins w:id="762" w:author="sxc3" w:date="2013-06-28T14:08:00Z"/>
          <w:sz w:val="22"/>
        </w:rPr>
      </w:pPr>
    </w:p>
    <w:p w:rsidR="0075310D" w:rsidRPr="005E5BDF" w:rsidRDefault="0075310D" w:rsidP="005E5BDF">
      <w:pPr>
        <w:pStyle w:val="Default"/>
        <w:ind w:left="2160" w:hanging="2160"/>
        <w:contextualSpacing/>
        <w:rPr>
          <w:ins w:id="763" w:author="sxc3" w:date="2013-06-28T14:08:00Z"/>
          <w:color w:val="auto"/>
          <w:sz w:val="22"/>
        </w:rPr>
      </w:pPr>
      <w:ins w:id="764" w:author="sxc3" w:date="2013-06-28T14:08:00Z">
        <w:r w:rsidRPr="005E5BDF">
          <w:rPr>
            <w:color w:val="auto"/>
            <w:sz w:val="22"/>
          </w:rPr>
          <w:t>Example d:</w:t>
        </w:r>
        <w:r w:rsidRPr="005E5BDF">
          <w:rPr>
            <w:color w:val="auto"/>
            <w:sz w:val="22"/>
          </w:rPr>
          <w:tab/>
          <w:t xml:space="preserve">The inspectors identified that the vendor’s design specification does not conform to the technical requirements in the purchase order (i.e., the vendor failed to adequately translate the approved design to appropriate drawings, instruction, procedures, etc.). </w:t>
        </w:r>
      </w:ins>
    </w:p>
    <w:p w:rsidR="00294283" w:rsidRDefault="00294283" w:rsidP="005E5BDF">
      <w:pPr>
        <w:ind w:left="2160" w:hanging="2160"/>
        <w:contextualSpacing/>
        <w:rPr>
          <w:ins w:id="765" w:author="sxc3" w:date="2013-09-20T15:18:00Z"/>
          <w:sz w:val="22"/>
        </w:rPr>
      </w:pPr>
    </w:p>
    <w:p w:rsidR="0075310D" w:rsidRPr="005E5BDF" w:rsidRDefault="0075310D" w:rsidP="005E5BDF">
      <w:pPr>
        <w:ind w:left="2160" w:hanging="2160"/>
        <w:contextualSpacing/>
        <w:rPr>
          <w:ins w:id="766" w:author="sxc3" w:date="2013-06-28T14:08:00Z"/>
          <w:sz w:val="22"/>
        </w:rPr>
      </w:pPr>
      <w:ins w:id="767" w:author="sxc3" w:date="2013-06-28T14:08:00Z">
        <w:r w:rsidRPr="005E5BDF">
          <w:rPr>
            <w:sz w:val="22"/>
          </w:rPr>
          <w:t>Minor because:</w:t>
        </w:r>
        <w:r w:rsidRPr="005E5BDF">
          <w:rPr>
            <w:sz w:val="22"/>
          </w:rPr>
          <w:tab/>
          <w:t>The failure to incorporate the technical requirements resulted in a more conservative analysis than what was required by the governing technical requirements.</w:t>
        </w:r>
      </w:ins>
    </w:p>
    <w:p w:rsidR="003232E9" w:rsidRDefault="003232E9" w:rsidP="005E5BDF">
      <w:pPr>
        <w:pStyle w:val="Default"/>
        <w:ind w:left="2160"/>
        <w:contextualSpacing/>
        <w:rPr>
          <w:ins w:id="768" w:author="btc1" w:date="2013-10-02T09:53:00Z"/>
          <w:color w:val="auto"/>
          <w:sz w:val="22"/>
        </w:rPr>
      </w:pPr>
    </w:p>
    <w:p w:rsidR="0075310D" w:rsidRDefault="0075310D" w:rsidP="005E5BDF">
      <w:pPr>
        <w:pStyle w:val="Default"/>
        <w:ind w:left="2160"/>
        <w:contextualSpacing/>
        <w:rPr>
          <w:color w:val="auto"/>
          <w:sz w:val="22"/>
        </w:rPr>
      </w:pPr>
      <w:ins w:id="769" w:author="sxc3" w:date="2013-06-28T14:08:00Z">
        <w:r w:rsidRPr="005E5BDF">
          <w:rPr>
            <w:color w:val="auto"/>
            <w:sz w:val="22"/>
          </w:rPr>
          <w:t xml:space="preserve">Or the </w:t>
        </w:r>
        <w:r w:rsidRPr="005E5BDF">
          <w:rPr>
            <w:sz w:val="22"/>
          </w:rPr>
          <w:t xml:space="preserve">failure to incorporate the technical requirements </w:t>
        </w:r>
        <w:r w:rsidRPr="005E5BDF">
          <w:rPr>
            <w:color w:val="auto"/>
            <w:sz w:val="22"/>
          </w:rPr>
          <w:t xml:space="preserve">was insignificant, in that the ability of the as-designed SSC to perform its intended safety function was not challenged. </w:t>
        </w:r>
      </w:ins>
    </w:p>
    <w:p w:rsidR="00BB25FB" w:rsidRPr="005E5BDF" w:rsidRDefault="00BB25FB" w:rsidP="005E5BDF">
      <w:pPr>
        <w:pStyle w:val="Default"/>
        <w:ind w:left="2160"/>
        <w:contextualSpacing/>
        <w:rPr>
          <w:ins w:id="770" w:author="sxc3" w:date="2013-06-28T14:08:00Z"/>
          <w:color w:val="auto"/>
          <w:sz w:val="22"/>
        </w:rPr>
      </w:pPr>
    </w:p>
    <w:p w:rsidR="0075310D" w:rsidRDefault="0075310D" w:rsidP="005E5BDF">
      <w:pPr>
        <w:ind w:left="2160" w:hanging="2160"/>
        <w:contextualSpacing/>
        <w:rPr>
          <w:ins w:id="771" w:author="sxc3" w:date="2013-09-20T15:18:00Z"/>
          <w:sz w:val="22"/>
        </w:rPr>
      </w:pPr>
      <w:ins w:id="772" w:author="sxc3" w:date="2013-06-28T14:08:00Z">
        <w:r w:rsidRPr="005E5BDF">
          <w:rPr>
            <w:sz w:val="22"/>
          </w:rPr>
          <w:t>Not minor if:</w:t>
        </w:r>
        <w:r w:rsidRPr="005E5BDF">
          <w:rPr>
            <w:sz w:val="22"/>
          </w:rPr>
          <w:tab/>
          <w:t>The failure to incorporate the technical requirements resulted in a less conservative analysis that could have adversely affected the SSC’s ability to perform its intended safety function.</w:t>
        </w:r>
      </w:ins>
    </w:p>
    <w:p w:rsidR="00294283" w:rsidRDefault="00294283" w:rsidP="005E5BDF">
      <w:pPr>
        <w:ind w:left="2160" w:hanging="2160"/>
        <w:contextualSpacing/>
        <w:rPr>
          <w:ins w:id="773" w:author="sxc3" w:date="2013-09-20T15:19:00Z"/>
          <w:sz w:val="22"/>
        </w:rPr>
      </w:pPr>
    </w:p>
    <w:p w:rsidR="0075310D" w:rsidRPr="005E5BDF" w:rsidRDefault="0075310D" w:rsidP="005E5BDF">
      <w:pPr>
        <w:pBdr>
          <w:bottom w:val="single" w:sz="12" w:space="1" w:color="auto"/>
        </w:pBdr>
        <w:ind w:left="2160" w:hanging="2160"/>
        <w:contextualSpacing/>
        <w:rPr>
          <w:ins w:id="774" w:author="sxc3" w:date="2013-06-28T14:08:00Z"/>
          <w:sz w:val="22"/>
        </w:rPr>
      </w:pPr>
    </w:p>
    <w:p w:rsidR="0075310D" w:rsidRPr="005E5BDF" w:rsidRDefault="0075310D" w:rsidP="005E5BDF">
      <w:pPr>
        <w:ind w:left="2160" w:hanging="2160"/>
        <w:contextualSpacing/>
        <w:rPr>
          <w:ins w:id="775" w:author="sxc3" w:date="2013-06-28T14:08:00Z"/>
          <w:sz w:val="22"/>
        </w:rPr>
      </w:pPr>
      <w:ins w:id="776" w:author="sxc3" w:date="2013-06-28T14:08:00Z">
        <w:r w:rsidRPr="005E5BDF">
          <w:rPr>
            <w:sz w:val="22"/>
          </w:rPr>
          <w:lastRenderedPageBreak/>
          <w:t>5.</w:t>
        </w:r>
        <w:r w:rsidRPr="005E5BDF">
          <w:rPr>
            <w:sz w:val="22"/>
          </w:rPr>
          <w:tab/>
          <w:t>Procurement Document Control</w:t>
        </w:r>
      </w:ins>
    </w:p>
    <w:p w:rsidR="0075310D" w:rsidRPr="005E5BDF" w:rsidRDefault="0075310D" w:rsidP="005E5BDF">
      <w:pPr>
        <w:pBdr>
          <w:bottom w:val="single" w:sz="12" w:space="1" w:color="auto"/>
        </w:pBdr>
        <w:ind w:left="2160" w:hanging="2160"/>
        <w:contextualSpacing/>
        <w:rPr>
          <w:ins w:id="777" w:author="sxc3" w:date="2013-06-28T14:08:00Z"/>
          <w:sz w:val="22"/>
        </w:rPr>
      </w:pPr>
    </w:p>
    <w:p w:rsidR="0075310D" w:rsidRPr="005E5BDF" w:rsidRDefault="0075310D" w:rsidP="005E5BDF">
      <w:pPr>
        <w:ind w:left="2160" w:hanging="2160"/>
        <w:contextualSpacing/>
        <w:rPr>
          <w:ins w:id="778" w:author="sxc3" w:date="2013-06-28T14:08:00Z"/>
          <w:sz w:val="22"/>
        </w:rPr>
      </w:pPr>
      <w:proofErr w:type="gramStart"/>
      <w:ins w:id="779" w:author="sxc3" w:date="2013-06-28T14:08:00Z">
        <w:r w:rsidRPr="005E5BDF">
          <w:rPr>
            <w:sz w:val="22"/>
          </w:rPr>
          <w:t>Example a.</w:t>
        </w:r>
        <w:proofErr w:type="gramEnd"/>
        <w:r w:rsidRPr="005E5BDF">
          <w:rPr>
            <w:sz w:val="22"/>
          </w:rPr>
          <w:tab/>
          <w:t xml:space="preserve">The vendor failed to include the critical characteristics in the purchase order for commercial calibration services by domestic calibration laboratories accredited by one of the 6 ILAC domestic accrediting bodies for the calibration of M&amp;TE that will be used in safety-related applications.  </w:t>
        </w:r>
      </w:ins>
    </w:p>
    <w:p w:rsidR="0075310D" w:rsidRPr="005E5BDF" w:rsidRDefault="0075310D" w:rsidP="005E5BDF">
      <w:pPr>
        <w:ind w:left="2160" w:hanging="2160"/>
        <w:contextualSpacing/>
        <w:rPr>
          <w:ins w:id="780" w:author="sxc3" w:date="2013-06-28T14:08:00Z"/>
          <w:sz w:val="22"/>
        </w:rPr>
      </w:pPr>
    </w:p>
    <w:p w:rsidR="0075310D" w:rsidRPr="005E5BDF" w:rsidRDefault="0075310D" w:rsidP="005E5BDF">
      <w:pPr>
        <w:tabs>
          <w:tab w:val="left" w:pos="220"/>
          <w:tab w:val="left" w:pos="720"/>
        </w:tabs>
        <w:ind w:left="2160" w:hanging="2160"/>
        <w:contextualSpacing/>
        <w:rPr>
          <w:ins w:id="781" w:author="sxc3" w:date="2013-06-28T14:08:00Z"/>
          <w:sz w:val="22"/>
        </w:rPr>
      </w:pPr>
      <w:ins w:id="782" w:author="sxc3" w:date="2013-06-28T14:08:00Z">
        <w:r w:rsidRPr="005E5BDF">
          <w:rPr>
            <w:sz w:val="22"/>
          </w:rPr>
          <w:t>Minor because:</w:t>
        </w:r>
        <w:r w:rsidRPr="005E5BDF">
          <w:rPr>
            <w:sz w:val="22"/>
          </w:rPr>
          <w:tab/>
          <w:t>The equipment affected by the commercial calibration services was not used on safety-related parts.</w:t>
        </w:r>
      </w:ins>
    </w:p>
    <w:p w:rsidR="0075310D" w:rsidRPr="005E5BDF" w:rsidRDefault="0075310D" w:rsidP="005E5BDF">
      <w:pPr>
        <w:tabs>
          <w:tab w:val="left" w:pos="220"/>
          <w:tab w:val="left" w:pos="720"/>
        </w:tabs>
        <w:ind w:left="2160" w:hanging="2160"/>
        <w:contextualSpacing/>
        <w:rPr>
          <w:ins w:id="783" w:author="sxc3" w:date="2013-06-28T14:08:00Z"/>
          <w:sz w:val="22"/>
        </w:rPr>
      </w:pPr>
    </w:p>
    <w:p w:rsidR="0075310D" w:rsidRPr="005E5BDF" w:rsidRDefault="0075310D" w:rsidP="005E5BDF">
      <w:pPr>
        <w:tabs>
          <w:tab w:val="left" w:pos="220"/>
          <w:tab w:val="left" w:pos="720"/>
        </w:tabs>
        <w:ind w:left="2160" w:hanging="2160"/>
        <w:contextualSpacing/>
        <w:rPr>
          <w:ins w:id="784" w:author="sxc3" w:date="2013-06-28T14:08:00Z"/>
          <w:sz w:val="22"/>
        </w:rPr>
      </w:pPr>
      <w:ins w:id="785" w:author="sxc3" w:date="2013-06-28T14:08:00Z">
        <w:r w:rsidRPr="005E5BDF">
          <w:rPr>
            <w:sz w:val="22"/>
          </w:rPr>
          <w:tab/>
        </w:r>
        <w:r w:rsidRPr="005E5BDF">
          <w:rPr>
            <w:sz w:val="22"/>
          </w:rPr>
          <w:tab/>
        </w:r>
        <w:r w:rsidRPr="005E5BDF">
          <w:rPr>
            <w:sz w:val="22"/>
          </w:rPr>
          <w:tab/>
          <w:t>Or, the vendor verified that the accreditation was by one of the 6 approved ILAC domestic accrediting bodies, that the scope of accreditation covers the contracted services, and that the calibration records for the affected M&amp;TE attest that the laboratory used its accredited ISO 17025 quality program, reported as found data, and identified the laboratory equipment and standards used.</w:t>
        </w:r>
      </w:ins>
    </w:p>
    <w:p w:rsidR="0075310D" w:rsidRPr="005E5BDF" w:rsidRDefault="0075310D" w:rsidP="005E5BDF">
      <w:pPr>
        <w:tabs>
          <w:tab w:val="left" w:pos="220"/>
          <w:tab w:val="left" w:pos="720"/>
        </w:tabs>
        <w:ind w:left="2160" w:hanging="2160"/>
        <w:contextualSpacing/>
        <w:rPr>
          <w:ins w:id="786" w:author="sxc3" w:date="2013-06-28T14:08:00Z"/>
          <w:sz w:val="22"/>
        </w:rPr>
      </w:pPr>
    </w:p>
    <w:p w:rsidR="0075310D" w:rsidRPr="005E5BDF" w:rsidRDefault="0075310D" w:rsidP="005E5BDF">
      <w:pPr>
        <w:ind w:left="2160" w:hanging="2160"/>
        <w:contextualSpacing/>
        <w:rPr>
          <w:ins w:id="787" w:author="sxc3" w:date="2013-06-28T14:08:00Z"/>
          <w:sz w:val="22"/>
        </w:rPr>
      </w:pPr>
      <w:ins w:id="788" w:author="sxc3" w:date="2013-06-28T14:08:00Z">
        <w:r w:rsidRPr="005E5BDF">
          <w:rPr>
            <w:sz w:val="22"/>
          </w:rPr>
          <w:t>More than minor if:</w:t>
        </w:r>
        <w:r w:rsidRPr="005E5BDF">
          <w:rPr>
            <w:sz w:val="22"/>
          </w:rPr>
          <w:tab/>
          <w:t>The vendor did not verify that the accreditation was by one of the 6 approved ILAC domestic accrediting bodies, that the scope of accreditation covers the contracted services, and that the calibration records for the affected M&amp;TE attest that the laboratory used its accredited ISO 17025 quality program, reported as found data, and identified the laboratory equipment and standards used, and the M&amp;TE was used in safety-related applications.</w:t>
        </w:r>
      </w:ins>
    </w:p>
    <w:p w:rsidR="0075310D" w:rsidRPr="005E5BDF" w:rsidRDefault="0075310D" w:rsidP="005E5BDF">
      <w:pPr>
        <w:pBdr>
          <w:bottom w:val="single" w:sz="12" w:space="1" w:color="auto"/>
        </w:pBdr>
        <w:ind w:left="2160" w:hanging="2160"/>
        <w:contextualSpacing/>
        <w:rPr>
          <w:ins w:id="789" w:author="sxc3" w:date="2013-06-28T14:08:00Z"/>
          <w:sz w:val="22"/>
        </w:rPr>
      </w:pPr>
    </w:p>
    <w:p w:rsidR="0075310D" w:rsidRPr="005E5BDF" w:rsidRDefault="0075310D" w:rsidP="005E5BDF">
      <w:pPr>
        <w:tabs>
          <w:tab w:val="left" w:pos="220"/>
          <w:tab w:val="left" w:pos="720"/>
        </w:tabs>
        <w:ind w:left="2160" w:hanging="2160"/>
        <w:contextualSpacing/>
        <w:rPr>
          <w:ins w:id="790" w:author="sxc3" w:date="2013-06-28T14:08:00Z"/>
          <w:sz w:val="22"/>
        </w:rPr>
      </w:pPr>
      <w:proofErr w:type="gramStart"/>
      <w:ins w:id="791" w:author="sxc3" w:date="2013-06-28T14:08:00Z">
        <w:r w:rsidRPr="005E5BDF">
          <w:rPr>
            <w:sz w:val="22"/>
          </w:rPr>
          <w:t>Example b.</w:t>
        </w:r>
        <w:proofErr w:type="gramEnd"/>
        <w:r w:rsidRPr="005E5BDF">
          <w:rPr>
            <w:sz w:val="22"/>
          </w:rPr>
          <w:tab/>
          <w:t>The vendor’s purchase order to a supplier did not state the proper technical standard and revision for testing.</w:t>
        </w:r>
      </w:ins>
    </w:p>
    <w:p w:rsidR="0075310D" w:rsidRPr="005E5BDF" w:rsidRDefault="0075310D" w:rsidP="005E5BDF">
      <w:pPr>
        <w:tabs>
          <w:tab w:val="left" w:pos="220"/>
          <w:tab w:val="left" w:pos="720"/>
        </w:tabs>
        <w:ind w:left="2160" w:hanging="2160"/>
        <w:contextualSpacing/>
        <w:rPr>
          <w:ins w:id="792" w:author="sxc3" w:date="2013-06-28T14:08:00Z"/>
          <w:sz w:val="22"/>
        </w:rPr>
      </w:pPr>
    </w:p>
    <w:p w:rsidR="0075310D" w:rsidRPr="005E5BDF" w:rsidRDefault="0075310D" w:rsidP="005E5BDF">
      <w:pPr>
        <w:tabs>
          <w:tab w:val="left" w:pos="220"/>
          <w:tab w:val="left" w:pos="720"/>
        </w:tabs>
        <w:ind w:left="2160" w:hanging="2160"/>
        <w:contextualSpacing/>
        <w:rPr>
          <w:ins w:id="793" w:author="sxc3" w:date="2013-06-28T14:08:00Z"/>
          <w:sz w:val="22"/>
        </w:rPr>
      </w:pPr>
      <w:ins w:id="794" w:author="sxc3" w:date="2013-06-28T14:08:00Z">
        <w:r w:rsidRPr="005E5BDF">
          <w:rPr>
            <w:sz w:val="22"/>
          </w:rPr>
          <w:t>Minor because:</w:t>
        </w:r>
        <w:r w:rsidRPr="005E5BDF">
          <w:rPr>
            <w:sz w:val="22"/>
          </w:rPr>
          <w:tab/>
          <w:t>The vendor/applicant identified the error and implemented adequate and timely corrective action.</w:t>
        </w:r>
      </w:ins>
    </w:p>
    <w:p w:rsidR="0075310D" w:rsidRPr="005E5BDF" w:rsidRDefault="0075310D" w:rsidP="005E5BDF">
      <w:pPr>
        <w:tabs>
          <w:tab w:val="left" w:pos="220"/>
          <w:tab w:val="left" w:pos="720"/>
        </w:tabs>
        <w:ind w:left="2160" w:hanging="2160"/>
        <w:contextualSpacing/>
        <w:rPr>
          <w:ins w:id="795" w:author="sxc3" w:date="2013-06-28T14:08:00Z"/>
          <w:sz w:val="22"/>
        </w:rPr>
      </w:pPr>
    </w:p>
    <w:p w:rsidR="0075310D" w:rsidRPr="005E5BDF" w:rsidRDefault="0075310D" w:rsidP="005E5BDF">
      <w:pPr>
        <w:tabs>
          <w:tab w:val="left" w:pos="220"/>
          <w:tab w:val="left" w:pos="720"/>
        </w:tabs>
        <w:ind w:left="2160" w:hanging="2160"/>
        <w:contextualSpacing/>
        <w:rPr>
          <w:ins w:id="796" w:author="sxc3" w:date="2013-06-28T14:08:00Z"/>
          <w:sz w:val="22"/>
        </w:rPr>
      </w:pPr>
      <w:ins w:id="797" w:author="sxc3" w:date="2013-06-28T14:08:00Z">
        <w:r w:rsidRPr="005E5BDF">
          <w:rPr>
            <w:sz w:val="22"/>
          </w:rPr>
          <w:tab/>
        </w:r>
        <w:r w:rsidRPr="005E5BDF">
          <w:rPr>
            <w:sz w:val="22"/>
          </w:rPr>
          <w:tab/>
        </w:r>
        <w:r w:rsidRPr="005E5BDF">
          <w:rPr>
            <w:sz w:val="22"/>
          </w:rPr>
          <w:tab/>
          <w:t>Or documentation exists that demonstrates that testing was performed to the proper technical standard</w:t>
        </w:r>
      </w:ins>
    </w:p>
    <w:p w:rsidR="0075310D" w:rsidRPr="005E5BDF" w:rsidRDefault="0075310D" w:rsidP="005E5BDF">
      <w:pPr>
        <w:tabs>
          <w:tab w:val="left" w:pos="220"/>
          <w:tab w:val="left" w:pos="720"/>
        </w:tabs>
        <w:ind w:left="2160" w:hanging="2160"/>
        <w:contextualSpacing/>
        <w:rPr>
          <w:ins w:id="798" w:author="sxc3" w:date="2013-06-28T14:08:00Z"/>
          <w:sz w:val="22"/>
        </w:rPr>
      </w:pPr>
    </w:p>
    <w:p w:rsidR="0075310D" w:rsidRPr="005E5BDF" w:rsidRDefault="0075310D" w:rsidP="005E5BDF">
      <w:pPr>
        <w:ind w:left="2160" w:hanging="2160"/>
        <w:contextualSpacing/>
        <w:rPr>
          <w:ins w:id="799" w:author="sxc3" w:date="2013-06-28T14:08:00Z"/>
          <w:sz w:val="22"/>
        </w:rPr>
      </w:pPr>
      <w:ins w:id="800" w:author="sxc3" w:date="2013-06-28T14:08:00Z">
        <w:r w:rsidRPr="005E5BDF">
          <w:rPr>
            <w:sz w:val="22"/>
          </w:rPr>
          <w:t>More than minor if:</w:t>
        </w:r>
        <w:r w:rsidRPr="005E5BDF">
          <w:rPr>
            <w:sz w:val="22"/>
          </w:rPr>
          <w:tab/>
          <w:t>Testing was not performed to the proper technical standard and the ability of the SSC to perform its safety function is in question</w:t>
        </w:r>
      </w:ins>
    </w:p>
    <w:p w:rsidR="0075310D" w:rsidRPr="005E5BDF" w:rsidRDefault="0075310D" w:rsidP="005E5BDF">
      <w:pPr>
        <w:pBdr>
          <w:bottom w:val="single" w:sz="12" w:space="1" w:color="auto"/>
        </w:pBdr>
        <w:ind w:left="2160" w:hanging="2160"/>
        <w:contextualSpacing/>
        <w:rPr>
          <w:ins w:id="801" w:author="sxc3" w:date="2013-06-28T14:08:00Z"/>
          <w:sz w:val="22"/>
        </w:rPr>
      </w:pPr>
    </w:p>
    <w:p w:rsidR="0075310D" w:rsidRPr="005E5BDF" w:rsidRDefault="0075310D" w:rsidP="005E5BDF">
      <w:pPr>
        <w:ind w:left="2160" w:hanging="2160"/>
        <w:contextualSpacing/>
        <w:rPr>
          <w:ins w:id="802" w:author="sxc3" w:date="2013-06-28T14:08:00Z"/>
          <w:sz w:val="22"/>
        </w:rPr>
      </w:pPr>
      <w:ins w:id="803" w:author="sxc3" w:date="2013-06-28T14:08:00Z">
        <w:r w:rsidRPr="005E5BDF">
          <w:rPr>
            <w:sz w:val="22"/>
          </w:rPr>
          <w:t>6.</w:t>
        </w:r>
        <w:r w:rsidRPr="005E5BDF">
          <w:rPr>
            <w:sz w:val="22"/>
          </w:rPr>
          <w:tab/>
          <w:t>Instructions, Procedures, and Drawings</w:t>
        </w:r>
      </w:ins>
    </w:p>
    <w:p w:rsidR="0075310D" w:rsidRPr="005E5BDF" w:rsidRDefault="0075310D" w:rsidP="005E5BDF">
      <w:pPr>
        <w:pBdr>
          <w:bottom w:val="single" w:sz="12" w:space="1" w:color="auto"/>
        </w:pBdr>
        <w:ind w:left="2160" w:hanging="2160"/>
        <w:contextualSpacing/>
        <w:rPr>
          <w:ins w:id="804" w:author="sxc3" w:date="2013-06-28T14:08:00Z"/>
          <w:sz w:val="22"/>
        </w:rPr>
      </w:pPr>
    </w:p>
    <w:p w:rsidR="00F07E7A" w:rsidRDefault="00F07E7A" w:rsidP="005E5BDF">
      <w:pPr>
        <w:ind w:left="2160" w:hanging="2160"/>
        <w:contextualSpacing/>
        <w:rPr>
          <w:sz w:val="22"/>
        </w:rPr>
      </w:pPr>
    </w:p>
    <w:p w:rsidR="0075310D" w:rsidRPr="005E5BDF" w:rsidRDefault="0075310D" w:rsidP="005E5BDF">
      <w:pPr>
        <w:ind w:left="2160" w:hanging="2160"/>
        <w:contextualSpacing/>
        <w:rPr>
          <w:ins w:id="805" w:author="sxc3" w:date="2013-06-28T14:08:00Z"/>
          <w:sz w:val="22"/>
        </w:rPr>
      </w:pPr>
      <w:proofErr w:type="gramStart"/>
      <w:ins w:id="806" w:author="sxc3" w:date="2013-06-28T14:08:00Z">
        <w:r w:rsidRPr="005E5BDF">
          <w:rPr>
            <w:sz w:val="22"/>
          </w:rPr>
          <w:t>Example a.</w:t>
        </w:r>
        <w:proofErr w:type="gramEnd"/>
        <w:r w:rsidRPr="005E5BDF">
          <w:rPr>
            <w:sz w:val="22"/>
          </w:rPr>
          <w:tab/>
          <w:t xml:space="preserve">The vendor failed to adequately prescribe and perform activities affecting quality in accordance with documented instructions, procedures, or drawings. </w:t>
        </w:r>
      </w:ins>
      <w:ins w:id="807" w:author="btc1" w:date="2013-10-02T09:54:00Z">
        <w:r w:rsidR="003232E9">
          <w:rPr>
            <w:sz w:val="22"/>
          </w:rPr>
          <w:t xml:space="preserve"> </w:t>
        </w:r>
      </w:ins>
      <w:ins w:id="808" w:author="sxc3" w:date="2013-06-28T14:08:00Z">
        <w:r w:rsidRPr="005E5BDF">
          <w:rPr>
            <w:sz w:val="22"/>
          </w:rPr>
          <w:t>Specifically, the vendor failed to incorporate all of the requirements from the customer’s specification into its procedures for blasting structural steel surfaces in accordance with American Welding Society (AWS) Code D1.1-2000, “Structural Welding Code–Steel.”</w:t>
        </w:r>
      </w:ins>
    </w:p>
    <w:p w:rsidR="0075310D" w:rsidRPr="005E5BDF" w:rsidRDefault="0075310D" w:rsidP="005E5BDF">
      <w:pPr>
        <w:ind w:left="2160" w:hanging="2160"/>
        <w:contextualSpacing/>
        <w:rPr>
          <w:ins w:id="809" w:author="sxc3" w:date="2013-06-28T14:08:00Z"/>
          <w:bCs/>
          <w:kern w:val="36"/>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10" w:author="sxc3" w:date="2013-06-28T14:08:00Z"/>
          <w:sz w:val="22"/>
        </w:rPr>
      </w:pPr>
      <w:ins w:id="811" w:author="sxc3" w:date="2013-06-28T14:08:00Z">
        <w:r w:rsidRPr="005E5BDF">
          <w:rPr>
            <w:bCs/>
            <w:kern w:val="36"/>
            <w:sz w:val="22"/>
          </w:rPr>
          <w:t>Minor because:</w:t>
        </w:r>
        <w:r w:rsidRPr="005E5BDF">
          <w:rPr>
            <w:sz w:val="22"/>
          </w:rPr>
          <w:t xml:space="preserve"> </w:t>
        </w:r>
        <w:r w:rsidRPr="005E5BDF">
          <w:rPr>
            <w:sz w:val="22"/>
          </w:rPr>
          <w:tab/>
          <w:t>No material was blasted using this procedure.</w:t>
        </w:r>
      </w:ins>
    </w:p>
    <w:p w:rsidR="0075310D" w:rsidRDefault="0075310D" w:rsidP="005E5BDF">
      <w:pPr>
        <w:pStyle w:val="Default"/>
        <w:ind w:left="2160"/>
        <w:contextualSpacing/>
        <w:rPr>
          <w:ins w:id="812" w:author="btc1" w:date="2013-10-02T09:54:00Z"/>
          <w:color w:val="auto"/>
          <w:sz w:val="22"/>
        </w:rPr>
      </w:pPr>
      <w:ins w:id="813" w:author="sxc3" w:date="2013-06-28T14:08:00Z">
        <w:r w:rsidRPr="005E5BDF">
          <w:rPr>
            <w:color w:val="auto"/>
            <w:sz w:val="22"/>
          </w:rPr>
          <w:lastRenderedPageBreak/>
          <w:t>Or the procedure met AWS D1.1-2000 requirements and the additional requirements in the customer’s specification would not affect the ability of the component to perform its safety function</w:t>
        </w:r>
      </w:ins>
      <w:ins w:id="814" w:author="btc1" w:date="2013-10-02T09:54:00Z">
        <w:r w:rsidR="003232E9">
          <w:rPr>
            <w:color w:val="auto"/>
            <w:sz w:val="22"/>
          </w:rPr>
          <w:t>.</w:t>
        </w:r>
      </w:ins>
    </w:p>
    <w:p w:rsidR="003232E9" w:rsidRPr="005E5BDF" w:rsidRDefault="003232E9" w:rsidP="005E5BDF">
      <w:pPr>
        <w:pStyle w:val="Default"/>
        <w:ind w:left="2160"/>
        <w:contextualSpacing/>
        <w:rPr>
          <w:ins w:id="815" w:author="sxc3" w:date="2013-06-28T14:08:00Z"/>
          <w:color w:val="auto"/>
          <w:sz w:val="22"/>
        </w:rPr>
      </w:pPr>
    </w:p>
    <w:p w:rsidR="0075310D" w:rsidRPr="005E5BDF" w:rsidRDefault="0075310D" w:rsidP="005E5BDF">
      <w:pPr>
        <w:ind w:left="2160" w:hanging="2160"/>
        <w:contextualSpacing/>
        <w:rPr>
          <w:ins w:id="816" w:author="sxc3" w:date="2013-06-28T14:08:00Z"/>
          <w:sz w:val="22"/>
        </w:rPr>
      </w:pPr>
      <w:ins w:id="817" w:author="sxc3" w:date="2013-06-28T14:08:00Z">
        <w:r w:rsidRPr="005E5BDF">
          <w:rPr>
            <w:bCs/>
            <w:kern w:val="36"/>
            <w:sz w:val="22"/>
          </w:rPr>
          <w:t>Not minor if:</w:t>
        </w:r>
        <w:r w:rsidRPr="005E5BDF">
          <w:rPr>
            <w:bCs/>
            <w:kern w:val="36"/>
            <w:sz w:val="22"/>
          </w:rPr>
          <w:tab/>
        </w:r>
        <w:r w:rsidRPr="005E5BDF">
          <w:rPr>
            <w:sz w:val="22"/>
          </w:rPr>
          <w:t>The material’s ability to meet its safety function is in question.</w:t>
        </w:r>
      </w:ins>
    </w:p>
    <w:p w:rsidR="0075310D" w:rsidRPr="005E5BDF" w:rsidRDefault="0075310D" w:rsidP="005E5BDF">
      <w:pPr>
        <w:pBdr>
          <w:bottom w:val="single" w:sz="12" w:space="1" w:color="auto"/>
        </w:pBdr>
        <w:ind w:left="2160" w:hanging="2160"/>
        <w:contextualSpacing/>
        <w:rPr>
          <w:ins w:id="818" w:author="sxc3" w:date="2013-06-28T14:08:00Z"/>
          <w:sz w:val="22"/>
        </w:rPr>
      </w:pPr>
    </w:p>
    <w:p w:rsidR="0075310D" w:rsidRPr="005E5BDF" w:rsidRDefault="0075310D" w:rsidP="005E5BDF">
      <w:pPr>
        <w:pStyle w:val="Default"/>
        <w:ind w:left="2160" w:hanging="2160"/>
        <w:contextualSpacing/>
        <w:rPr>
          <w:ins w:id="819" w:author="sxc3" w:date="2013-06-28T14:08:00Z"/>
          <w:color w:val="auto"/>
          <w:sz w:val="22"/>
        </w:rPr>
      </w:pPr>
      <w:proofErr w:type="gramStart"/>
      <w:ins w:id="820" w:author="sxc3" w:date="2013-06-28T14:08:00Z">
        <w:r w:rsidRPr="005E5BDF">
          <w:rPr>
            <w:color w:val="auto"/>
            <w:sz w:val="22"/>
          </w:rPr>
          <w:t>Example b.</w:t>
        </w:r>
        <w:proofErr w:type="gramEnd"/>
        <w:r w:rsidRPr="005E5BDF">
          <w:rPr>
            <w:color w:val="auto"/>
            <w:sz w:val="22"/>
          </w:rPr>
          <w:tab/>
          <w:t xml:space="preserve">The vendor placed two components in the “complete status ready for shipment.” However, the tags did not contain required identification of the QC inspector who approved the completion of the final inspection as required by the vendor’s procedure. </w:t>
        </w:r>
      </w:ins>
    </w:p>
    <w:p w:rsidR="00294283" w:rsidRDefault="00294283" w:rsidP="005E5BDF">
      <w:pPr>
        <w:ind w:left="2160" w:hanging="2160"/>
        <w:contextualSpacing/>
        <w:rPr>
          <w:ins w:id="821" w:author="sxc3" w:date="2013-09-20T15:19:00Z"/>
          <w:sz w:val="22"/>
        </w:rPr>
      </w:pPr>
    </w:p>
    <w:p w:rsidR="0075310D" w:rsidRPr="005E5BDF" w:rsidRDefault="0075310D" w:rsidP="005E5BDF">
      <w:pPr>
        <w:ind w:left="2160" w:hanging="2160"/>
        <w:contextualSpacing/>
        <w:rPr>
          <w:ins w:id="822" w:author="sxc3" w:date="2013-06-28T14:08:00Z"/>
          <w:sz w:val="22"/>
        </w:rPr>
      </w:pPr>
      <w:ins w:id="823" w:author="sxc3" w:date="2013-06-28T14:08:00Z">
        <w:r w:rsidRPr="005E5BDF">
          <w:rPr>
            <w:sz w:val="22"/>
          </w:rPr>
          <w:t>Minor because:</w:t>
        </w:r>
        <w:r w:rsidRPr="005E5BDF">
          <w:rPr>
            <w:sz w:val="22"/>
          </w:rPr>
          <w:tab/>
          <w:t>The inspection status is also identified in inspection records or a traveler and the final inspection had been performed.</w:t>
        </w:r>
      </w:ins>
    </w:p>
    <w:p w:rsidR="0075310D" w:rsidRPr="005E5BDF" w:rsidRDefault="0075310D" w:rsidP="005E5BDF">
      <w:pPr>
        <w:ind w:left="2160" w:hanging="2160"/>
        <w:contextualSpacing/>
        <w:rPr>
          <w:ins w:id="824" w:author="sxc3" w:date="2013-06-28T14:08:00Z"/>
          <w:sz w:val="22"/>
        </w:rPr>
      </w:pPr>
    </w:p>
    <w:p w:rsidR="0075310D" w:rsidRPr="005E5BDF" w:rsidRDefault="0075310D" w:rsidP="005E5BDF">
      <w:pPr>
        <w:ind w:left="2160" w:hanging="2160"/>
        <w:contextualSpacing/>
        <w:rPr>
          <w:ins w:id="825" w:author="sxc3" w:date="2013-06-28T14:08:00Z"/>
          <w:sz w:val="22"/>
        </w:rPr>
      </w:pPr>
      <w:ins w:id="826" w:author="sxc3" w:date="2013-06-28T14:08:00Z">
        <w:r w:rsidRPr="005E5BDF">
          <w:rPr>
            <w:sz w:val="22"/>
          </w:rPr>
          <w:t>More than minor if:</w:t>
        </w:r>
        <w:r w:rsidRPr="005E5BDF">
          <w:rPr>
            <w:sz w:val="22"/>
          </w:rPr>
          <w:tab/>
          <w:t>Or there is no documentary evidence that the final inspection was performed.</w:t>
        </w:r>
      </w:ins>
    </w:p>
    <w:p w:rsidR="0075310D" w:rsidRPr="005E5BDF" w:rsidRDefault="0075310D" w:rsidP="005E5BDF">
      <w:pPr>
        <w:pBdr>
          <w:bottom w:val="single" w:sz="12" w:space="1" w:color="auto"/>
        </w:pBdr>
        <w:ind w:left="2160" w:hanging="2160"/>
        <w:contextualSpacing/>
        <w:rPr>
          <w:ins w:id="827"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28" w:author="sxc3" w:date="2013-06-28T14:08:00Z"/>
          <w:sz w:val="22"/>
        </w:rPr>
      </w:pPr>
      <w:proofErr w:type="gramStart"/>
      <w:ins w:id="829" w:author="sxc3" w:date="2013-06-28T14:08:00Z">
        <w:r w:rsidRPr="005E5BDF">
          <w:rPr>
            <w:sz w:val="22"/>
          </w:rPr>
          <w:t>Example c.</w:t>
        </w:r>
        <w:proofErr w:type="gramEnd"/>
        <w:r w:rsidRPr="005E5BDF">
          <w:rPr>
            <w:sz w:val="22"/>
          </w:rPr>
          <w:tab/>
          <w:t>The inspectors identified that the vendor’s procedure was not compliant with technical or quality requirements required in the purchase order.</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30"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31" w:author="sxc3" w:date="2013-06-28T14:08:00Z"/>
          <w:sz w:val="22"/>
        </w:rPr>
      </w:pPr>
      <w:ins w:id="832" w:author="sxc3" w:date="2013-06-28T14:08:00Z">
        <w:r w:rsidRPr="005E5BDF">
          <w:rPr>
            <w:sz w:val="22"/>
          </w:rPr>
          <w:t>Minor because:</w:t>
        </w:r>
        <w:r w:rsidRPr="005E5BDF">
          <w:rPr>
            <w:sz w:val="22"/>
          </w:rPr>
          <w:tab/>
          <w:t xml:space="preserve">The issue was insignificant, in that the procedure was not unqualified due to a technical issue (i.e., the procedure did not require requalification, and the results of previous </w:t>
        </w:r>
      </w:ins>
      <w:ins w:id="833" w:author="sxc3" w:date="2013-09-20T15:20:00Z">
        <w:r w:rsidR="00294283">
          <w:rPr>
            <w:sz w:val="22"/>
          </w:rPr>
          <w:t>work was</w:t>
        </w:r>
      </w:ins>
      <w:ins w:id="834" w:author="sxc3" w:date="2013-06-28T14:08:00Z">
        <w:r w:rsidRPr="005E5BDF">
          <w:rPr>
            <w:sz w:val="22"/>
          </w:rPr>
          <w:t xml:space="preserve"> not suspect).  </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35"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36" w:author="sxc3" w:date="2013-06-28T14:08:00Z"/>
          <w:sz w:val="22"/>
        </w:rPr>
      </w:pPr>
      <w:ins w:id="837" w:author="sxc3" w:date="2013-06-28T14:08:00Z">
        <w:r w:rsidRPr="005E5BDF">
          <w:rPr>
            <w:sz w:val="22"/>
          </w:rPr>
          <w:tab/>
          <w:t>Or the procedure hadn’t been used on safety related SSCs.</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38"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39" w:author="sxc3" w:date="2013-06-28T14:08:00Z"/>
          <w:sz w:val="22"/>
        </w:rPr>
      </w:pPr>
      <w:ins w:id="840" w:author="sxc3" w:date="2013-06-28T14:08:00Z">
        <w:r w:rsidRPr="005E5BDF">
          <w:rPr>
            <w:sz w:val="22"/>
          </w:rPr>
          <w:t>Not minor if:</w:t>
        </w:r>
        <w:r w:rsidRPr="005E5BDF">
          <w:rPr>
            <w:sz w:val="22"/>
          </w:rPr>
          <w:tab/>
          <w:t>The procedure</w:t>
        </w:r>
      </w:ins>
      <w:ins w:id="841" w:author="sxc3" w:date="2013-09-20T15:28:00Z">
        <w:r w:rsidR="00F634B7">
          <w:rPr>
            <w:sz w:val="22"/>
          </w:rPr>
          <w:t xml:space="preserve"> </w:t>
        </w:r>
      </w:ins>
      <w:ins w:id="842" w:author="sxc3" w:date="2013-06-28T14:08:00Z">
        <w:r w:rsidRPr="005E5BDF">
          <w:rPr>
            <w:sz w:val="22"/>
          </w:rPr>
          <w:t>was required to be qualifi</w:t>
        </w:r>
        <w:r w:rsidR="00294283">
          <w:rPr>
            <w:sz w:val="22"/>
          </w:rPr>
          <w:t>ed by performance demonstration</w:t>
        </w:r>
      </w:ins>
      <w:ins w:id="843" w:author="sxc3" w:date="2013-09-20T15:21:00Z">
        <w:r w:rsidR="00294283">
          <w:rPr>
            <w:sz w:val="22"/>
          </w:rPr>
          <w:t xml:space="preserve">. </w:t>
        </w:r>
      </w:ins>
      <w:ins w:id="844" w:author="btc1" w:date="2013-10-02T09:55:00Z">
        <w:r w:rsidR="003232E9">
          <w:rPr>
            <w:sz w:val="22"/>
          </w:rPr>
          <w:t xml:space="preserve"> </w:t>
        </w:r>
      </w:ins>
      <w:ins w:id="845" w:author="sxc3" w:date="2013-09-20T15:30:00Z">
        <w:r w:rsidR="00F634B7">
          <w:rPr>
            <w:sz w:val="22"/>
          </w:rPr>
          <w:t xml:space="preserve">For example, welding procedure specifications are qualified by using the welding procedure specification to create a sample weld and then performing inspection and/or testing to verify that </w:t>
        </w:r>
      </w:ins>
      <w:ins w:id="846" w:author="sxc3" w:date="2013-09-20T15:31:00Z">
        <w:r w:rsidR="00F634B7">
          <w:rPr>
            <w:sz w:val="22"/>
          </w:rPr>
          <w:t xml:space="preserve">use of </w:t>
        </w:r>
      </w:ins>
      <w:ins w:id="847" w:author="sxc3" w:date="2013-09-20T15:30:00Z">
        <w:r w:rsidR="00F634B7">
          <w:rPr>
            <w:sz w:val="22"/>
          </w:rPr>
          <w:t xml:space="preserve">the procedure will </w:t>
        </w:r>
      </w:ins>
      <w:ins w:id="848" w:author="sxc3" w:date="2013-09-20T15:31:00Z">
        <w:r w:rsidR="00F634B7">
          <w:rPr>
            <w:sz w:val="22"/>
          </w:rPr>
          <w:t>create a sound weld.</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49"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50" w:author="sxc3" w:date="2013-06-28T14:08:00Z"/>
          <w:sz w:val="22"/>
        </w:rPr>
      </w:pPr>
      <w:ins w:id="851" w:author="sxc3" w:date="2013-06-28T14:08:00Z">
        <w:r w:rsidRPr="005E5BDF">
          <w:rPr>
            <w:sz w:val="22"/>
          </w:rPr>
          <w:tab/>
          <w:t xml:space="preserve">Or the results of previous </w:t>
        </w:r>
      </w:ins>
      <w:ins w:id="852" w:author="sxc3" w:date="2013-09-20T15:32:00Z">
        <w:r w:rsidR="00F634B7">
          <w:rPr>
            <w:sz w:val="22"/>
          </w:rPr>
          <w:t>work</w:t>
        </w:r>
      </w:ins>
      <w:ins w:id="853" w:author="sxc3" w:date="2013-06-28T14:08:00Z">
        <w:r w:rsidRPr="005E5BDF">
          <w:rPr>
            <w:sz w:val="22"/>
          </w:rPr>
          <w:t xml:space="preserve"> were </w:t>
        </w:r>
      </w:ins>
      <w:ins w:id="854" w:author="sxc3" w:date="2013-09-20T15:32:00Z">
        <w:r w:rsidR="00F634B7">
          <w:rPr>
            <w:sz w:val="22"/>
          </w:rPr>
          <w:t>suspect</w:t>
        </w:r>
      </w:ins>
      <w:ins w:id="855" w:author="sxc3" w:date="2013-06-28T14:08:00Z">
        <w:r w:rsidRPr="005E5BDF">
          <w:rPr>
            <w:sz w:val="22"/>
          </w:rPr>
          <w:t xml:space="preserve">. </w:t>
        </w:r>
      </w:ins>
    </w:p>
    <w:p w:rsidR="0075310D" w:rsidRPr="005E5BDF" w:rsidRDefault="0075310D" w:rsidP="005E5BDF">
      <w:pPr>
        <w:pBdr>
          <w:bottom w:val="single" w:sz="12" w:space="1" w:color="auto"/>
        </w:pBdr>
        <w:ind w:left="2160" w:hanging="2160"/>
        <w:contextualSpacing/>
        <w:rPr>
          <w:ins w:id="856"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57" w:author="sxc3" w:date="2013-06-28T14:08:00Z"/>
          <w:sz w:val="22"/>
        </w:rPr>
      </w:pPr>
      <w:ins w:id="858" w:author="sxc3" w:date="2013-06-28T14:08:00Z">
        <w:r w:rsidRPr="005E5BDF">
          <w:rPr>
            <w:sz w:val="22"/>
          </w:rPr>
          <w:t>Example d.</w:t>
        </w:r>
        <w:r w:rsidRPr="005E5BDF">
          <w:rPr>
            <w:sz w:val="22"/>
          </w:rPr>
          <w:tab/>
          <w:t>NRC inspectors identified that a vendor procedure had undergone major revision and contained reference to another procedure that was cancelled prior to the date of the revision.</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59"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60" w:author="sxc3" w:date="2013-06-28T14:08:00Z"/>
          <w:sz w:val="22"/>
        </w:rPr>
      </w:pPr>
      <w:ins w:id="861" w:author="sxc3" w:date="2013-06-28T14:08:00Z">
        <w:r w:rsidRPr="005E5BDF">
          <w:rPr>
            <w:sz w:val="22"/>
          </w:rPr>
          <w:t>Minor because:</w:t>
        </w:r>
        <w:r w:rsidRPr="005E5BDF">
          <w:rPr>
            <w:sz w:val="22"/>
          </w:rPr>
          <w:tab/>
          <w:t>The issue was insignificant, in that the cancelled procedure was not required to provide information that was material to the successful completion of the specific work activity (i.e., the issue was administrative.)</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62"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63" w:author="sxc3" w:date="2013-06-28T14:08:00Z"/>
          <w:sz w:val="22"/>
        </w:rPr>
      </w:pPr>
      <w:ins w:id="864" w:author="sxc3" w:date="2013-06-28T14:08:00Z">
        <w:r w:rsidRPr="005E5BDF">
          <w:rPr>
            <w:sz w:val="22"/>
          </w:rPr>
          <w:t>Not minor if:</w:t>
        </w:r>
        <w:r w:rsidRPr="005E5BDF">
          <w:rPr>
            <w:sz w:val="22"/>
          </w:rPr>
          <w:tab/>
          <w:t>The issue was significant, in that the revised procedure relied on a cancelled procedure to provide information that was important to the successful completion of a work activity that affected a SSC (e.g., acceptance criteria for an inspection, guidance for technical evaluation of data, qualification criteria, etc.), and the procedure was used in a safety-related activity.</w:t>
        </w:r>
      </w:ins>
    </w:p>
    <w:p w:rsidR="0075310D" w:rsidRPr="005E5BDF" w:rsidRDefault="0075310D" w:rsidP="005E5BDF">
      <w:pPr>
        <w:pBdr>
          <w:bottom w:val="single" w:sz="12" w:space="1" w:color="auto"/>
        </w:pBdr>
        <w:ind w:left="2160" w:hanging="2160"/>
        <w:contextualSpacing/>
        <w:rPr>
          <w:ins w:id="865" w:author="sxc3" w:date="2013-06-28T14:08:00Z"/>
          <w:sz w:val="22"/>
        </w:rPr>
      </w:pPr>
    </w:p>
    <w:p w:rsidR="0075310D" w:rsidRPr="005E5BDF" w:rsidRDefault="0075310D" w:rsidP="005E5BDF">
      <w:pPr>
        <w:ind w:left="2160" w:hanging="2160"/>
        <w:contextualSpacing/>
        <w:rPr>
          <w:ins w:id="866" w:author="sxc3" w:date="2013-06-28T14:08:00Z"/>
          <w:sz w:val="22"/>
        </w:rPr>
      </w:pPr>
      <w:ins w:id="867" w:author="sxc3" w:date="2013-06-28T14:08:00Z">
        <w:r w:rsidRPr="005E5BDF">
          <w:rPr>
            <w:sz w:val="22"/>
          </w:rPr>
          <w:t>7.</w:t>
        </w:r>
        <w:r w:rsidRPr="005E5BDF">
          <w:rPr>
            <w:sz w:val="22"/>
          </w:rPr>
          <w:tab/>
          <w:t>Document Control</w:t>
        </w:r>
      </w:ins>
    </w:p>
    <w:p w:rsidR="0075310D" w:rsidRPr="005E5BDF" w:rsidRDefault="0075310D" w:rsidP="005E5BDF">
      <w:pPr>
        <w:pBdr>
          <w:bottom w:val="single" w:sz="12" w:space="1" w:color="auto"/>
        </w:pBdr>
        <w:ind w:left="2160" w:hanging="2160"/>
        <w:contextualSpacing/>
        <w:rPr>
          <w:ins w:id="868" w:author="sxc3" w:date="2013-06-28T14:08:00Z"/>
          <w:sz w:val="22"/>
        </w:rPr>
      </w:pPr>
    </w:p>
    <w:p w:rsidR="0075310D" w:rsidRPr="005E5BDF" w:rsidRDefault="0075310D" w:rsidP="005E5BDF">
      <w:pPr>
        <w:ind w:left="2160" w:hanging="2160"/>
        <w:contextualSpacing/>
        <w:rPr>
          <w:ins w:id="869" w:author="sxc3" w:date="2013-06-28T14:08:00Z"/>
          <w:sz w:val="22"/>
        </w:rPr>
      </w:pPr>
      <w:proofErr w:type="gramStart"/>
      <w:ins w:id="870" w:author="sxc3" w:date="2013-06-28T14:08:00Z">
        <w:r w:rsidRPr="005E5BDF">
          <w:rPr>
            <w:sz w:val="22"/>
          </w:rPr>
          <w:t>Example a.</w:t>
        </w:r>
        <w:proofErr w:type="gramEnd"/>
        <w:r w:rsidRPr="005E5BDF">
          <w:rPr>
            <w:sz w:val="22"/>
          </w:rPr>
          <w:tab/>
          <w:t>During an inspection, the NRC inspector found a superseded copy of the work procedure beside some tools staged at the job site.</w:t>
        </w:r>
      </w:ins>
    </w:p>
    <w:p w:rsidR="0075310D" w:rsidRPr="005E5BDF" w:rsidRDefault="0075310D" w:rsidP="005E5BDF">
      <w:pPr>
        <w:ind w:left="2160" w:hanging="2160"/>
        <w:contextualSpacing/>
        <w:rPr>
          <w:ins w:id="871" w:author="sxc3" w:date="2013-06-28T14:08:00Z"/>
          <w:sz w:val="22"/>
        </w:rPr>
      </w:pPr>
    </w:p>
    <w:p w:rsidR="0075310D" w:rsidRPr="005E5BDF" w:rsidRDefault="0075310D" w:rsidP="005E5BDF">
      <w:pPr>
        <w:ind w:left="2160" w:hanging="2160"/>
        <w:contextualSpacing/>
        <w:rPr>
          <w:ins w:id="872" w:author="sxc3" w:date="2013-06-28T14:08:00Z"/>
          <w:sz w:val="22"/>
        </w:rPr>
      </w:pPr>
      <w:ins w:id="873" w:author="sxc3" w:date="2013-06-28T14:08:00Z">
        <w:r w:rsidRPr="005E5BDF">
          <w:rPr>
            <w:sz w:val="22"/>
          </w:rPr>
          <w:t>Minor because:</w:t>
        </w:r>
        <w:r w:rsidRPr="005E5BDF">
          <w:rPr>
            <w:sz w:val="22"/>
          </w:rPr>
          <w:tab/>
          <w:t xml:space="preserve">Work activities had not been conducted with the outdated procedure.  </w:t>
        </w:r>
      </w:ins>
    </w:p>
    <w:p w:rsidR="0075310D" w:rsidRPr="005E5BDF" w:rsidRDefault="0075310D" w:rsidP="005E5BDF">
      <w:pPr>
        <w:ind w:left="2160" w:hanging="2160"/>
        <w:contextualSpacing/>
        <w:rPr>
          <w:ins w:id="874" w:author="sxc3" w:date="2013-06-28T14:08:00Z"/>
          <w:sz w:val="22"/>
        </w:rPr>
      </w:pPr>
    </w:p>
    <w:p w:rsidR="0075310D" w:rsidRPr="005E5BDF" w:rsidRDefault="0075310D" w:rsidP="005E5BDF">
      <w:pPr>
        <w:ind w:left="2160"/>
        <w:contextualSpacing/>
        <w:rPr>
          <w:ins w:id="875" w:author="sxc3" w:date="2013-06-28T14:08:00Z"/>
          <w:sz w:val="22"/>
        </w:rPr>
      </w:pPr>
      <w:ins w:id="876" w:author="sxc3" w:date="2013-06-28T14:08:00Z">
        <w:r w:rsidRPr="005E5BDF">
          <w:rPr>
            <w:sz w:val="22"/>
          </w:rPr>
          <w:t>Or work activities had been completed with the outdated procedure, but the difference between the outdated procedure and current revision did not render the quality of the activity unacceptable or indeterminate.</w:t>
        </w:r>
      </w:ins>
    </w:p>
    <w:p w:rsidR="0075310D" w:rsidRPr="005E5BDF" w:rsidRDefault="0075310D" w:rsidP="005E5BDF">
      <w:pPr>
        <w:ind w:left="2160"/>
        <w:contextualSpacing/>
        <w:rPr>
          <w:ins w:id="877" w:author="sxc3" w:date="2013-06-28T14:08:00Z"/>
          <w:sz w:val="22"/>
        </w:rPr>
      </w:pPr>
    </w:p>
    <w:p w:rsidR="0075310D" w:rsidRPr="005E5BDF" w:rsidRDefault="0075310D" w:rsidP="005E5BDF">
      <w:pPr>
        <w:ind w:left="2160" w:hanging="2160"/>
        <w:contextualSpacing/>
        <w:rPr>
          <w:ins w:id="878" w:author="sxc3" w:date="2013-06-28T14:08:00Z"/>
          <w:sz w:val="22"/>
        </w:rPr>
      </w:pPr>
      <w:ins w:id="879" w:author="sxc3" w:date="2013-06-28T14:08:00Z">
        <w:r w:rsidRPr="005E5BDF">
          <w:rPr>
            <w:sz w:val="22"/>
          </w:rPr>
          <w:t>Not minor if:</w:t>
        </w:r>
        <w:r w:rsidRPr="005E5BDF">
          <w:rPr>
            <w:sz w:val="22"/>
          </w:rPr>
          <w:tab/>
          <w:t>The outdated procedure was being used and the differences were not insignificant (i.e., the quality of the activity was unacceptable or indeterminate.)</w:t>
        </w:r>
      </w:ins>
    </w:p>
    <w:p w:rsidR="0075310D" w:rsidRPr="005E5BDF" w:rsidRDefault="0075310D" w:rsidP="005E5BDF">
      <w:pPr>
        <w:pBdr>
          <w:bottom w:val="single" w:sz="12" w:space="1" w:color="auto"/>
        </w:pBdr>
        <w:ind w:left="2160" w:hanging="2160"/>
        <w:contextualSpacing/>
        <w:rPr>
          <w:ins w:id="880"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81" w:author="sxc3" w:date="2013-06-28T14:08:00Z"/>
          <w:sz w:val="22"/>
        </w:rPr>
      </w:pPr>
      <w:ins w:id="882" w:author="sxc3" w:date="2013-06-28T14:08:00Z">
        <w:r w:rsidRPr="005E5BDF">
          <w:rPr>
            <w:sz w:val="22"/>
          </w:rPr>
          <w:t>Example b:</w:t>
        </w:r>
        <w:r w:rsidRPr="005E5BDF">
          <w:rPr>
            <w:sz w:val="22"/>
          </w:rPr>
          <w:tab/>
          <w:t>The completed component did not match the design drawing, because the drawing was not updated with an approved engineering change request.</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83"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84" w:author="sxc3" w:date="2013-06-28T14:08:00Z"/>
          <w:sz w:val="22"/>
        </w:rPr>
      </w:pPr>
      <w:ins w:id="885" w:author="sxc3" w:date="2013-06-28T14:08:00Z">
        <w:r w:rsidRPr="005E5BDF">
          <w:rPr>
            <w:sz w:val="22"/>
          </w:rPr>
          <w:t>Minor because:</w:t>
        </w:r>
        <w:r w:rsidRPr="005E5BDF">
          <w:rPr>
            <w:sz w:val="22"/>
          </w:rPr>
          <w:tab/>
          <w:t>The failure to update the design drawing was isolated, and the vendor performed an evaluation and determined that the SCC is acceptable as is.</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86"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87" w:author="sxc3" w:date="2013-06-28T14:08:00Z"/>
          <w:sz w:val="22"/>
        </w:rPr>
      </w:pPr>
      <w:ins w:id="888" w:author="sxc3" w:date="2013-06-28T14:08:00Z">
        <w:r w:rsidRPr="005E5BDF">
          <w:rPr>
            <w:sz w:val="22"/>
          </w:rPr>
          <w:tab/>
          <w:t>Or, the vendor did not perform any work to the affected drawing.</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89"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90" w:author="sxc3" w:date="2013-06-28T14:08:00Z"/>
          <w:sz w:val="22"/>
        </w:rPr>
      </w:pPr>
      <w:ins w:id="891" w:author="sxc3" w:date="2013-06-28T14:08:00Z">
        <w:r w:rsidRPr="005E5BDF">
          <w:rPr>
            <w:sz w:val="22"/>
          </w:rPr>
          <w:tab/>
          <w:t>Or the vendor performed work to the affected drawing, but the change did not directly affect the work performed.</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92"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93" w:author="sxc3" w:date="2013-06-28T14:08:00Z"/>
          <w:sz w:val="22"/>
        </w:rPr>
      </w:pPr>
      <w:ins w:id="894" w:author="sxc3" w:date="2013-06-28T14:08:00Z">
        <w:r w:rsidRPr="005E5BDF">
          <w:rPr>
            <w:sz w:val="22"/>
          </w:rPr>
          <w:t>Not minor if:</w:t>
        </w:r>
        <w:r w:rsidRPr="005E5BDF">
          <w:rPr>
            <w:sz w:val="22"/>
          </w:rPr>
          <w:tab/>
          <w:t>The failure to update design drawings was not isolated.</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95"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896" w:author="sxc3" w:date="2013-06-28T14:08:00Z"/>
          <w:sz w:val="22"/>
        </w:rPr>
      </w:pPr>
      <w:ins w:id="897" w:author="sxc3" w:date="2013-06-28T14:08:00Z">
        <w:r w:rsidRPr="005E5BDF">
          <w:rPr>
            <w:sz w:val="22"/>
          </w:rPr>
          <w:tab/>
          <w:t>Or the SSC was unacceptable, in that the engineering change request was inappropriately approved.</w:t>
        </w:r>
      </w:ins>
    </w:p>
    <w:p w:rsidR="0075310D" w:rsidRPr="005E5BDF" w:rsidRDefault="0075310D" w:rsidP="005E5BDF">
      <w:pPr>
        <w:pBdr>
          <w:bottom w:val="single" w:sz="12" w:space="1" w:color="auto"/>
        </w:pBdr>
        <w:ind w:left="2160" w:hanging="2160"/>
        <w:contextualSpacing/>
        <w:rPr>
          <w:ins w:id="898" w:author="sxc3" w:date="2013-06-28T14:08:00Z"/>
          <w:sz w:val="22"/>
        </w:rPr>
      </w:pPr>
    </w:p>
    <w:p w:rsidR="0075310D" w:rsidRDefault="0075310D" w:rsidP="005E5BDF">
      <w:pPr>
        <w:pBdr>
          <w:bottom w:val="single" w:sz="12" w:space="1" w:color="auto"/>
        </w:pBdr>
        <w:ind w:left="2160" w:hanging="2160"/>
        <w:contextualSpacing/>
        <w:rPr>
          <w:ins w:id="899" w:author="sxc3" w:date="2013-09-20T15:53:00Z"/>
          <w:sz w:val="22"/>
        </w:rPr>
      </w:pPr>
      <w:ins w:id="900" w:author="sxc3" w:date="2013-06-28T14:08:00Z">
        <w:r w:rsidRPr="005E5BDF">
          <w:rPr>
            <w:sz w:val="22"/>
          </w:rPr>
          <w:tab/>
        </w:r>
        <w:proofErr w:type="gramStart"/>
        <w:r w:rsidRPr="005E5BDF">
          <w:rPr>
            <w:sz w:val="22"/>
          </w:rPr>
          <w:t>Or  the</w:t>
        </w:r>
        <w:proofErr w:type="gramEnd"/>
        <w:r w:rsidRPr="005E5BDF">
          <w:rPr>
            <w:sz w:val="22"/>
          </w:rPr>
          <w:t xml:space="preserve"> design change was directly related to work performed, and rendered the quality of the SSC unacceptable or indeterminate</w:t>
        </w:r>
      </w:ins>
      <w:ins w:id="901" w:author="sxc3" w:date="2013-09-20T15:53:00Z">
        <w:r w:rsidR="00380164">
          <w:rPr>
            <w:sz w:val="22"/>
          </w:rPr>
          <w:t>.</w:t>
        </w:r>
      </w:ins>
    </w:p>
    <w:p w:rsidR="00380164" w:rsidRPr="005E5BDF" w:rsidRDefault="00380164" w:rsidP="005E5BDF">
      <w:pPr>
        <w:pBdr>
          <w:bottom w:val="single" w:sz="12" w:space="1" w:color="auto"/>
        </w:pBdr>
        <w:ind w:left="2160" w:hanging="2160"/>
        <w:contextualSpacing/>
        <w:rPr>
          <w:ins w:id="902" w:author="sxc3" w:date="2013-06-28T14:08:00Z"/>
          <w:sz w:val="22"/>
        </w:rPr>
      </w:pPr>
    </w:p>
    <w:p w:rsidR="0075310D" w:rsidRPr="005E5BDF" w:rsidRDefault="0075310D" w:rsidP="005E5BDF">
      <w:pPr>
        <w:ind w:left="2160" w:hanging="2160"/>
        <w:contextualSpacing/>
        <w:rPr>
          <w:sz w:val="22"/>
        </w:rPr>
      </w:pPr>
      <w:proofErr w:type="gramStart"/>
      <w:ins w:id="903" w:author="sxc3" w:date="2013-06-28T14:08:00Z">
        <w:r w:rsidRPr="005E5BDF">
          <w:rPr>
            <w:sz w:val="22"/>
          </w:rPr>
          <w:t>Example c.</w:t>
        </w:r>
        <w:proofErr w:type="gramEnd"/>
        <w:r w:rsidRPr="005E5BDF">
          <w:rPr>
            <w:sz w:val="22"/>
          </w:rPr>
          <w:tab/>
        </w:r>
      </w:ins>
      <w:r w:rsidRPr="005E5BDF">
        <w:rPr>
          <w:sz w:val="22"/>
        </w:rPr>
        <w:t>An applicant’s procedure for Document Control did not require the same level of review of revisions to instructions, procedures, and drawings as required for the original issue.</w:t>
      </w:r>
    </w:p>
    <w:p w:rsidR="0075310D" w:rsidRPr="005E5BDF" w:rsidRDefault="0075310D" w:rsidP="005E5BDF">
      <w:pPr>
        <w:ind w:left="2160" w:hanging="2160"/>
        <w:contextualSpacing/>
        <w:rPr>
          <w:sz w:val="22"/>
        </w:rPr>
      </w:pPr>
    </w:p>
    <w:p w:rsidR="0075310D" w:rsidRPr="005E5BDF" w:rsidRDefault="0075310D" w:rsidP="005E5BDF">
      <w:pPr>
        <w:tabs>
          <w:tab w:val="left" w:pos="2160"/>
        </w:tabs>
        <w:ind w:left="2160" w:hanging="2160"/>
        <w:contextualSpacing/>
        <w:rPr>
          <w:sz w:val="22"/>
        </w:rPr>
      </w:pPr>
      <w:r w:rsidRPr="005E5BDF">
        <w:rPr>
          <w:sz w:val="22"/>
        </w:rPr>
        <w:t>Minor because:</w:t>
      </w:r>
      <w:r w:rsidRPr="005E5BDF">
        <w:rPr>
          <w:sz w:val="22"/>
        </w:rPr>
        <w:tab/>
        <w:t xml:space="preserve">The procedural inadequacy did not result in the approval and use of any inadequate instructions, procedures, or drawings; </w:t>
      </w:r>
    </w:p>
    <w:p w:rsidR="00F07E7A" w:rsidRPr="005E5BDF" w:rsidRDefault="0075310D" w:rsidP="005E5BDF">
      <w:pPr>
        <w:tabs>
          <w:tab w:val="left" w:pos="2160"/>
        </w:tabs>
        <w:ind w:left="2160" w:hanging="2160"/>
        <w:contextualSpacing/>
        <w:rPr>
          <w:sz w:val="22"/>
        </w:rPr>
      </w:pPr>
      <w:r w:rsidRPr="005E5BDF">
        <w:rPr>
          <w:sz w:val="22"/>
        </w:rPr>
        <w:tab/>
      </w:r>
    </w:p>
    <w:p w:rsidR="0075310D" w:rsidRDefault="0075310D" w:rsidP="005E5BDF">
      <w:pPr>
        <w:tabs>
          <w:tab w:val="left" w:pos="2160"/>
        </w:tabs>
        <w:ind w:left="2160" w:hanging="2160"/>
        <w:contextualSpacing/>
        <w:rPr>
          <w:sz w:val="22"/>
        </w:rPr>
      </w:pPr>
      <w:r w:rsidRPr="005E5BDF">
        <w:rPr>
          <w:sz w:val="22"/>
        </w:rPr>
        <w:tab/>
        <w:t>Or the procedural inadequacy allowed an isolated instance of the approval of an inadequate instruction, procedure, or drawing, the use of which was determined to have no safety or regulatory impact.</w:t>
      </w:r>
    </w:p>
    <w:p w:rsidR="00F07E7A" w:rsidRPr="005E5BDF" w:rsidRDefault="00F07E7A" w:rsidP="005E5BDF">
      <w:pPr>
        <w:tabs>
          <w:tab w:val="left" w:pos="2160"/>
        </w:tabs>
        <w:ind w:left="2160" w:hanging="2160"/>
        <w:contextualSpacing/>
        <w:rPr>
          <w:sz w:val="22"/>
        </w:rPr>
      </w:pPr>
    </w:p>
    <w:p w:rsidR="0075310D" w:rsidRPr="005E5BDF" w:rsidRDefault="0075310D" w:rsidP="005E5BDF">
      <w:pPr>
        <w:ind w:left="2160" w:hanging="2160"/>
        <w:contextualSpacing/>
        <w:rPr>
          <w:sz w:val="22"/>
        </w:rPr>
      </w:pPr>
      <w:r w:rsidRPr="005E5BDF">
        <w:rPr>
          <w:sz w:val="22"/>
        </w:rPr>
        <w:lastRenderedPageBreak/>
        <w:t>Not minor if:</w:t>
      </w:r>
      <w:r w:rsidRPr="005E5BDF">
        <w:rPr>
          <w:sz w:val="22"/>
        </w:rPr>
        <w:tab/>
        <w:t xml:space="preserve">The Document Control procedural inadequacy resulted in the approval of revisions to instructions, procedures, or drawings that had not received the same level of review as the initial issue.  The use of these inadequately reviewed revisions to instructions, procedures, or drawings </w:t>
      </w:r>
      <w:ins w:id="904" w:author="sxc3" w:date="2013-06-28T14:08:00Z">
        <w:r w:rsidRPr="005E5BDF">
          <w:rPr>
            <w:sz w:val="22"/>
          </w:rPr>
          <w:t xml:space="preserve">could result in component not being able to meet its intended safety function.  </w:t>
        </w:r>
      </w:ins>
    </w:p>
    <w:p w:rsidR="0075310D" w:rsidRPr="005E5BDF" w:rsidRDefault="0075310D" w:rsidP="005E5BDF">
      <w:pPr>
        <w:pBdr>
          <w:bottom w:val="single" w:sz="12" w:space="1" w:color="auto"/>
        </w:pBdr>
        <w:ind w:left="2160" w:hanging="2160"/>
        <w:contextualSpacing/>
        <w:rPr>
          <w:sz w:val="22"/>
        </w:rPr>
      </w:pPr>
    </w:p>
    <w:p w:rsidR="0075310D" w:rsidRPr="005E5BDF" w:rsidRDefault="0075310D" w:rsidP="005E5BDF">
      <w:pPr>
        <w:ind w:left="2160" w:hanging="2160"/>
        <w:contextualSpacing/>
        <w:rPr>
          <w:sz w:val="22"/>
        </w:rPr>
      </w:pPr>
      <w:r w:rsidRPr="005E5BDF">
        <w:rPr>
          <w:sz w:val="22"/>
        </w:rPr>
        <w:t>8.</w:t>
      </w:r>
      <w:r w:rsidRPr="005E5BDF">
        <w:rPr>
          <w:sz w:val="22"/>
        </w:rPr>
        <w:tab/>
      </w:r>
      <w:ins w:id="905" w:author="sxc3" w:date="2013-06-28T14:08:00Z">
        <w:r w:rsidRPr="005E5BDF">
          <w:rPr>
            <w:sz w:val="22"/>
          </w:rPr>
          <w:t>Control of Purchased Material, Equipment</w:t>
        </w:r>
      </w:ins>
      <w:r w:rsidRPr="005E5BDF">
        <w:rPr>
          <w:sz w:val="22"/>
        </w:rPr>
        <w:t xml:space="preserve">, and </w:t>
      </w:r>
      <w:ins w:id="906" w:author="sxc3" w:date="2013-06-28T14:08:00Z">
        <w:r w:rsidRPr="005E5BDF">
          <w:rPr>
            <w:sz w:val="22"/>
          </w:rPr>
          <w:t>Services</w:t>
        </w:r>
      </w:ins>
    </w:p>
    <w:p w:rsidR="0075310D" w:rsidRPr="005E5BDF" w:rsidRDefault="0075310D" w:rsidP="005E5BDF">
      <w:pPr>
        <w:pBdr>
          <w:bottom w:val="single" w:sz="12" w:space="1" w:color="auto"/>
        </w:pBdr>
        <w:ind w:left="2160" w:hanging="2160"/>
        <w:contextualSpacing/>
        <w:rPr>
          <w:sz w:val="22"/>
        </w:rPr>
      </w:pPr>
    </w:p>
    <w:p w:rsidR="0075310D" w:rsidRPr="005E5BDF" w:rsidRDefault="0075310D" w:rsidP="005E5BDF">
      <w:pPr>
        <w:ind w:left="2160" w:hanging="2160"/>
        <w:contextualSpacing/>
        <w:rPr>
          <w:ins w:id="907" w:author="sxc3" w:date="2013-06-28T14:08:00Z"/>
          <w:sz w:val="22"/>
        </w:rPr>
      </w:pPr>
      <w:proofErr w:type="gramStart"/>
      <w:ins w:id="908" w:author="sxc3" w:date="2013-06-28T14:08:00Z">
        <w:r w:rsidRPr="005E5BDF">
          <w:rPr>
            <w:sz w:val="22"/>
          </w:rPr>
          <w:t>Example a.</w:t>
        </w:r>
        <w:proofErr w:type="gramEnd"/>
        <w:r w:rsidRPr="005E5BDF">
          <w:rPr>
            <w:sz w:val="22"/>
          </w:rPr>
          <w:tab/>
          <w:t>The vendor failed to perform an adequate assessment of a third-party audit used to qualify a supplier of basic components</w:t>
        </w:r>
      </w:ins>
      <w:ins w:id="909" w:author="sxc3" w:date="2013-09-20T15:47:00Z">
        <w:r w:rsidR="00C93BCF">
          <w:rPr>
            <w:sz w:val="22"/>
          </w:rPr>
          <w:t>.</w:t>
        </w:r>
      </w:ins>
      <w:ins w:id="910" w:author="sxc3" w:date="2013-06-28T14:08:00Z">
        <w:r w:rsidRPr="005E5BDF">
          <w:rPr>
            <w:sz w:val="22"/>
          </w:rPr>
          <w:t xml:space="preserve"> </w:t>
        </w:r>
      </w:ins>
    </w:p>
    <w:p w:rsidR="0075310D" w:rsidRPr="005E5BDF" w:rsidRDefault="0075310D" w:rsidP="005E5BDF">
      <w:pPr>
        <w:ind w:left="2160" w:hanging="2160"/>
        <w:contextualSpacing/>
        <w:rPr>
          <w:ins w:id="911" w:author="sxc3" w:date="2013-06-28T14:08:00Z"/>
          <w:sz w:val="22"/>
        </w:rPr>
      </w:pPr>
    </w:p>
    <w:p w:rsidR="0075310D" w:rsidRPr="005E5BDF" w:rsidRDefault="0075310D" w:rsidP="005E5BDF">
      <w:pPr>
        <w:tabs>
          <w:tab w:val="left" w:pos="220"/>
          <w:tab w:val="left" w:pos="720"/>
        </w:tabs>
        <w:ind w:left="2160" w:hanging="2160"/>
        <w:contextualSpacing/>
        <w:rPr>
          <w:ins w:id="912" w:author="sxc3" w:date="2013-06-28T14:08:00Z"/>
          <w:sz w:val="22"/>
        </w:rPr>
      </w:pPr>
      <w:ins w:id="913" w:author="sxc3" w:date="2013-06-28T14:08:00Z">
        <w:r w:rsidRPr="005E5BDF">
          <w:rPr>
            <w:sz w:val="22"/>
          </w:rPr>
          <w:t>Minor because:</w:t>
        </w:r>
        <w:r w:rsidRPr="005E5BDF">
          <w:rPr>
            <w:sz w:val="22"/>
          </w:rPr>
          <w:tab/>
          <w:t>The third party audit was applicable and provided objective evidence that the supplier’s quality assurance program met the requirements of 10 CFR 50, Appendix B.  The applicant identified the issue, and provided adequate and prompt corrective action.</w:t>
        </w:r>
      </w:ins>
    </w:p>
    <w:p w:rsidR="0075310D" w:rsidRPr="005E5BDF" w:rsidRDefault="0075310D" w:rsidP="005E5BDF">
      <w:pPr>
        <w:tabs>
          <w:tab w:val="left" w:pos="220"/>
          <w:tab w:val="left" w:pos="720"/>
        </w:tabs>
        <w:ind w:left="2160" w:hanging="2160"/>
        <w:contextualSpacing/>
        <w:rPr>
          <w:ins w:id="914" w:author="sxc3" w:date="2013-06-28T14:08:00Z"/>
          <w:sz w:val="22"/>
        </w:rPr>
      </w:pPr>
    </w:p>
    <w:p w:rsidR="0075310D" w:rsidRPr="005E5BDF" w:rsidRDefault="0075310D" w:rsidP="005E5BDF">
      <w:pPr>
        <w:ind w:left="2160" w:hanging="2160"/>
        <w:contextualSpacing/>
        <w:rPr>
          <w:ins w:id="915" w:author="sxc3" w:date="2013-06-28T14:08:00Z"/>
          <w:sz w:val="22"/>
        </w:rPr>
      </w:pPr>
      <w:ins w:id="916" w:author="sxc3" w:date="2013-06-28T14:08:00Z">
        <w:r w:rsidRPr="005E5BDF">
          <w:rPr>
            <w:sz w:val="22"/>
          </w:rPr>
          <w:t>More than minor if:</w:t>
        </w:r>
        <w:r w:rsidRPr="005E5BDF">
          <w:rPr>
            <w:sz w:val="22"/>
          </w:rPr>
          <w:tab/>
          <w:t xml:space="preserve">The third-party audit had significant open findings that call into question the supplier’s ability to provide basic components in accordance with the requirements of 10 CFR 50 Appendix B.  </w:t>
        </w:r>
      </w:ins>
    </w:p>
    <w:p w:rsidR="0075310D" w:rsidRPr="005E5BDF" w:rsidRDefault="0075310D" w:rsidP="005E5BDF">
      <w:pPr>
        <w:ind w:left="2160" w:hanging="2160"/>
        <w:contextualSpacing/>
        <w:rPr>
          <w:ins w:id="917" w:author="sxc3" w:date="2013-06-28T14:08:00Z"/>
          <w:sz w:val="22"/>
        </w:rPr>
      </w:pPr>
    </w:p>
    <w:p w:rsidR="0075310D" w:rsidRPr="005E5BDF" w:rsidRDefault="0075310D" w:rsidP="005E5BDF">
      <w:pPr>
        <w:ind w:left="2160" w:hanging="2160"/>
        <w:contextualSpacing/>
        <w:rPr>
          <w:ins w:id="918" w:author="sxc3" w:date="2013-06-28T14:08:00Z"/>
          <w:sz w:val="22"/>
        </w:rPr>
      </w:pPr>
      <w:ins w:id="919" w:author="sxc3" w:date="2013-06-28T14:08:00Z">
        <w:r w:rsidRPr="005E5BDF">
          <w:rPr>
            <w:sz w:val="22"/>
          </w:rPr>
          <w:tab/>
          <w:t>Or the third party audit didn’t cover the basic components or services procured from the supplier.</w:t>
        </w:r>
      </w:ins>
    </w:p>
    <w:p w:rsidR="0075310D" w:rsidRPr="005E5BDF" w:rsidRDefault="0075310D" w:rsidP="005E5BDF">
      <w:pPr>
        <w:ind w:left="2160" w:hanging="2160"/>
        <w:contextualSpacing/>
        <w:rPr>
          <w:ins w:id="920" w:author="sxc3" w:date="2013-06-28T14:08:00Z"/>
          <w:sz w:val="22"/>
        </w:rPr>
      </w:pPr>
    </w:p>
    <w:p w:rsidR="0075310D" w:rsidRPr="005E5BDF" w:rsidRDefault="0075310D" w:rsidP="005E5BDF">
      <w:pPr>
        <w:ind w:left="2160"/>
        <w:contextualSpacing/>
        <w:rPr>
          <w:ins w:id="921" w:author="sxc3" w:date="2013-06-28T14:08:00Z"/>
          <w:sz w:val="22"/>
        </w:rPr>
      </w:pPr>
      <w:ins w:id="922" w:author="sxc3" w:date="2013-06-28T14:08:00Z">
        <w:r w:rsidRPr="005E5BDF">
          <w:rPr>
            <w:sz w:val="22"/>
          </w:rPr>
          <w:t>Or the supplier’s quality assurance program did not meet the requirements of 10 CFR 50, Appendix B.</w:t>
        </w:r>
      </w:ins>
    </w:p>
    <w:p w:rsidR="0075310D" w:rsidRPr="005E5BDF" w:rsidRDefault="0075310D" w:rsidP="005E5BDF">
      <w:pPr>
        <w:pBdr>
          <w:bottom w:val="single" w:sz="12" w:space="1" w:color="auto"/>
        </w:pBdr>
        <w:ind w:left="2160" w:hanging="2160"/>
        <w:contextualSpacing/>
        <w:rPr>
          <w:ins w:id="923" w:author="sxc3" w:date="2013-06-28T14:08:00Z"/>
          <w:sz w:val="22"/>
        </w:rPr>
      </w:pPr>
    </w:p>
    <w:p w:rsidR="0075310D" w:rsidRPr="005E5BDF" w:rsidRDefault="0075310D" w:rsidP="005E5BDF">
      <w:pPr>
        <w:ind w:left="2160" w:hanging="2160"/>
        <w:contextualSpacing/>
        <w:rPr>
          <w:ins w:id="924" w:author="sxc3" w:date="2013-06-28T14:08:00Z"/>
          <w:sz w:val="22"/>
        </w:rPr>
      </w:pPr>
      <w:proofErr w:type="gramStart"/>
      <w:ins w:id="925" w:author="sxc3" w:date="2013-06-28T14:08:00Z">
        <w:r w:rsidRPr="005E5BDF">
          <w:rPr>
            <w:sz w:val="22"/>
          </w:rPr>
          <w:t>Example b.</w:t>
        </w:r>
        <w:proofErr w:type="gramEnd"/>
        <w:r w:rsidRPr="005E5BDF">
          <w:rPr>
            <w:sz w:val="22"/>
          </w:rPr>
          <w:tab/>
          <w:t>A vendor failed to perform annual evaluation of a supplier.</w:t>
        </w:r>
      </w:ins>
    </w:p>
    <w:p w:rsidR="0075310D" w:rsidRPr="005E5BDF" w:rsidRDefault="0075310D" w:rsidP="005E5BDF">
      <w:pPr>
        <w:ind w:left="2160" w:hanging="2160"/>
        <w:contextualSpacing/>
        <w:rPr>
          <w:ins w:id="926" w:author="sxc3" w:date="2013-06-28T14:08:00Z"/>
          <w:sz w:val="22"/>
        </w:rPr>
      </w:pPr>
    </w:p>
    <w:p w:rsidR="0075310D" w:rsidRPr="005E5BDF" w:rsidRDefault="0075310D" w:rsidP="005E5BDF">
      <w:pPr>
        <w:ind w:left="2160" w:hanging="2160"/>
        <w:contextualSpacing/>
        <w:rPr>
          <w:ins w:id="927" w:author="sxc3" w:date="2013-06-28T14:08:00Z"/>
          <w:sz w:val="22"/>
        </w:rPr>
      </w:pPr>
      <w:ins w:id="928" w:author="sxc3" w:date="2013-06-28T14:08:00Z">
        <w:r w:rsidRPr="005E5BDF">
          <w:rPr>
            <w:sz w:val="22"/>
          </w:rPr>
          <w:t>Minor because:</w:t>
        </w:r>
        <w:r w:rsidRPr="005E5BDF">
          <w:rPr>
            <w:sz w:val="22"/>
          </w:rPr>
          <w:tab/>
          <w:t>The vendor conducted an initial qualification audit that verified programmatic controls and implementation of the QA program and the supplier continued to demonstrate adequate controls over technical and quality requirements as evidenced by acceptable receipt inspections performed upon delivery of the SSCs to the vendor.</w:t>
        </w:r>
      </w:ins>
    </w:p>
    <w:p w:rsidR="0075310D" w:rsidRPr="005E5BDF" w:rsidRDefault="0075310D" w:rsidP="005E5BDF">
      <w:pPr>
        <w:ind w:left="2160" w:hanging="2160"/>
        <w:contextualSpacing/>
        <w:rPr>
          <w:ins w:id="929" w:author="sxc3" w:date="2013-06-28T14:08:00Z"/>
          <w:sz w:val="22"/>
        </w:rPr>
      </w:pPr>
    </w:p>
    <w:p w:rsidR="0075310D" w:rsidRPr="005E5BDF" w:rsidRDefault="0075310D" w:rsidP="005E5BDF">
      <w:pPr>
        <w:ind w:left="2160" w:hanging="2160"/>
        <w:contextualSpacing/>
        <w:rPr>
          <w:ins w:id="930" w:author="sxc3" w:date="2013-06-28T14:08:00Z"/>
          <w:sz w:val="22"/>
        </w:rPr>
      </w:pPr>
      <w:ins w:id="931" w:author="sxc3" w:date="2013-06-28T14:08:00Z">
        <w:r w:rsidRPr="005E5BDF">
          <w:rPr>
            <w:sz w:val="22"/>
          </w:rPr>
          <w:tab/>
          <w:t>Or the vendor conducted an initial qualification audit that verified programmatic controls and implementation of the QA program and had not procured any basic components from the supplier since the vendor failed to perform the annual evaluation.</w:t>
        </w:r>
      </w:ins>
    </w:p>
    <w:p w:rsidR="0075310D" w:rsidRPr="005E5BDF" w:rsidRDefault="0075310D" w:rsidP="005E5BDF">
      <w:pPr>
        <w:ind w:left="2160" w:hanging="2160"/>
        <w:contextualSpacing/>
        <w:rPr>
          <w:ins w:id="932"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933" w:author="sxc3" w:date="2013-06-28T14:08:00Z"/>
          <w:sz w:val="22"/>
        </w:rPr>
      </w:pPr>
      <w:ins w:id="934" w:author="sxc3" w:date="2013-06-28T14:08:00Z">
        <w:r w:rsidRPr="005E5BDF">
          <w:rPr>
            <w:sz w:val="22"/>
          </w:rPr>
          <w:t>More than minor if:</w:t>
        </w:r>
        <w:r w:rsidRPr="005E5BDF">
          <w:rPr>
            <w:sz w:val="22"/>
          </w:rPr>
          <w:tab/>
          <w:t xml:space="preserve">The vendor made purchases from the supplier during the timeframe that the annual evaluation was not performed and the </w:t>
        </w:r>
        <w:proofErr w:type="spellStart"/>
        <w:r w:rsidRPr="005E5BDF">
          <w:rPr>
            <w:sz w:val="22"/>
          </w:rPr>
          <w:t>nonconformances</w:t>
        </w:r>
        <w:proofErr w:type="spellEnd"/>
        <w:r w:rsidRPr="005E5BDF">
          <w:rPr>
            <w:sz w:val="22"/>
          </w:rPr>
          <w:t xml:space="preserve"> to technical or quality requirements were identified.</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935" w:author="sxc3" w:date="2013-06-28T14:08:00Z"/>
          <w:sz w:val="22"/>
        </w:rPr>
      </w:pPr>
    </w:p>
    <w:p w:rsidR="0075310D" w:rsidRPr="005E5BDF" w:rsidRDefault="0075310D" w:rsidP="00380164">
      <w:pPr>
        <w:widowControl/>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936" w:author="sxc3" w:date="2013-06-28T14:08:00Z"/>
          <w:sz w:val="22"/>
        </w:rPr>
      </w:pPr>
      <w:ins w:id="937" w:author="sxc3" w:date="2013-06-28T14:08:00Z">
        <w:r w:rsidRPr="005E5BDF">
          <w:rPr>
            <w:sz w:val="22"/>
          </w:rPr>
          <w:tab/>
          <w:t>Or the vendor had not established measures to ensure that purchased materials, equipment, and services conformed to applicable technical and quality requirements.</w:t>
        </w:r>
      </w:ins>
    </w:p>
    <w:p w:rsidR="0075310D" w:rsidRPr="005E5BDF" w:rsidRDefault="0075310D" w:rsidP="005E5BDF">
      <w:pPr>
        <w:pBdr>
          <w:bottom w:val="single" w:sz="12" w:space="1" w:color="auto"/>
        </w:pBdr>
        <w:contextualSpacing/>
        <w:rPr>
          <w:ins w:id="938" w:author="sxc3" w:date="2013-06-28T14:08:00Z"/>
          <w:sz w:val="22"/>
        </w:rPr>
      </w:pPr>
    </w:p>
    <w:p w:rsidR="0075310D" w:rsidRPr="005E5BDF" w:rsidRDefault="0075310D" w:rsidP="005E5BDF">
      <w:pPr>
        <w:tabs>
          <w:tab w:val="left" w:pos="220"/>
          <w:tab w:val="left" w:pos="720"/>
        </w:tabs>
        <w:ind w:left="2160" w:hanging="2160"/>
        <w:contextualSpacing/>
        <w:rPr>
          <w:ins w:id="939" w:author="sxc3" w:date="2013-06-28T14:08:00Z"/>
          <w:sz w:val="22"/>
        </w:rPr>
      </w:pPr>
      <w:ins w:id="940" w:author="sxc3" w:date="2013-06-28T14:08:00Z">
        <w:r w:rsidRPr="005E5BDF">
          <w:rPr>
            <w:sz w:val="22"/>
          </w:rPr>
          <w:lastRenderedPageBreak/>
          <w:t>9.</w:t>
        </w:r>
        <w:r w:rsidRPr="005E5BDF">
          <w:rPr>
            <w:sz w:val="22"/>
          </w:rPr>
          <w:tab/>
        </w:r>
        <w:r w:rsidRPr="005E5BDF">
          <w:rPr>
            <w:sz w:val="22"/>
          </w:rPr>
          <w:tab/>
        </w:r>
      </w:ins>
      <w:ins w:id="941" w:author="sxc3" w:date="2013-09-20T15:32:00Z">
        <w:r w:rsidR="00F634B7">
          <w:rPr>
            <w:sz w:val="22"/>
          </w:rPr>
          <w:tab/>
        </w:r>
      </w:ins>
      <w:ins w:id="942" w:author="sxc3" w:date="2013-06-28T14:08:00Z">
        <w:r w:rsidRPr="005E5BDF">
          <w:rPr>
            <w:sz w:val="22"/>
          </w:rPr>
          <w:t>Identification and Control of Materials, Parts, and Components (Traceability)</w:t>
        </w:r>
      </w:ins>
    </w:p>
    <w:p w:rsidR="0075310D" w:rsidRPr="005E5BDF" w:rsidRDefault="0075310D" w:rsidP="005E5BDF">
      <w:pPr>
        <w:pBdr>
          <w:bottom w:val="single" w:sz="12" w:space="1" w:color="auto"/>
        </w:pBdr>
        <w:ind w:left="2160" w:hanging="2160"/>
        <w:contextualSpacing/>
        <w:rPr>
          <w:ins w:id="943" w:author="sxc3" w:date="2013-06-28T14:08:00Z"/>
          <w:sz w:val="22"/>
        </w:rPr>
      </w:pPr>
    </w:p>
    <w:p w:rsidR="0075310D" w:rsidRPr="005E5BDF" w:rsidRDefault="0075310D" w:rsidP="005E5BDF">
      <w:pPr>
        <w:ind w:left="2160" w:hanging="2160"/>
        <w:contextualSpacing/>
        <w:rPr>
          <w:ins w:id="944" w:author="sxc3" w:date="2013-06-28T14:08:00Z"/>
          <w:sz w:val="22"/>
        </w:rPr>
      </w:pPr>
      <w:proofErr w:type="gramStart"/>
      <w:ins w:id="945" w:author="sxc3" w:date="2013-06-28T14:08:00Z">
        <w:r w:rsidRPr="005E5BDF">
          <w:rPr>
            <w:sz w:val="22"/>
          </w:rPr>
          <w:t>Example a.</w:t>
        </w:r>
        <w:proofErr w:type="gramEnd"/>
        <w:r w:rsidRPr="005E5BDF">
          <w:rPr>
            <w:sz w:val="22"/>
          </w:rPr>
          <w:tab/>
          <w:t xml:space="preserve">The vendor failed to maintain lot traceability of safety related items. Specifically, the inspectors found a lay down area of safety related items at the vendor facility with missing tags.  </w:t>
        </w:r>
      </w:ins>
    </w:p>
    <w:p w:rsidR="00F634B7" w:rsidRDefault="00F634B7" w:rsidP="005E5BDF">
      <w:pPr>
        <w:pStyle w:val="Default"/>
        <w:ind w:left="2160" w:hanging="2160"/>
        <w:contextualSpacing/>
        <w:rPr>
          <w:ins w:id="946" w:author="sxc3" w:date="2013-09-20T15:32:00Z"/>
          <w:color w:val="auto"/>
          <w:sz w:val="22"/>
        </w:rPr>
      </w:pPr>
    </w:p>
    <w:p w:rsidR="0075310D" w:rsidRPr="005E5BDF" w:rsidRDefault="0075310D" w:rsidP="005E5BDF">
      <w:pPr>
        <w:pStyle w:val="Default"/>
        <w:ind w:left="2160" w:hanging="2160"/>
        <w:contextualSpacing/>
        <w:rPr>
          <w:ins w:id="947" w:author="sxc3" w:date="2013-06-28T14:08:00Z"/>
          <w:color w:val="auto"/>
          <w:sz w:val="22"/>
        </w:rPr>
      </w:pPr>
      <w:ins w:id="948" w:author="sxc3" w:date="2013-06-28T14:08:00Z">
        <w:r w:rsidRPr="005E5BDF">
          <w:rPr>
            <w:color w:val="auto"/>
            <w:sz w:val="22"/>
          </w:rPr>
          <w:t xml:space="preserve">Minor because:  </w:t>
        </w:r>
        <w:r w:rsidRPr="005E5BDF">
          <w:rPr>
            <w:color w:val="auto"/>
            <w:sz w:val="22"/>
          </w:rPr>
          <w:tab/>
          <w:t>The tags were an administrative control, in that the items did not rely on the tags to maintain material traceability</w:t>
        </w:r>
      </w:ins>
      <w:ins w:id="949" w:author="btc1" w:date="2013-10-02T09:55:00Z">
        <w:r w:rsidR="003232E9">
          <w:rPr>
            <w:color w:val="auto"/>
            <w:sz w:val="22"/>
          </w:rPr>
          <w:t>.</w:t>
        </w:r>
      </w:ins>
      <w:ins w:id="950" w:author="sxc3" w:date="2013-06-28T14:08:00Z">
        <w:r w:rsidRPr="005E5BDF">
          <w:rPr>
            <w:color w:val="auto"/>
            <w:sz w:val="22"/>
          </w:rPr>
          <w:t xml:space="preserve">  Instead stamps and receipt inspection logs were used on the safety related item to maintain material traceability.</w:t>
        </w:r>
      </w:ins>
    </w:p>
    <w:p w:rsidR="00F634B7" w:rsidRDefault="00F634B7" w:rsidP="005E5BDF">
      <w:pPr>
        <w:ind w:left="2160" w:hanging="2160"/>
        <w:contextualSpacing/>
        <w:rPr>
          <w:ins w:id="951" w:author="sxc3" w:date="2013-09-20T15:32:00Z"/>
          <w:sz w:val="22"/>
        </w:rPr>
      </w:pPr>
    </w:p>
    <w:p w:rsidR="0075310D" w:rsidRPr="005E5BDF" w:rsidRDefault="0075310D" w:rsidP="005E5BDF">
      <w:pPr>
        <w:ind w:left="2160" w:hanging="2160"/>
        <w:contextualSpacing/>
        <w:rPr>
          <w:ins w:id="952" w:author="sxc3" w:date="2013-06-28T14:08:00Z"/>
          <w:sz w:val="22"/>
        </w:rPr>
      </w:pPr>
      <w:ins w:id="953" w:author="sxc3" w:date="2013-06-28T14:08:00Z">
        <w:r w:rsidRPr="005E5BDF">
          <w:rPr>
            <w:sz w:val="22"/>
          </w:rPr>
          <w:t xml:space="preserve">Not minor if: </w:t>
        </w:r>
        <w:r w:rsidRPr="005E5BDF">
          <w:rPr>
            <w:sz w:val="22"/>
          </w:rPr>
          <w:tab/>
          <w:t>The tags were required to maintain traceability, and the vendor shipped the items.</w:t>
        </w:r>
      </w:ins>
    </w:p>
    <w:p w:rsidR="0075310D" w:rsidRPr="005E5BDF" w:rsidRDefault="0075310D" w:rsidP="005E5BDF">
      <w:pPr>
        <w:ind w:left="2160" w:hanging="2160"/>
        <w:contextualSpacing/>
        <w:rPr>
          <w:ins w:id="954" w:author="sxc3" w:date="2013-06-28T14:08:00Z"/>
          <w:sz w:val="22"/>
        </w:rPr>
      </w:pPr>
    </w:p>
    <w:p w:rsidR="0075310D" w:rsidRPr="005E5BDF" w:rsidRDefault="0075310D" w:rsidP="005E5BDF">
      <w:pPr>
        <w:ind w:left="2160"/>
        <w:contextualSpacing/>
        <w:rPr>
          <w:ins w:id="955" w:author="sxc3" w:date="2013-06-28T14:08:00Z"/>
          <w:sz w:val="22"/>
        </w:rPr>
      </w:pPr>
      <w:ins w:id="956" w:author="sxc3" w:date="2013-06-28T14:08:00Z">
        <w:r w:rsidRPr="005E5BDF">
          <w:rPr>
            <w:sz w:val="22"/>
          </w:rPr>
          <w:t>Or traceability could not be reestablished.</w:t>
        </w:r>
      </w:ins>
    </w:p>
    <w:p w:rsidR="0075310D" w:rsidRPr="005E5BDF" w:rsidRDefault="0075310D" w:rsidP="005E5BDF">
      <w:pPr>
        <w:pBdr>
          <w:bottom w:val="single" w:sz="12" w:space="1" w:color="auto"/>
        </w:pBdr>
        <w:ind w:left="2160" w:hanging="2160"/>
        <w:contextualSpacing/>
        <w:rPr>
          <w:ins w:id="957" w:author="sxc3" w:date="2013-06-28T14:08:00Z"/>
          <w:sz w:val="22"/>
        </w:rPr>
      </w:pPr>
    </w:p>
    <w:p w:rsidR="0075310D" w:rsidRPr="005E5BDF" w:rsidRDefault="0075310D" w:rsidP="005E5BDF">
      <w:pPr>
        <w:ind w:left="2160" w:hanging="2160"/>
        <w:contextualSpacing/>
        <w:rPr>
          <w:ins w:id="958" w:author="sxc3" w:date="2013-06-28T14:08:00Z"/>
          <w:sz w:val="22"/>
        </w:rPr>
      </w:pPr>
      <w:ins w:id="959" w:author="sxc3" w:date="2013-06-28T14:08:00Z">
        <w:r w:rsidRPr="005E5BDF">
          <w:rPr>
            <w:sz w:val="22"/>
          </w:rPr>
          <w:t>10.</w:t>
        </w:r>
        <w:r w:rsidRPr="005E5BDF">
          <w:rPr>
            <w:sz w:val="22"/>
          </w:rPr>
          <w:tab/>
          <w:t>Special Processes</w:t>
        </w:r>
      </w:ins>
    </w:p>
    <w:p w:rsidR="0075310D" w:rsidRPr="005E5BDF" w:rsidRDefault="0075310D" w:rsidP="005E5BDF">
      <w:pPr>
        <w:pBdr>
          <w:bottom w:val="single" w:sz="12" w:space="1" w:color="auto"/>
        </w:pBdr>
        <w:ind w:left="2160" w:hanging="2160"/>
        <w:contextualSpacing/>
        <w:rPr>
          <w:ins w:id="960" w:author="sxc3" w:date="2013-06-28T14:08:00Z"/>
          <w:sz w:val="22"/>
        </w:rPr>
      </w:pPr>
    </w:p>
    <w:p w:rsidR="0075310D" w:rsidRPr="005E5BDF" w:rsidRDefault="0075310D" w:rsidP="005E5BDF">
      <w:pPr>
        <w:pStyle w:val="Default"/>
        <w:ind w:left="2160" w:hanging="2160"/>
        <w:contextualSpacing/>
        <w:rPr>
          <w:ins w:id="961" w:author="sxc3" w:date="2013-06-28T14:08:00Z"/>
          <w:color w:val="auto"/>
          <w:sz w:val="22"/>
        </w:rPr>
      </w:pPr>
      <w:proofErr w:type="gramStart"/>
      <w:ins w:id="962" w:author="sxc3" w:date="2013-06-28T14:08:00Z">
        <w:r w:rsidRPr="005E5BDF">
          <w:rPr>
            <w:color w:val="auto"/>
            <w:sz w:val="22"/>
          </w:rPr>
          <w:t>Example a.</w:t>
        </w:r>
        <w:proofErr w:type="gramEnd"/>
        <w:r w:rsidRPr="005E5BDF">
          <w:rPr>
            <w:color w:val="auto"/>
            <w:sz w:val="22"/>
          </w:rPr>
          <w:tab/>
          <w:t xml:space="preserve">The inspectors identified that the vendor was welding with a different size and type of tungsten electrode than that allowed by the welding procedure specification. </w:t>
        </w:r>
      </w:ins>
    </w:p>
    <w:p w:rsidR="0075310D" w:rsidRPr="005E5BDF" w:rsidRDefault="0075310D" w:rsidP="005E5BDF">
      <w:pPr>
        <w:pStyle w:val="Default"/>
        <w:ind w:left="2160" w:hanging="2160"/>
        <w:contextualSpacing/>
        <w:rPr>
          <w:ins w:id="963" w:author="sxc3" w:date="2013-06-28T14:08:00Z"/>
          <w:color w:val="auto"/>
          <w:sz w:val="22"/>
        </w:rPr>
      </w:pPr>
    </w:p>
    <w:p w:rsidR="0075310D" w:rsidRPr="005E5BDF" w:rsidRDefault="0075310D" w:rsidP="005E5BDF">
      <w:pPr>
        <w:pStyle w:val="Default"/>
        <w:ind w:left="2160" w:hanging="2160"/>
        <w:contextualSpacing/>
        <w:rPr>
          <w:ins w:id="964" w:author="sxc3" w:date="2013-06-28T14:08:00Z"/>
          <w:color w:val="auto"/>
          <w:sz w:val="22"/>
        </w:rPr>
      </w:pPr>
      <w:ins w:id="965" w:author="sxc3" w:date="2013-06-28T14:08:00Z">
        <w:r w:rsidRPr="005E5BDF">
          <w:rPr>
            <w:color w:val="auto"/>
            <w:sz w:val="22"/>
          </w:rPr>
          <w:t xml:space="preserve">Minor because: </w:t>
        </w:r>
        <w:r w:rsidRPr="005E5BDF">
          <w:rPr>
            <w:color w:val="auto"/>
            <w:sz w:val="22"/>
          </w:rPr>
          <w:tab/>
          <w:t xml:space="preserve">For the specific welding process, a change in the electrode size or type is a nonessential variable; therefore, the welding procedure specification does not need to be re-qualified. </w:t>
        </w:r>
      </w:ins>
    </w:p>
    <w:p w:rsidR="00F634B7" w:rsidRDefault="00F634B7" w:rsidP="005E5BDF">
      <w:pPr>
        <w:ind w:left="2160" w:hanging="2160"/>
        <w:contextualSpacing/>
        <w:rPr>
          <w:ins w:id="966" w:author="sxc3" w:date="2013-09-20T15:33:00Z"/>
          <w:sz w:val="22"/>
        </w:rPr>
      </w:pPr>
    </w:p>
    <w:p w:rsidR="0075310D" w:rsidRPr="005E5BDF" w:rsidRDefault="0075310D" w:rsidP="005E5BDF">
      <w:pPr>
        <w:ind w:left="2160" w:hanging="2160"/>
        <w:contextualSpacing/>
        <w:rPr>
          <w:ins w:id="967" w:author="sxc3" w:date="2013-06-28T14:08:00Z"/>
          <w:sz w:val="22"/>
        </w:rPr>
      </w:pPr>
      <w:ins w:id="968" w:author="sxc3" w:date="2013-06-28T14:08:00Z">
        <w:r w:rsidRPr="005E5BDF">
          <w:rPr>
            <w:sz w:val="22"/>
          </w:rPr>
          <w:t xml:space="preserve">Not minor if: </w:t>
        </w:r>
        <w:r w:rsidRPr="005E5BDF">
          <w:rPr>
            <w:sz w:val="22"/>
          </w:rPr>
          <w:tab/>
          <w:t>For the specific welding process, a change in electrode size or type is an essential variable, and the procedure was required to be re-qualified.</w:t>
        </w:r>
      </w:ins>
    </w:p>
    <w:p w:rsidR="0075310D" w:rsidRPr="005E5BDF" w:rsidRDefault="0075310D" w:rsidP="005E5BDF">
      <w:pPr>
        <w:pBdr>
          <w:bottom w:val="single" w:sz="12" w:space="1" w:color="auto"/>
        </w:pBdr>
        <w:ind w:left="2160" w:hanging="2160"/>
        <w:contextualSpacing/>
        <w:rPr>
          <w:ins w:id="969" w:author="sxc3" w:date="2013-06-28T14:08:00Z"/>
          <w:sz w:val="22"/>
        </w:rPr>
      </w:pPr>
    </w:p>
    <w:p w:rsidR="0075310D" w:rsidRPr="005E5BDF" w:rsidRDefault="0075310D" w:rsidP="005E5BDF">
      <w:pPr>
        <w:ind w:left="2160" w:hanging="2160"/>
        <w:contextualSpacing/>
        <w:rPr>
          <w:ins w:id="970" w:author="sxc3" w:date="2013-06-28T14:08:00Z"/>
          <w:sz w:val="22"/>
        </w:rPr>
      </w:pPr>
      <w:proofErr w:type="gramStart"/>
      <w:ins w:id="971" w:author="sxc3" w:date="2013-06-28T14:08:00Z">
        <w:r w:rsidRPr="005E5BDF">
          <w:rPr>
            <w:sz w:val="22"/>
          </w:rPr>
          <w:t>Example b.</w:t>
        </w:r>
        <w:proofErr w:type="gramEnd"/>
        <w:r w:rsidRPr="005E5BDF">
          <w:rPr>
            <w:sz w:val="22"/>
          </w:rPr>
          <w:tab/>
          <w:t xml:space="preserve">During visual examination of a weld, the inspectors identified that the vendor’s QC inspector failed to verify that he had the minimum required light intensity </w:t>
        </w:r>
      </w:ins>
    </w:p>
    <w:p w:rsidR="0075310D" w:rsidRPr="005E5BDF" w:rsidRDefault="0075310D" w:rsidP="005E5BDF">
      <w:pPr>
        <w:ind w:left="2160" w:hanging="2160"/>
        <w:contextualSpacing/>
        <w:rPr>
          <w:ins w:id="972" w:author="sxc3" w:date="2013-06-28T14:08:00Z"/>
          <w:sz w:val="22"/>
        </w:rPr>
      </w:pPr>
    </w:p>
    <w:p w:rsidR="0075310D" w:rsidRPr="005E5BDF" w:rsidRDefault="0075310D" w:rsidP="005E5BDF">
      <w:pPr>
        <w:ind w:left="2160" w:hanging="2160"/>
        <w:contextualSpacing/>
        <w:rPr>
          <w:ins w:id="973" w:author="sxc3" w:date="2013-06-28T14:08:00Z"/>
          <w:sz w:val="22"/>
        </w:rPr>
      </w:pPr>
      <w:ins w:id="974" w:author="sxc3" w:date="2013-06-28T14:08:00Z">
        <w:r w:rsidRPr="005E5BDF">
          <w:rPr>
            <w:sz w:val="22"/>
          </w:rPr>
          <w:t xml:space="preserve">Minor because: </w:t>
        </w:r>
        <w:r w:rsidRPr="005E5BDF">
          <w:rPr>
            <w:sz w:val="22"/>
          </w:rPr>
          <w:tab/>
          <w:t xml:space="preserve">Although the QC inspector did not measure the light intensity, the ambient lighting was greater than the minimum, and a visual indication could have been seen by the inspector. </w:t>
        </w:r>
      </w:ins>
    </w:p>
    <w:p w:rsidR="0075310D" w:rsidRPr="005E5BDF" w:rsidRDefault="0075310D" w:rsidP="005E5BDF">
      <w:pPr>
        <w:ind w:left="2160"/>
        <w:contextualSpacing/>
        <w:rPr>
          <w:ins w:id="975" w:author="sxc3" w:date="2013-06-28T14:08:00Z"/>
          <w:sz w:val="22"/>
        </w:rPr>
      </w:pPr>
    </w:p>
    <w:p w:rsidR="0075310D" w:rsidRPr="005E5BDF" w:rsidRDefault="0075310D" w:rsidP="005E5BDF">
      <w:pPr>
        <w:ind w:left="2160" w:hanging="2160"/>
        <w:contextualSpacing/>
        <w:rPr>
          <w:ins w:id="976" w:author="sxc3" w:date="2013-06-28T14:08:00Z"/>
          <w:sz w:val="22"/>
        </w:rPr>
      </w:pPr>
      <w:ins w:id="977" w:author="sxc3" w:date="2013-06-28T14:08:00Z">
        <w:r w:rsidRPr="005E5BDF">
          <w:rPr>
            <w:sz w:val="22"/>
          </w:rPr>
          <w:t xml:space="preserve">Not minor if: </w:t>
        </w:r>
        <w:r w:rsidRPr="005E5BDF">
          <w:rPr>
            <w:sz w:val="22"/>
          </w:rPr>
          <w:tab/>
          <w:t xml:space="preserve">If the ambient lighting was less than the minimum, and the welds were required to be re-inspected and a previously unidentified indication was found. </w:t>
        </w:r>
      </w:ins>
    </w:p>
    <w:p w:rsidR="0075310D" w:rsidRPr="005E5BDF" w:rsidRDefault="0075310D" w:rsidP="005E5BDF">
      <w:pPr>
        <w:ind w:left="2160" w:hanging="2160"/>
        <w:contextualSpacing/>
        <w:rPr>
          <w:ins w:id="978" w:author="sxc3" w:date="2013-06-28T14:08:00Z"/>
          <w:sz w:val="22"/>
        </w:rPr>
      </w:pPr>
    </w:p>
    <w:p w:rsidR="0075310D" w:rsidRPr="005E5BDF" w:rsidRDefault="0075310D" w:rsidP="005E5BDF">
      <w:pPr>
        <w:ind w:left="2160"/>
        <w:contextualSpacing/>
        <w:rPr>
          <w:ins w:id="979" w:author="sxc3" w:date="2013-06-28T14:08:00Z"/>
          <w:sz w:val="22"/>
        </w:rPr>
      </w:pPr>
      <w:ins w:id="980" w:author="sxc3" w:date="2013-06-28T14:08:00Z">
        <w:r w:rsidRPr="005E5BDF">
          <w:rPr>
            <w:sz w:val="22"/>
          </w:rPr>
          <w:t>Or the lighting could have been less than the required minimum and the welds were not accessible for re-inspection.</w:t>
        </w:r>
      </w:ins>
    </w:p>
    <w:p w:rsidR="0075310D" w:rsidRPr="005E5BDF" w:rsidRDefault="0075310D" w:rsidP="005E5BDF">
      <w:pPr>
        <w:pBdr>
          <w:bottom w:val="single" w:sz="12" w:space="1" w:color="auto"/>
        </w:pBdr>
        <w:ind w:left="2160" w:hanging="2160"/>
        <w:contextualSpacing/>
        <w:rPr>
          <w:ins w:id="981" w:author="sxc3" w:date="2013-06-28T14:08:00Z"/>
          <w:sz w:val="22"/>
        </w:rPr>
      </w:pPr>
    </w:p>
    <w:p w:rsidR="0075310D" w:rsidRPr="005E5BDF" w:rsidRDefault="0075310D" w:rsidP="005E5BDF">
      <w:pPr>
        <w:pStyle w:val="Default"/>
        <w:ind w:left="2160" w:hanging="2160"/>
        <w:contextualSpacing/>
        <w:rPr>
          <w:ins w:id="982" w:author="sxc3" w:date="2013-06-28T14:08:00Z"/>
          <w:color w:val="auto"/>
          <w:sz w:val="22"/>
        </w:rPr>
      </w:pPr>
      <w:proofErr w:type="gramStart"/>
      <w:ins w:id="983" w:author="sxc3" w:date="2013-06-28T14:08:00Z">
        <w:r w:rsidRPr="005E5BDF">
          <w:rPr>
            <w:color w:val="auto"/>
            <w:sz w:val="22"/>
          </w:rPr>
          <w:t>Example c.</w:t>
        </w:r>
        <w:proofErr w:type="gramEnd"/>
        <w:r w:rsidRPr="005E5BDF">
          <w:rPr>
            <w:color w:val="auto"/>
            <w:sz w:val="22"/>
          </w:rPr>
          <w:tab/>
          <w:t xml:space="preserve">The vendor’s welding procedure allowed higher limits on amperage than that allowed by the welding code. </w:t>
        </w:r>
      </w:ins>
    </w:p>
    <w:p w:rsidR="0075310D" w:rsidRDefault="0075310D" w:rsidP="005E5BDF">
      <w:pPr>
        <w:pStyle w:val="Default"/>
        <w:ind w:left="2160" w:hanging="2160"/>
        <w:contextualSpacing/>
        <w:rPr>
          <w:color w:val="auto"/>
          <w:sz w:val="22"/>
        </w:rPr>
      </w:pPr>
    </w:p>
    <w:p w:rsidR="004A64B2" w:rsidRPr="005E5BDF" w:rsidRDefault="004A64B2" w:rsidP="005E5BDF">
      <w:pPr>
        <w:pStyle w:val="Default"/>
        <w:ind w:left="2160" w:hanging="2160"/>
        <w:contextualSpacing/>
        <w:rPr>
          <w:ins w:id="984" w:author="sxc3" w:date="2013-06-28T14:08:00Z"/>
          <w:color w:val="auto"/>
          <w:sz w:val="22"/>
        </w:rPr>
      </w:pPr>
    </w:p>
    <w:p w:rsidR="0075310D" w:rsidRPr="005E5BDF" w:rsidRDefault="0075310D" w:rsidP="005E5BDF">
      <w:pPr>
        <w:pStyle w:val="Default"/>
        <w:ind w:left="2160" w:hanging="2160"/>
        <w:contextualSpacing/>
        <w:rPr>
          <w:ins w:id="985" w:author="sxc3" w:date="2013-06-28T14:08:00Z"/>
          <w:color w:val="auto"/>
          <w:sz w:val="22"/>
        </w:rPr>
      </w:pPr>
      <w:ins w:id="986" w:author="sxc3" w:date="2013-06-28T14:08:00Z">
        <w:r w:rsidRPr="005E5BDF">
          <w:rPr>
            <w:color w:val="auto"/>
            <w:sz w:val="22"/>
          </w:rPr>
          <w:t xml:space="preserve">Minor because: </w:t>
        </w:r>
        <w:r w:rsidRPr="005E5BDF">
          <w:rPr>
            <w:color w:val="auto"/>
            <w:sz w:val="22"/>
          </w:rPr>
          <w:tab/>
          <w:t xml:space="preserve">No welding had been performed in the unacceptable range. </w:t>
        </w:r>
      </w:ins>
    </w:p>
    <w:p w:rsidR="0075310D" w:rsidRPr="005E5BDF" w:rsidRDefault="0075310D" w:rsidP="005E5BDF">
      <w:pPr>
        <w:pStyle w:val="Default"/>
        <w:ind w:left="2160" w:hanging="2160"/>
        <w:contextualSpacing/>
        <w:rPr>
          <w:ins w:id="987" w:author="sxc3" w:date="2013-06-28T14:08:00Z"/>
          <w:color w:val="auto"/>
          <w:sz w:val="22"/>
        </w:rPr>
      </w:pPr>
    </w:p>
    <w:p w:rsidR="0075310D" w:rsidRPr="005E5BDF" w:rsidRDefault="0075310D" w:rsidP="005E5BDF">
      <w:pPr>
        <w:pStyle w:val="Default"/>
        <w:ind w:left="2160"/>
        <w:contextualSpacing/>
        <w:rPr>
          <w:ins w:id="988" w:author="sxc3" w:date="2013-06-28T14:08:00Z"/>
          <w:color w:val="auto"/>
          <w:sz w:val="22"/>
        </w:rPr>
      </w:pPr>
      <w:ins w:id="989" w:author="sxc3" w:date="2013-06-28T14:08:00Z">
        <w:r w:rsidRPr="005E5BDF">
          <w:rPr>
            <w:color w:val="auto"/>
            <w:sz w:val="22"/>
          </w:rPr>
          <w:t xml:space="preserve">Or welding at the higher amperage would not adversely affect the weld. </w:t>
        </w:r>
      </w:ins>
    </w:p>
    <w:p w:rsidR="00F634B7" w:rsidRDefault="00F634B7" w:rsidP="005E5BDF">
      <w:pPr>
        <w:ind w:left="2160" w:hanging="2160"/>
        <w:contextualSpacing/>
        <w:rPr>
          <w:ins w:id="990" w:author="sxc3" w:date="2013-09-20T15:33:00Z"/>
          <w:sz w:val="22"/>
        </w:rPr>
      </w:pPr>
    </w:p>
    <w:p w:rsidR="0075310D" w:rsidRPr="005E5BDF" w:rsidRDefault="0075310D" w:rsidP="005E5BDF">
      <w:pPr>
        <w:ind w:left="2160" w:hanging="2160"/>
        <w:contextualSpacing/>
        <w:rPr>
          <w:ins w:id="991" w:author="sxc3" w:date="2013-06-28T14:08:00Z"/>
          <w:sz w:val="22"/>
        </w:rPr>
      </w:pPr>
      <w:ins w:id="992" w:author="sxc3" w:date="2013-06-28T14:08:00Z">
        <w:r w:rsidRPr="005E5BDF">
          <w:rPr>
            <w:sz w:val="22"/>
          </w:rPr>
          <w:t xml:space="preserve">Not minor if: </w:t>
        </w:r>
        <w:r w:rsidRPr="005E5BDF">
          <w:rPr>
            <w:sz w:val="22"/>
          </w:rPr>
          <w:tab/>
          <w:t xml:space="preserve">If welding had been performed at </w:t>
        </w:r>
        <w:proofErr w:type="gramStart"/>
        <w:r w:rsidRPr="005E5BDF">
          <w:rPr>
            <w:sz w:val="22"/>
          </w:rPr>
          <w:t>an amperage</w:t>
        </w:r>
        <w:proofErr w:type="gramEnd"/>
        <w:r w:rsidRPr="005E5BDF">
          <w:rPr>
            <w:sz w:val="22"/>
          </w:rPr>
          <w:t xml:space="preserve"> higher than what the code allowed, and the welding procedure had not been re-qualified at the higher amperage.</w:t>
        </w:r>
      </w:ins>
    </w:p>
    <w:p w:rsidR="0075310D" w:rsidRPr="005E5BDF" w:rsidRDefault="0075310D" w:rsidP="005E5BDF">
      <w:pPr>
        <w:pBdr>
          <w:bottom w:val="single" w:sz="12" w:space="1" w:color="auto"/>
        </w:pBdr>
        <w:ind w:left="2160" w:hanging="2160"/>
        <w:contextualSpacing/>
        <w:rPr>
          <w:ins w:id="993" w:author="sxc3" w:date="2013-06-28T14:08:00Z"/>
          <w:sz w:val="22"/>
        </w:rPr>
      </w:pPr>
    </w:p>
    <w:p w:rsidR="0075310D" w:rsidRPr="005E5BDF" w:rsidRDefault="0075310D" w:rsidP="005E5BDF">
      <w:pPr>
        <w:ind w:left="2160" w:hanging="2160"/>
        <w:contextualSpacing/>
        <w:rPr>
          <w:ins w:id="994" w:author="sxc3" w:date="2013-06-28T14:08:00Z"/>
          <w:sz w:val="22"/>
        </w:rPr>
      </w:pPr>
      <w:proofErr w:type="gramStart"/>
      <w:ins w:id="995" w:author="sxc3" w:date="2013-06-28T14:08:00Z">
        <w:r w:rsidRPr="005E5BDF">
          <w:rPr>
            <w:sz w:val="22"/>
          </w:rPr>
          <w:t>Example d.</w:t>
        </w:r>
        <w:proofErr w:type="gramEnd"/>
        <w:r w:rsidRPr="005E5BDF">
          <w:rPr>
            <w:sz w:val="22"/>
          </w:rPr>
          <w:tab/>
          <w:t>During pre-production testing for stud welding qualification at the start of the shift, the NRC inspectors identified that one of the first two studs welded did not exhibit a full 360 degree flash as required by AWS D1.1.</w:t>
        </w:r>
      </w:ins>
    </w:p>
    <w:p w:rsidR="0075310D" w:rsidRPr="005E5BDF" w:rsidRDefault="0075310D" w:rsidP="005E5BDF">
      <w:pPr>
        <w:ind w:left="2160" w:hanging="2160"/>
        <w:contextualSpacing/>
        <w:rPr>
          <w:ins w:id="996" w:author="sxc3" w:date="2013-06-28T14:08:00Z"/>
          <w:sz w:val="22"/>
        </w:rPr>
      </w:pPr>
    </w:p>
    <w:p w:rsidR="0075310D" w:rsidRPr="005E5BDF" w:rsidRDefault="0075310D" w:rsidP="005E5BDF">
      <w:pPr>
        <w:ind w:left="2160" w:hanging="2160"/>
        <w:contextualSpacing/>
        <w:rPr>
          <w:ins w:id="997" w:author="sxc3" w:date="2013-06-28T14:08:00Z"/>
          <w:sz w:val="22"/>
        </w:rPr>
      </w:pPr>
      <w:ins w:id="998" w:author="sxc3" w:date="2013-06-28T14:08:00Z">
        <w:r w:rsidRPr="005E5BDF">
          <w:rPr>
            <w:sz w:val="22"/>
          </w:rPr>
          <w:t>Minor because:</w:t>
        </w:r>
        <w:r w:rsidRPr="005E5BDF">
          <w:rPr>
            <w:sz w:val="22"/>
          </w:rPr>
          <w:tab/>
          <w:t>The vendor corrected the welding procedure and performed two more stud welds that passed the examination as required by AWS D1.1.</w:t>
        </w:r>
      </w:ins>
    </w:p>
    <w:p w:rsidR="0075310D" w:rsidRPr="005E5BDF" w:rsidRDefault="0075310D" w:rsidP="005E5BDF">
      <w:pPr>
        <w:ind w:left="2160" w:hanging="2160"/>
        <w:contextualSpacing/>
        <w:rPr>
          <w:ins w:id="999" w:author="sxc3" w:date="2013-06-28T14:08:00Z"/>
          <w:sz w:val="22"/>
        </w:rPr>
      </w:pPr>
    </w:p>
    <w:p w:rsidR="0075310D" w:rsidRPr="005E5BDF" w:rsidRDefault="0075310D" w:rsidP="005E5BDF">
      <w:pPr>
        <w:ind w:left="2160" w:hanging="2160"/>
        <w:contextualSpacing/>
        <w:rPr>
          <w:ins w:id="1000" w:author="sxc3" w:date="2013-06-28T14:08:00Z"/>
          <w:sz w:val="22"/>
        </w:rPr>
      </w:pPr>
      <w:ins w:id="1001" w:author="sxc3" w:date="2013-06-28T14:08:00Z">
        <w:r w:rsidRPr="005E5BDF">
          <w:rPr>
            <w:sz w:val="22"/>
          </w:rPr>
          <w:t>More than minor if:</w:t>
        </w:r>
        <w:r w:rsidRPr="005E5BDF">
          <w:rPr>
            <w:sz w:val="22"/>
          </w:rPr>
          <w:tab/>
          <w:t>The vendor proceeded with production welding without correcting and qualifying the procedure.</w:t>
        </w:r>
      </w:ins>
    </w:p>
    <w:p w:rsidR="0075310D" w:rsidRPr="005E5BDF" w:rsidRDefault="0075310D" w:rsidP="005E5BDF">
      <w:pPr>
        <w:pBdr>
          <w:bottom w:val="single" w:sz="12" w:space="1" w:color="auto"/>
        </w:pBdr>
        <w:ind w:left="2160" w:hanging="2160"/>
        <w:contextualSpacing/>
        <w:rPr>
          <w:ins w:id="1002" w:author="sxc3" w:date="2013-06-28T14:08:00Z"/>
          <w:sz w:val="22"/>
        </w:rPr>
      </w:pPr>
    </w:p>
    <w:p w:rsidR="0075310D" w:rsidRPr="005E5BDF" w:rsidRDefault="0075310D" w:rsidP="005E5BDF">
      <w:pPr>
        <w:ind w:left="2160" w:hanging="2160"/>
        <w:contextualSpacing/>
        <w:rPr>
          <w:ins w:id="1003" w:author="sxc3" w:date="2013-06-28T14:08:00Z"/>
          <w:sz w:val="22"/>
        </w:rPr>
      </w:pPr>
      <w:proofErr w:type="gramStart"/>
      <w:ins w:id="1004" w:author="sxc3" w:date="2013-06-28T14:08:00Z">
        <w:r w:rsidRPr="005E5BDF">
          <w:rPr>
            <w:sz w:val="22"/>
          </w:rPr>
          <w:t>Example e.</w:t>
        </w:r>
        <w:proofErr w:type="gramEnd"/>
        <w:r w:rsidRPr="005E5BDF">
          <w:rPr>
            <w:sz w:val="22"/>
          </w:rPr>
          <w:tab/>
          <w:t>A Level II inspector failed to identify and document an indication on a radiograph of a weld.</w:t>
        </w:r>
      </w:ins>
    </w:p>
    <w:p w:rsidR="0075310D" w:rsidRPr="005E5BDF" w:rsidRDefault="0075310D" w:rsidP="005E5BDF">
      <w:pPr>
        <w:ind w:left="2160" w:hanging="2160"/>
        <w:contextualSpacing/>
        <w:rPr>
          <w:ins w:id="1005" w:author="sxc3" w:date="2013-06-28T14:08:00Z"/>
          <w:sz w:val="22"/>
        </w:rPr>
      </w:pPr>
    </w:p>
    <w:p w:rsidR="0075310D" w:rsidRPr="005E5BDF" w:rsidRDefault="0075310D" w:rsidP="005E5BDF">
      <w:pPr>
        <w:ind w:left="2160" w:hanging="2160"/>
        <w:contextualSpacing/>
        <w:rPr>
          <w:ins w:id="1006" w:author="sxc3" w:date="2013-06-28T14:08:00Z"/>
          <w:sz w:val="22"/>
        </w:rPr>
      </w:pPr>
      <w:ins w:id="1007" w:author="sxc3" w:date="2013-06-28T14:08:00Z">
        <w:r w:rsidRPr="005E5BDF">
          <w:rPr>
            <w:sz w:val="22"/>
          </w:rPr>
          <w:t>Minor because:</w:t>
        </w:r>
        <w:r w:rsidRPr="005E5BDF">
          <w:rPr>
            <w:sz w:val="22"/>
          </w:rPr>
          <w:tab/>
          <w:t xml:space="preserve">The indication was </w:t>
        </w:r>
        <w:proofErr w:type="spellStart"/>
        <w:r w:rsidRPr="005E5BDF">
          <w:rPr>
            <w:sz w:val="22"/>
          </w:rPr>
          <w:t>nonrelevant</w:t>
        </w:r>
        <w:proofErr w:type="spellEnd"/>
        <w:r w:rsidRPr="005E5BDF">
          <w:rPr>
            <w:sz w:val="22"/>
          </w:rPr>
          <w:t xml:space="preserve"> and did not affect the acceptability of the radiograph </w:t>
        </w:r>
      </w:ins>
    </w:p>
    <w:p w:rsidR="0075310D" w:rsidRPr="005E5BDF" w:rsidRDefault="0075310D" w:rsidP="005E5BDF">
      <w:pPr>
        <w:ind w:left="2160" w:hanging="2160"/>
        <w:contextualSpacing/>
        <w:rPr>
          <w:ins w:id="1008" w:author="sxc3" w:date="2013-06-28T14:08:00Z"/>
          <w:sz w:val="22"/>
        </w:rPr>
      </w:pPr>
    </w:p>
    <w:p w:rsidR="0075310D" w:rsidRPr="005E5BDF" w:rsidRDefault="0075310D" w:rsidP="005E5BDF">
      <w:pPr>
        <w:ind w:left="2160"/>
        <w:contextualSpacing/>
        <w:rPr>
          <w:ins w:id="1009" w:author="sxc3" w:date="2013-06-28T14:08:00Z"/>
          <w:sz w:val="22"/>
        </w:rPr>
      </w:pPr>
      <w:ins w:id="1010" w:author="sxc3" w:date="2013-06-28T14:08:00Z">
        <w:r w:rsidRPr="005E5BDF">
          <w:rPr>
            <w:sz w:val="22"/>
          </w:rPr>
          <w:t>Or the indication was relevant but within acceptable limits.</w:t>
        </w:r>
      </w:ins>
    </w:p>
    <w:p w:rsidR="0075310D" w:rsidRPr="005E5BDF" w:rsidRDefault="0075310D" w:rsidP="005E5BDF">
      <w:pPr>
        <w:ind w:left="2160" w:hanging="2160"/>
        <w:contextualSpacing/>
        <w:rPr>
          <w:ins w:id="1011" w:author="sxc3" w:date="2013-06-28T14:08:00Z"/>
          <w:sz w:val="22"/>
        </w:rPr>
      </w:pPr>
    </w:p>
    <w:p w:rsidR="0075310D" w:rsidRPr="005E5BDF" w:rsidRDefault="0075310D" w:rsidP="005E5BDF">
      <w:pPr>
        <w:ind w:left="2160" w:hanging="2160"/>
        <w:contextualSpacing/>
        <w:rPr>
          <w:ins w:id="1012" w:author="sxc3" w:date="2013-06-28T14:08:00Z"/>
          <w:sz w:val="22"/>
        </w:rPr>
      </w:pPr>
      <w:ins w:id="1013" w:author="sxc3" w:date="2013-06-28T14:08:00Z">
        <w:r w:rsidRPr="005E5BDF">
          <w:rPr>
            <w:sz w:val="22"/>
          </w:rPr>
          <w:t>More than minor if:</w:t>
        </w:r>
        <w:r w:rsidRPr="005E5BDF">
          <w:rPr>
            <w:sz w:val="22"/>
          </w:rPr>
          <w:tab/>
          <w:t xml:space="preserve">The indication was </w:t>
        </w:r>
        <w:proofErr w:type="spellStart"/>
        <w:r w:rsidRPr="005E5BDF">
          <w:rPr>
            <w:sz w:val="22"/>
          </w:rPr>
          <w:t>nonrelevant</w:t>
        </w:r>
        <w:proofErr w:type="spellEnd"/>
        <w:r w:rsidRPr="005E5BDF">
          <w:rPr>
            <w:sz w:val="22"/>
          </w:rPr>
          <w:t xml:space="preserve"> but required the weld to be reshot </w:t>
        </w:r>
      </w:ins>
    </w:p>
    <w:p w:rsidR="0075310D" w:rsidRPr="005E5BDF" w:rsidRDefault="0075310D" w:rsidP="005E5BDF">
      <w:pPr>
        <w:ind w:left="2160" w:hanging="1440"/>
        <w:contextualSpacing/>
        <w:rPr>
          <w:ins w:id="1014" w:author="sxc3" w:date="2013-06-28T14:08:00Z"/>
          <w:sz w:val="22"/>
        </w:rPr>
      </w:pPr>
    </w:p>
    <w:p w:rsidR="0075310D" w:rsidRPr="005E5BDF" w:rsidRDefault="0075310D" w:rsidP="005E5BDF">
      <w:pPr>
        <w:ind w:left="2160"/>
        <w:contextualSpacing/>
        <w:rPr>
          <w:ins w:id="1015" w:author="sxc3" w:date="2013-06-28T14:08:00Z"/>
          <w:sz w:val="22"/>
        </w:rPr>
      </w:pPr>
      <w:ins w:id="1016" w:author="sxc3" w:date="2013-06-28T14:08:00Z">
        <w:r w:rsidRPr="005E5BDF">
          <w:rPr>
            <w:sz w:val="22"/>
          </w:rPr>
          <w:t>Or the indication was relevant and would have required evaluation or rejection.</w:t>
        </w:r>
      </w:ins>
    </w:p>
    <w:p w:rsidR="0075310D" w:rsidRPr="005E5BDF" w:rsidRDefault="0075310D" w:rsidP="005E5BDF">
      <w:pPr>
        <w:pBdr>
          <w:bottom w:val="single" w:sz="12" w:space="1" w:color="auto"/>
        </w:pBdr>
        <w:ind w:left="2160" w:hanging="2160"/>
        <w:contextualSpacing/>
        <w:rPr>
          <w:ins w:id="1017" w:author="sxc3" w:date="2013-06-28T14:08:00Z"/>
          <w:sz w:val="22"/>
        </w:rPr>
      </w:pPr>
    </w:p>
    <w:p w:rsidR="0075310D" w:rsidRPr="005E5BDF" w:rsidRDefault="00F634B7" w:rsidP="005E5BDF">
      <w:pPr>
        <w:ind w:left="2160" w:hanging="2160"/>
        <w:contextualSpacing/>
        <w:rPr>
          <w:ins w:id="1018" w:author="sxc3" w:date="2013-06-28T14:08:00Z"/>
          <w:sz w:val="22"/>
        </w:rPr>
      </w:pPr>
      <w:ins w:id="1019" w:author="sxc3" w:date="2013-06-28T14:08:00Z">
        <w:r>
          <w:rPr>
            <w:sz w:val="22"/>
          </w:rPr>
          <w:t>11.</w:t>
        </w:r>
        <w:r>
          <w:rPr>
            <w:sz w:val="22"/>
          </w:rPr>
          <w:tab/>
        </w:r>
        <w:r w:rsidR="0075310D" w:rsidRPr="005E5BDF">
          <w:rPr>
            <w:sz w:val="22"/>
          </w:rPr>
          <w:t>Inspection</w:t>
        </w:r>
      </w:ins>
    </w:p>
    <w:p w:rsidR="0075310D" w:rsidRPr="005E5BDF" w:rsidRDefault="0075310D" w:rsidP="005E5BDF">
      <w:pPr>
        <w:pBdr>
          <w:bottom w:val="single" w:sz="12" w:space="1" w:color="auto"/>
        </w:pBdr>
        <w:contextualSpacing/>
        <w:rPr>
          <w:ins w:id="1020" w:author="sxc3" w:date="2013-06-28T14:08:00Z"/>
          <w:sz w:val="22"/>
        </w:rPr>
      </w:pPr>
    </w:p>
    <w:p w:rsidR="0075310D" w:rsidRPr="005E5BDF" w:rsidRDefault="0075310D" w:rsidP="005E5BDF">
      <w:pPr>
        <w:pStyle w:val="Default"/>
        <w:ind w:left="2160" w:hanging="2160"/>
        <w:contextualSpacing/>
        <w:rPr>
          <w:ins w:id="1021" w:author="sxc3" w:date="2013-06-28T14:08:00Z"/>
          <w:color w:val="auto"/>
          <w:sz w:val="22"/>
        </w:rPr>
      </w:pPr>
      <w:proofErr w:type="gramStart"/>
      <w:ins w:id="1022" w:author="sxc3" w:date="2013-06-28T14:08:00Z">
        <w:r w:rsidRPr="005E5BDF">
          <w:rPr>
            <w:color w:val="auto"/>
            <w:sz w:val="22"/>
          </w:rPr>
          <w:t>Example a.</w:t>
        </w:r>
        <w:proofErr w:type="gramEnd"/>
        <w:r w:rsidRPr="005E5BDF">
          <w:rPr>
            <w:color w:val="auto"/>
            <w:sz w:val="22"/>
          </w:rPr>
          <w:tab/>
          <w:t xml:space="preserve">The vendor failed to meet the acceptance limit for a completed inspection and documented the inspection as acceptable. </w:t>
        </w:r>
      </w:ins>
    </w:p>
    <w:p w:rsidR="0075310D" w:rsidRPr="005E5BDF" w:rsidRDefault="0075310D" w:rsidP="005E5BDF">
      <w:pPr>
        <w:pStyle w:val="Default"/>
        <w:ind w:left="2160" w:hanging="2160"/>
        <w:contextualSpacing/>
        <w:rPr>
          <w:ins w:id="1023" w:author="sxc3" w:date="2013-06-28T14:08:00Z"/>
          <w:color w:val="auto"/>
          <w:sz w:val="22"/>
        </w:rPr>
      </w:pPr>
    </w:p>
    <w:p w:rsidR="0075310D" w:rsidRPr="005E5BDF" w:rsidRDefault="0075310D" w:rsidP="005E5BDF">
      <w:pPr>
        <w:pStyle w:val="Default"/>
        <w:ind w:left="2160" w:hanging="2160"/>
        <w:contextualSpacing/>
        <w:rPr>
          <w:ins w:id="1024" w:author="sxc3" w:date="2013-06-28T14:08:00Z"/>
          <w:color w:val="auto"/>
          <w:sz w:val="22"/>
        </w:rPr>
      </w:pPr>
      <w:ins w:id="1025" w:author="sxc3" w:date="2013-06-28T14:08:00Z">
        <w:r w:rsidRPr="005E5BDF">
          <w:rPr>
            <w:color w:val="auto"/>
            <w:sz w:val="22"/>
          </w:rPr>
          <w:t xml:space="preserve">Minor because: </w:t>
        </w:r>
        <w:r w:rsidRPr="005E5BDF">
          <w:rPr>
            <w:color w:val="auto"/>
            <w:sz w:val="22"/>
          </w:rPr>
          <w:tab/>
          <w:t xml:space="preserve">The acceptance limit was more conservative than the technical requirement or governing regulatory requirement. </w:t>
        </w:r>
      </w:ins>
    </w:p>
    <w:p w:rsidR="00F634B7" w:rsidRDefault="00F634B7" w:rsidP="005E5BDF">
      <w:pPr>
        <w:ind w:left="2160" w:hanging="2160"/>
        <w:contextualSpacing/>
        <w:rPr>
          <w:ins w:id="1026" w:author="sxc3" w:date="2013-09-20T15:33:00Z"/>
          <w:sz w:val="22"/>
        </w:rPr>
      </w:pPr>
    </w:p>
    <w:p w:rsidR="0075310D" w:rsidRPr="005E5BDF" w:rsidRDefault="0075310D" w:rsidP="00C93BCF">
      <w:pPr>
        <w:widowControl/>
        <w:ind w:left="2160" w:hanging="2160"/>
        <w:contextualSpacing/>
        <w:rPr>
          <w:ins w:id="1027" w:author="sxc3" w:date="2013-06-28T14:08:00Z"/>
          <w:sz w:val="22"/>
        </w:rPr>
      </w:pPr>
      <w:ins w:id="1028" w:author="sxc3" w:date="2013-06-28T14:08:00Z">
        <w:r w:rsidRPr="005E5BDF">
          <w:rPr>
            <w:sz w:val="22"/>
          </w:rPr>
          <w:t xml:space="preserve">Not minor if: </w:t>
        </w:r>
        <w:r w:rsidRPr="005E5BDF">
          <w:rPr>
            <w:sz w:val="22"/>
          </w:rPr>
          <w:tab/>
          <w:t>The acceptance limit was a technical requirement or a regulatory limit, and the failed test rendered the quality of the SSC unacceptable or indeterminate.</w:t>
        </w:r>
      </w:ins>
    </w:p>
    <w:p w:rsidR="0075310D" w:rsidRPr="005E5BDF" w:rsidRDefault="0075310D" w:rsidP="005E5BDF">
      <w:pPr>
        <w:pBdr>
          <w:bottom w:val="single" w:sz="12" w:space="1" w:color="auto"/>
        </w:pBdr>
        <w:ind w:left="2160" w:hanging="2160"/>
        <w:contextualSpacing/>
        <w:rPr>
          <w:ins w:id="1029" w:author="sxc3" w:date="2013-06-28T14:08:00Z"/>
          <w:sz w:val="22"/>
        </w:rPr>
      </w:pPr>
    </w:p>
    <w:p w:rsidR="0075310D" w:rsidRPr="005E5BDF" w:rsidRDefault="0075310D" w:rsidP="005E5BDF">
      <w:pPr>
        <w:ind w:left="2160" w:hanging="2160"/>
        <w:contextualSpacing/>
        <w:rPr>
          <w:ins w:id="1030" w:author="sxc3" w:date="2013-06-28T14:08:00Z"/>
          <w:sz w:val="22"/>
        </w:rPr>
      </w:pPr>
      <w:proofErr w:type="gramStart"/>
      <w:ins w:id="1031" w:author="sxc3" w:date="2013-06-28T14:08:00Z">
        <w:r w:rsidRPr="005E5BDF">
          <w:rPr>
            <w:sz w:val="22"/>
          </w:rPr>
          <w:t>Example b.</w:t>
        </w:r>
        <w:proofErr w:type="gramEnd"/>
        <w:r w:rsidRPr="005E5BDF">
          <w:rPr>
            <w:sz w:val="22"/>
          </w:rPr>
          <w:tab/>
          <w:t xml:space="preserve">The inspectors identified an error on an inspection record for a code required examination. </w:t>
        </w:r>
      </w:ins>
    </w:p>
    <w:p w:rsidR="0075310D" w:rsidRDefault="0075310D" w:rsidP="005E5BDF">
      <w:pPr>
        <w:ind w:left="2160" w:hanging="2160"/>
        <w:contextualSpacing/>
        <w:rPr>
          <w:ins w:id="1032" w:author="btc1" w:date="2013-10-02T09:56:00Z"/>
          <w:sz w:val="22"/>
        </w:rPr>
      </w:pPr>
    </w:p>
    <w:p w:rsidR="0075310D" w:rsidRPr="005E5BDF" w:rsidRDefault="0075310D" w:rsidP="005E5BDF">
      <w:pPr>
        <w:ind w:left="2160" w:hanging="2160"/>
        <w:contextualSpacing/>
        <w:rPr>
          <w:ins w:id="1033" w:author="sxc3" w:date="2013-06-28T14:08:00Z"/>
          <w:sz w:val="22"/>
        </w:rPr>
      </w:pPr>
      <w:ins w:id="1034" w:author="sxc3" w:date="2013-06-28T14:08:00Z">
        <w:r w:rsidRPr="005E5BDF">
          <w:rPr>
            <w:sz w:val="22"/>
          </w:rPr>
          <w:t xml:space="preserve">Minor because: </w:t>
        </w:r>
        <w:r w:rsidRPr="005E5BDF">
          <w:rPr>
            <w:sz w:val="22"/>
          </w:rPr>
          <w:tab/>
          <w:t xml:space="preserve">The error was insignificant, as determined by a technical evaluation. </w:t>
        </w:r>
      </w:ins>
    </w:p>
    <w:p w:rsidR="0075310D" w:rsidRPr="005E5BDF" w:rsidRDefault="0075310D" w:rsidP="005E5BDF">
      <w:pPr>
        <w:ind w:left="2160" w:hanging="2160"/>
        <w:contextualSpacing/>
        <w:rPr>
          <w:ins w:id="1035" w:author="sxc3" w:date="2013-06-28T14:08:00Z"/>
          <w:sz w:val="22"/>
        </w:rPr>
      </w:pPr>
    </w:p>
    <w:p w:rsidR="0075310D" w:rsidRPr="005E5BDF" w:rsidRDefault="0075310D" w:rsidP="005E5BDF">
      <w:pPr>
        <w:ind w:left="2160"/>
        <w:contextualSpacing/>
        <w:rPr>
          <w:ins w:id="1036" w:author="sxc3" w:date="2013-06-28T14:08:00Z"/>
          <w:sz w:val="22"/>
        </w:rPr>
      </w:pPr>
      <w:ins w:id="1037" w:author="sxc3" w:date="2013-06-28T14:08:00Z">
        <w:r w:rsidRPr="005E5BDF">
          <w:rPr>
            <w:sz w:val="22"/>
          </w:rPr>
          <w:t xml:space="preserve">Or the error was administrative. </w:t>
        </w:r>
      </w:ins>
    </w:p>
    <w:p w:rsidR="0075310D" w:rsidRPr="005E5BDF" w:rsidRDefault="0075310D" w:rsidP="005E5BDF">
      <w:pPr>
        <w:ind w:left="2160"/>
        <w:contextualSpacing/>
        <w:rPr>
          <w:ins w:id="1038" w:author="sxc3" w:date="2013-06-28T14:08:00Z"/>
          <w:sz w:val="22"/>
        </w:rPr>
      </w:pPr>
    </w:p>
    <w:p w:rsidR="0075310D" w:rsidRPr="005E5BDF" w:rsidRDefault="0075310D" w:rsidP="005E5BDF">
      <w:pPr>
        <w:ind w:left="2160" w:hanging="2160"/>
        <w:contextualSpacing/>
        <w:rPr>
          <w:ins w:id="1039" w:author="sxc3" w:date="2013-06-28T14:08:00Z"/>
          <w:sz w:val="22"/>
        </w:rPr>
      </w:pPr>
      <w:ins w:id="1040" w:author="sxc3" w:date="2013-06-28T14:08:00Z">
        <w:r w:rsidRPr="005E5BDF">
          <w:rPr>
            <w:sz w:val="22"/>
          </w:rPr>
          <w:t xml:space="preserve">Not minor if: </w:t>
        </w:r>
        <w:r w:rsidRPr="005E5BDF">
          <w:rPr>
            <w:sz w:val="22"/>
          </w:rPr>
          <w:tab/>
          <w:t>The error could affect the ability of the component to perform its intended safety function and the person responsible for the completeness and accuracy of the information on the report had signed it.</w:t>
        </w:r>
      </w:ins>
    </w:p>
    <w:p w:rsidR="0075310D" w:rsidRPr="005E5BDF" w:rsidRDefault="0075310D" w:rsidP="005E5BDF">
      <w:pPr>
        <w:pBdr>
          <w:bottom w:val="single" w:sz="12" w:space="1" w:color="auto"/>
        </w:pBdr>
        <w:ind w:left="2160" w:hanging="2160"/>
        <w:contextualSpacing/>
        <w:rPr>
          <w:ins w:id="1041" w:author="sxc3" w:date="2013-06-28T14:08:00Z"/>
          <w:sz w:val="22"/>
        </w:rPr>
      </w:pPr>
    </w:p>
    <w:p w:rsidR="0075310D" w:rsidRPr="005E5BDF" w:rsidRDefault="0075310D" w:rsidP="005E5BDF">
      <w:pPr>
        <w:ind w:left="2160" w:hanging="2160"/>
        <w:contextualSpacing/>
        <w:rPr>
          <w:ins w:id="1042" w:author="sxc3" w:date="2013-06-28T14:08:00Z"/>
          <w:sz w:val="22"/>
        </w:rPr>
      </w:pPr>
      <w:ins w:id="1043" w:author="sxc3" w:date="2013-06-28T14:08:00Z">
        <w:r w:rsidRPr="005E5BDF">
          <w:rPr>
            <w:sz w:val="22"/>
          </w:rPr>
          <w:t>12.</w:t>
        </w:r>
        <w:r w:rsidRPr="005E5BDF">
          <w:rPr>
            <w:sz w:val="22"/>
          </w:rPr>
          <w:tab/>
          <w:t>Test Control</w:t>
        </w:r>
      </w:ins>
    </w:p>
    <w:p w:rsidR="0075310D" w:rsidRPr="005E5BDF" w:rsidRDefault="0075310D" w:rsidP="005E5BDF">
      <w:pPr>
        <w:pBdr>
          <w:bottom w:val="single" w:sz="12" w:space="1" w:color="auto"/>
        </w:pBdr>
        <w:ind w:left="2160" w:hanging="2160"/>
        <w:contextualSpacing/>
        <w:rPr>
          <w:ins w:id="1044" w:author="sxc3" w:date="2013-06-28T14:08:00Z"/>
          <w:sz w:val="22"/>
        </w:rPr>
      </w:pPr>
    </w:p>
    <w:p w:rsidR="0075310D" w:rsidRPr="005E5BDF" w:rsidRDefault="0075310D" w:rsidP="005E5BDF">
      <w:pPr>
        <w:ind w:left="2160" w:hanging="2160"/>
        <w:contextualSpacing/>
        <w:rPr>
          <w:ins w:id="1045" w:author="sxc3" w:date="2013-06-28T14:08:00Z"/>
          <w:sz w:val="22"/>
        </w:rPr>
      </w:pPr>
      <w:proofErr w:type="gramStart"/>
      <w:ins w:id="1046" w:author="sxc3" w:date="2013-06-28T14:08:00Z">
        <w:r w:rsidRPr="005E5BDF">
          <w:rPr>
            <w:sz w:val="22"/>
          </w:rPr>
          <w:t>Example a.</w:t>
        </w:r>
        <w:proofErr w:type="gramEnd"/>
        <w:r w:rsidRPr="005E5BDF">
          <w:rPr>
            <w:sz w:val="22"/>
          </w:rPr>
          <w:tab/>
          <w:t>The inspectors identified an instance where test results were not documented or evaluated.</w:t>
        </w:r>
      </w:ins>
    </w:p>
    <w:p w:rsidR="0075310D" w:rsidRPr="005E5BDF" w:rsidRDefault="0075310D" w:rsidP="005E5BDF">
      <w:pPr>
        <w:ind w:left="2160" w:hanging="2160"/>
        <w:contextualSpacing/>
        <w:rPr>
          <w:ins w:id="1047" w:author="sxc3" w:date="2013-06-28T14:08:00Z"/>
          <w:sz w:val="22"/>
        </w:rPr>
      </w:pPr>
    </w:p>
    <w:p w:rsidR="0075310D" w:rsidRPr="005E5BDF" w:rsidRDefault="0075310D" w:rsidP="005E5BDF">
      <w:pPr>
        <w:ind w:left="2160" w:hanging="2160"/>
        <w:contextualSpacing/>
        <w:rPr>
          <w:ins w:id="1048" w:author="sxc3" w:date="2013-06-28T14:08:00Z"/>
          <w:sz w:val="22"/>
        </w:rPr>
      </w:pPr>
      <w:ins w:id="1049" w:author="sxc3" w:date="2013-06-28T14:08:00Z">
        <w:r w:rsidRPr="005E5BDF">
          <w:rPr>
            <w:sz w:val="22"/>
          </w:rPr>
          <w:t>Minor because:</w:t>
        </w:r>
        <w:r w:rsidRPr="005E5BDF">
          <w:rPr>
            <w:sz w:val="22"/>
          </w:rPr>
          <w:tab/>
          <w:t>It was verified that the SSC could perform its safety function through additional test results, calculations, or evaluations.</w:t>
        </w:r>
      </w:ins>
    </w:p>
    <w:p w:rsidR="0075310D" w:rsidRPr="005E5BDF" w:rsidRDefault="0075310D" w:rsidP="005E5BDF">
      <w:pPr>
        <w:ind w:left="2160" w:hanging="2160"/>
        <w:contextualSpacing/>
        <w:rPr>
          <w:ins w:id="1050" w:author="sxc3" w:date="2013-06-28T14:08:00Z"/>
          <w:sz w:val="22"/>
        </w:rPr>
      </w:pPr>
    </w:p>
    <w:p w:rsidR="0075310D" w:rsidRPr="005E5BDF" w:rsidRDefault="0075310D" w:rsidP="005E5BDF">
      <w:pPr>
        <w:ind w:left="2160" w:hanging="2160"/>
        <w:contextualSpacing/>
        <w:rPr>
          <w:ins w:id="1051" w:author="sxc3" w:date="2013-06-28T14:08:00Z"/>
          <w:sz w:val="22"/>
        </w:rPr>
      </w:pPr>
      <w:ins w:id="1052" w:author="sxc3" w:date="2013-06-28T14:08:00Z">
        <w:r w:rsidRPr="005E5BDF">
          <w:rPr>
            <w:sz w:val="22"/>
          </w:rPr>
          <w:t>Not minor if:</w:t>
        </w:r>
        <w:r w:rsidRPr="005E5BDF">
          <w:rPr>
            <w:sz w:val="22"/>
          </w:rPr>
          <w:tab/>
          <w:t xml:space="preserve">A test configuration or test setup was changed to successfully pass the test but did not envelop the original design requirements </w:t>
        </w:r>
      </w:ins>
    </w:p>
    <w:p w:rsidR="0075310D" w:rsidRPr="005E5BDF" w:rsidRDefault="0075310D" w:rsidP="005E5BDF">
      <w:pPr>
        <w:ind w:left="2160" w:hanging="2160"/>
        <w:contextualSpacing/>
        <w:rPr>
          <w:ins w:id="1053" w:author="sxc3" w:date="2013-06-28T14:08:00Z"/>
          <w:sz w:val="22"/>
        </w:rPr>
      </w:pPr>
    </w:p>
    <w:p w:rsidR="0075310D" w:rsidRPr="005E5BDF" w:rsidRDefault="0075310D" w:rsidP="005E5BDF">
      <w:pPr>
        <w:ind w:left="2160"/>
        <w:contextualSpacing/>
        <w:rPr>
          <w:ins w:id="1054" w:author="sxc3" w:date="2013-06-28T14:08:00Z"/>
          <w:sz w:val="22"/>
        </w:rPr>
      </w:pPr>
      <w:ins w:id="1055" w:author="sxc3" w:date="2013-06-28T14:08:00Z">
        <w:r w:rsidRPr="005E5BDF">
          <w:rPr>
            <w:sz w:val="22"/>
          </w:rPr>
          <w:t>Or an engineering evaluation was not performed to prove that the original design requirements were still met.</w:t>
        </w:r>
      </w:ins>
    </w:p>
    <w:p w:rsidR="0075310D" w:rsidRPr="005E5BDF" w:rsidRDefault="0075310D" w:rsidP="005E5BDF">
      <w:pPr>
        <w:pBdr>
          <w:bottom w:val="single" w:sz="12" w:space="1" w:color="auto"/>
        </w:pBdr>
        <w:ind w:left="2160" w:hanging="2160"/>
        <w:contextualSpacing/>
        <w:rPr>
          <w:ins w:id="1056" w:author="sxc3" w:date="2013-06-28T14:08:00Z"/>
          <w:sz w:val="22"/>
        </w:rPr>
      </w:pPr>
    </w:p>
    <w:p w:rsidR="0075310D" w:rsidRPr="005E5BDF" w:rsidRDefault="0075310D" w:rsidP="005E5BDF">
      <w:pPr>
        <w:ind w:left="2160" w:hanging="2160"/>
        <w:contextualSpacing/>
        <w:rPr>
          <w:ins w:id="1057" w:author="sxc3" w:date="2013-06-28T14:08:00Z"/>
          <w:sz w:val="22"/>
        </w:rPr>
      </w:pPr>
      <w:proofErr w:type="gramStart"/>
      <w:ins w:id="1058" w:author="sxc3" w:date="2013-06-28T14:08:00Z">
        <w:r w:rsidRPr="005E5BDF">
          <w:rPr>
            <w:sz w:val="22"/>
          </w:rPr>
          <w:t>Example b.</w:t>
        </w:r>
        <w:proofErr w:type="gramEnd"/>
        <w:r w:rsidRPr="005E5BDF">
          <w:rPr>
            <w:sz w:val="22"/>
          </w:rPr>
          <w:tab/>
          <w:t>The inspectors identified an instance where a test program was missing test parameters.</w:t>
        </w:r>
      </w:ins>
    </w:p>
    <w:p w:rsidR="0075310D" w:rsidRPr="005E5BDF" w:rsidRDefault="0075310D" w:rsidP="005E5BDF">
      <w:pPr>
        <w:ind w:left="2160" w:hanging="2160"/>
        <w:contextualSpacing/>
        <w:rPr>
          <w:ins w:id="1059" w:author="sxc3" w:date="2013-06-28T14:08:00Z"/>
          <w:sz w:val="22"/>
        </w:rPr>
      </w:pPr>
    </w:p>
    <w:p w:rsidR="0075310D" w:rsidRPr="005E5BDF" w:rsidRDefault="0075310D" w:rsidP="005E5BDF">
      <w:pPr>
        <w:ind w:left="2160" w:hanging="2160"/>
        <w:contextualSpacing/>
        <w:rPr>
          <w:ins w:id="1060" w:author="sxc3" w:date="2013-06-28T14:08:00Z"/>
          <w:sz w:val="22"/>
        </w:rPr>
      </w:pPr>
      <w:ins w:id="1061" w:author="sxc3" w:date="2013-06-28T14:08:00Z">
        <w:r w:rsidRPr="005E5BDF">
          <w:rPr>
            <w:sz w:val="22"/>
          </w:rPr>
          <w:t>Minor because:</w:t>
        </w:r>
        <w:r w:rsidRPr="005E5BDF">
          <w:rPr>
            <w:sz w:val="22"/>
          </w:rPr>
          <w:tab/>
          <w:t>Failing the missing test parameters would not negatively affect the SSC from being able to perform its intended safety function.</w:t>
        </w:r>
      </w:ins>
    </w:p>
    <w:p w:rsidR="0075310D" w:rsidRPr="005E5BDF" w:rsidRDefault="0075310D" w:rsidP="005E5BDF">
      <w:pPr>
        <w:ind w:left="2160" w:hanging="2160"/>
        <w:contextualSpacing/>
        <w:rPr>
          <w:ins w:id="1062" w:author="sxc3" w:date="2013-06-28T14:08:00Z"/>
          <w:sz w:val="22"/>
        </w:rPr>
      </w:pPr>
    </w:p>
    <w:p w:rsidR="0075310D" w:rsidRPr="005E5BDF" w:rsidRDefault="0075310D" w:rsidP="005E5BDF">
      <w:pPr>
        <w:ind w:left="2160" w:hanging="2160"/>
        <w:contextualSpacing/>
        <w:rPr>
          <w:ins w:id="1063" w:author="sxc3" w:date="2013-06-28T14:08:00Z"/>
          <w:sz w:val="22"/>
        </w:rPr>
      </w:pPr>
      <w:ins w:id="1064" w:author="sxc3" w:date="2013-06-28T14:08:00Z">
        <w:r w:rsidRPr="005E5BDF">
          <w:rPr>
            <w:sz w:val="22"/>
          </w:rPr>
          <w:t>Not minor if:</w:t>
        </w:r>
        <w:r w:rsidRPr="005E5BDF">
          <w:rPr>
            <w:sz w:val="22"/>
          </w:rPr>
          <w:tab/>
          <w:t xml:space="preserve">Passing the missing test parameters are necessary to show that the SSC could perform under its intended safety function. </w:t>
        </w:r>
      </w:ins>
    </w:p>
    <w:p w:rsidR="0075310D" w:rsidRPr="005E5BDF" w:rsidRDefault="0075310D" w:rsidP="005E5BDF">
      <w:pPr>
        <w:pBdr>
          <w:bottom w:val="single" w:sz="12" w:space="1" w:color="auto"/>
        </w:pBdr>
        <w:ind w:left="2160" w:hanging="2160"/>
        <w:contextualSpacing/>
        <w:rPr>
          <w:ins w:id="1065" w:author="sxc3" w:date="2013-06-28T14:08:00Z"/>
          <w:sz w:val="22"/>
        </w:rPr>
      </w:pPr>
    </w:p>
    <w:p w:rsidR="0075310D" w:rsidRPr="005E5BDF" w:rsidRDefault="0075310D" w:rsidP="005E5BDF">
      <w:pPr>
        <w:ind w:left="2160" w:hanging="2160"/>
        <w:contextualSpacing/>
        <w:rPr>
          <w:ins w:id="1066" w:author="sxc3" w:date="2013-06-28T14:08:00Z"/>
          <w:sz w:val="22"/>
        </w:rPr>
      </w:pPr>
      <w:proofErr w:type="gramStart"/>
      <w:ins w:id="1067" w:author="sxc3" w:date="2013-06-28T14:08:00Z">
        <w:r w:rsidRPr="005E5BDF">
          <w:rPr>
            <w:sz w:val="22"/>
          </w:rPr>
          <w:t>Example c.</w:t>
        </w:r>
        <w:proofErr w:type="gramEnd"/>
        <w:r w:rsidRPr="005E5BDF">
          <w:rPr>
            <w:sz w:val="22"/>
          </w:rPr>
          <w:tab/>
          <w:t>The inspectors identified an instance where testing or instrumentation used was not done according to the requirements.</w:t>
        </w:r>
      </w:ins>
    </w:p>
    <w:p w:rsidR="0075310D" w:rsidRPr="005E5BDF" w:rsidRDefault="0075310D" w:rsidP="005E5BDF">
      <w:pPr>
        <w:ind w:left="2160" w:hanging="2160"/>
        <w:contextualSpacing/>
        <w:rPr>
          <w:ins w:id="1068" w:author="sxc3" w:date="2013-06-28T14:08:00Z"/>
          <w:sz w:val="22"/>
        </w:rPr>
      </w:pPr>
    </w:p>
    <w:p w:rsidR="0075310D" w:rsidRPr="005E5BDF" w:rsidRDefault="0075310D" w:rsidP="005E5BDF">
      <w:pPr>
        <w:ind w:left="2160" w:hanging="2160"/>
        <w:contextualSpacing/>
        <w:rPr>
          <w:ins w:id="1069" w:author="sxc3" w:date="2013-06-28T14:08:00Z"/>
          <w:sz w:val="22"/>
        </w:rPr>
      </w:pPr>
      <w:ins w:id="1070" w:author="sxc3" w:date="2013-06-28T14:08:00Z">
        <w:r w:rsidRPr="005E5BDF">
          <w:rPr>
            <w:sz w:val="22"/>
          </w:rPr>
          <w:t>Minor because:</w:t>
        </w:r>
        <w:r w:rsidRPr="005E5BDF">
          <w:rPr>
            <w:sz w:val="22"/>
          </w:rPr>
          <w:tab/>
          <w:t>The test performed or instrumentation used was equal to or more conservative than the original requirements and the SSC would be able to perform its intended safety function.</w:t>
        </w:r>
      </w:ins>
    </w:p>
    <w:p w:rsidR="0075310D" w:rsidRPr="005E5BDF" w:rsidRDefault="0075310D" w:rsidP="005E5BDF">
      <w:pPr>
        <w:ind w:left="2160" w:hanging="2160"/>
        <w:contextualSpacing/>
        <w:rPr>
          <w:ins w:id="1071" w:author="sxc3" w:date="2013-06-28T14:08:00Z"/>
          <w:sz w:val="22"/>
        </w:rPr>
      </w:pPr>
    </w:p>
    <w:p w:rsidR="0075310D" w:rsidRPr="005E5BDF" w:rsidRDefault="0075310D" w:rsidP="005E5BDF">
      <w:pPr>
        <w:ind w:left="2160" w:hanging="2160"/>
        <w:contextualSpacing/>
        <w:rPr>
          <w:ins w:id="1072" w:author="sxc3" w:date="2013-06-28T14:08:00Z"/>
          <w:sz w:val="22"/>
        </w:rPr>
      </w:pPr>
      <w:ins w:id="1073" w:author="sxc3" w:date="2013-06-28T14:08:00Z">
        <w:r w:rsidRPr="005E5BDF">
          <w:rPr>
            <w:sz w:val="22"/>
          </w:rPr>
          <w:t>Not minor if:</w:t>
        </w:r>
        <w:r w:rsidRPr="005E5BDF">
          <w:rPr>
            <w:sz w:val="22"/>
          </w:rPr>
          <w:tab/>
          <w:t>No reasonable assurance could be provided that the testing or instrumentation used was equal to or more conservative than the original requirements and the SSC would not be able to perform its intended safety function.</w:t>
        </w:r>
      </w:ins>
    </w:p>
    <w:p w:rsidR="0075310D" w:rsidRPr="005E5BDF" w:rsidRDefault="0075310D" w:rsidP="005E5BDF">
      <w:pPr>
        <w:pBdr>
          <w:bottom w:val="single" w:sz="12" w:space="1" w:color="auto"/>
        </w:pBdr>
        <w:ind w:left="2160" w:hanging="2160"/>
        <w:contextualSpacing/>
        <w:rPr>
          <w:ins w:id="1074" w:author="sxc3" w:date="2013-06-28T14:08:00Z"/>
          <w:sz w:val="22"/>
        </w:rPr>
      </w:pPr>
    </w:p>
    <w:p w:rsidR="0075310D" w:rsidRPr="005E5BDF" w:rsidRDefault="0075310D" w:rsidP="005E5BDF">
      <w:pPr>
        <w:ind w:left="2160" w:hanging="2160"/>
        <w:contextualSpacing/>
        <w:rPr>
          <w:ins w:id="1075" w:author="sxc3" w:date="2013-06-28T14:08:00Z"/>
          <w:sz w:val="22"/>
        </w:rPr>
      </w:pPr>
      <w:ins w:id="1076" w:author="sxc3" w:date="2013-06-28T14:08:00Z">
        <w:r w:rsidRPr="005E5BDF">
          <w:rPr>
            <w:sz w:val="22"/>
          </w:rPr>
          <w:t>13.</w:t>
        </w:r>
        <w:r w:rsidRPr="005E5BDF">
          <w:rPr>
            <w:sz w:val="22"/>
          </w:rPr>
          <w:tab/>
          <w:t>Control of Measuring and Test Equipment</w:t>
        </w:r>
      </w:ins>
    </w:p>
    <w:p w:rsidR="0075310D" w:rsidRPr="005E5BDF" w:rsidRDefault="0075310D" w:rsidP="005E5BDF">
      <w:pPr>
        <w:pBdr>
          <w:bottom w:val="single" w:sz="12" w:space="1" w:color="auto"/>
        </w:pBdr>
        <w:ind w:left="2160" w:hanging="2160"/>
        <w:contextualSpacing/>
        <w:rPr>
          <w:ins w:id="1077" w:author="sxc3" w:date="2013-06-28T14:08:00Z"/>
          <w:sz w:val="22"/>
        </w:rPr>
      </w:pPr>
    </w:p>
    <w:p w:rsidR="0075310D" w:rsidRPr="005E5BDF" w:rsidRDefault="0075310D" w:rsidP="005E5BDF">
      <w:pPr>
        <w:ind w:left="2160" w:hanging="2160"/>
        <w:contextualSpacing/>
        <w:rPr>
          <w:ins w:id="1078" w:author="sxc3" w:date="2013-06-28T14:08:00Z"/>
          <w:sz w:val="22"/>
        </w:rPr>
      </w:pPr>
      <w:ins w:id="1079" w:author="sxc3" w:date="2013-06-28T14:08:00Z">
        <w:r w:rsidRPr="005E5BDF">
          <w:rPr>
            <w:sz w:val="22"/>
          </w:rPr>
          <w:t>Example a.</w:t>
        </w:r>
        <w:r w:rsidRPr="005E5BDF">
          <w:rPr>
            <w:sz w:val="22"/>
          </w:rPr>
          <w:tab/>
          <w:t>Inspectors identified that the calibration records for measuring and test equipment (M&amp;TE) being used were out of date or in error.</w:t>
        </w:r>
      </w:ins>
    </w:p>
    <w:p w:rsidR="0075310D" w:rsidRPr="005E5BDF" w:rsidRDefault="0075310D" w:rsidP="005E5BDF">
      <w:pPr>
        <w:ind w:left="2160" w:hanging="2160"/>
        <w:contextualSpacing/>
        <w:rPr>
          <w:ins w:id="1080" w:author="sxc3" w:date="2013-06-28T14:08:00Z"/>
          <w:sz w:val="22"/>
        </w:rPr>
      </w:pPr>
    </w:p>
    <w:p w:rsidR="0075310D" w:rsidRPr="005E5BDF" w:rsidRDefault="0075310D" w:rsidP="005E5BDF">
      <w:pPr>
        <w:ind w:left="2160" w:hanging="2160"/>
        <w:contextualSpacing/>
        <w:rPr>
          <w:ins w:id="1081" w:author="sxc3" w:date="2013-06-28T14:08:00Z"/>
          <w:sz w:val="22"/>
        </w:rPr>
      </w:pPr>
      <w:ins w:id="1082" w:author="sxc3" w:date="2013-06-28T14:08:00Z">
        <w:r w:rsidRPr="005E5BDF">
          <w:rPr>
            <w:sz w:val="22"/>
          </w:rPr>
          <w:t xml:space="preserve">Minor because: </w:t>
        </w:r>
        <w:r w:rsidRPr="005E5BDF">
          <w:rPr>
            <w:sz w:val="22"/>
          </w:rPr>
          <w:tab/>
          <w:t>When tested, the M&amp;TE was found to be within calibration limits.</w:t>
        </w:r>
      </w:ins>
    </w:p>
    <w:p w:rsidR="0075310D" w:rsidRPr="005E5BDF" w:rsidRDefault="0075310D" w:rsidP="005E5BDF">
      <w:pPr>
        <w:ind w:left="2160"/>
        <w:contextualSpacing/>
        <w:rPr>
          <w:ins w:id="1083" w:author="sxc3" w:date="2013-06-28T14:08:00Z"/>
          <w:sz w:val="22"/>
        </w:rPr>
      </w:pPr>
    </w:p>
    <w:p w:rsidR="0075310D" w:rsidRPr="005E5BDF" w:rsidRDefault="0075310D" w:rsidP="005E5BDF">
      <w:pPr>
        <w:ind w:left="2160" w:hanging="2160"/>
        <w:contextualSpacing/>
        <w:rPr>
          <w:ins w:id="1084" w:author="sxc3" w:date="2013-06-28T14:08:00Z"/>
          <w:sz w:val="22"/>
        </w:rPr>
      </w:pPr>
      <w:ins w:id="1085" w:author="sxc3" w:date="2013-06-28T14:08:00Z">
        <w:r w:rsidRPr="005E5BDF">
          <w:rPr>
            <w:sz w:val="22"/>
          </w:rPr>
          <w:t xml:space="preserve">Not minor if: </w:t>
        </w:r>
        <w:r w:rsidRPr="005E5BDF">
          <w:rPr>
            <w:sz w:val="22"/>
          </w:rPr>
          <w:tab/>
          <w:t>The error would not have been discovered during routine tests or calibration.</w:t>
        </w:r>
      </w:ins>
    </w:p>
    <w:p w:rsidR="0075310D" w:rsidRPr="005E5BDF" w:rsidRDefault="0075310D" w:rsidP="005E5BDF">
      <w:pPr>
        <w:ind w:left="2160"/>
        <w:contextualSpacing/>
        <w:rPr>
          <w:ins w:id="1086" w:author="sxc3" w:date="2013-06-28T14:08:00Z"/>
          <w:sz w:val="22"/>
        </w:rPr>
      </w:pPr>
      <w:ins w:id="1087" w:author="sxc3" w:date="2013-06-28T14:08:00Z">
        <w:r w:rsidRPr="005E5BDF">
          <w:rPr>
            <w:sz w:val="22"/>
          </w:rPr>
          <w:t>Or the material that the M&amp;TE was used for could not be re-inspected or repaired.</w:t>
        </w:r>
      </w:ins>
    </w:p>
    <w:p w:rsidR="0075310D" w:rsidRPr="005E5BDF" w:rsidRDefault="0075310D" w:rsidP="005E5BDF">
      <w:pPr>
        <w:pBdr>
          <w:bottom w:val="single" w:sz="12" w:space="1" w:color="auto"/>
        </w:pBdr>
        <w:ind w:left="2160" w:hanging="2160"/>
        <w:contextualSpacing/>
        <w:rPr>
          <w:ins w:id="1088" w:author="sxc3" w:date="2013-06-28T14:08:00Z"/>
          <w:sz w:val="22"/>
        </w:rPr>
      </w:pPr>
    </w:p>
    <w:p w:rsidR="0075310D" w:rsidRPr="005E5BDF" w:rsidRDefault="0075310D" w:rsidP="005E5BDF">
      <w:pPr>
        <w:ind w:left="2160" w:hanging="2160"/>
        <w:contextualSpacing/>
        <w:rPr>
          <w:ins w:id="1089" w:author="sxc3" w:date="2013-06-28T14:08:00Z"/>
          <w:sz w:val="22"/>
        </w:rPr>
      </w:pPr>
      <w:ins w:id="1090" w:author="sxc3" w:date="2013-06-28T14:08:00Z">
        <w:r w:rsidRPr="005E5BDF">
          <w:rPr>
            <w:sz w:val="22"/>
          </w:rPr>
          <w:t>Example b.</w:t>
        </w:r>
        <w:r w:rsidRPr="005E5BDF">
          <w:rPr>
            <w:sz w:val="22"/>
          </w:rPr>
          <w:tab/>
          <w:t>Inspectors identified that measuring and testing devices used in activities affecting quality were not properly calibrated for the full range of intended use.</w:t>
        </w:r>
      </w:ins>
    </w:p>
    <w:p w:rsidR="0075310D" w:rsidRPr="005E5BDF" w:rsidRDefault="0075310D" w:rsidP="005E5BDF">
      <w:pPr>
        <w:ind w:left="2160" w:hanging="2160"/>
        <w:contextualSpacing/>
        <w:rPr>
          <w:ins w:id="1091" w:author="sxc3" w:date="2013-06-28T14:08:00Z"/>
          <w:sz w:val="22"/>
        </w:rPr>
      </w:pPr>
    </w:p>
    <w:p w:rsidR="0075310D" w:rsidRPr="005E5BDF" w:rsidRDefault="0075310D" w:rsidP="005E5BDF">
      <w:pPr>
        <w:ind w:left="2160" w:hanging="2160"/>
        <w:contextualSpacing/>
        <w:rPr>
          <w:ins w:id="1092" w:author="sxc3" w:date="2013-06-28T14:08:00Z"/>
          <w:sz w:val="22"/>
        </w:rPr>
      </w:pPr>
      <w:ins w:id="1093" w:author="sxc3" w:date="2013-06-28T14:08:00Z">
        <w:r w:rsidRPr="005E5BDF">
          <w:rPr>
            <w:sz w:val="22"/>
          </w:rPr>
          <w:t xml:space="preserve">Minor because: </w:t>
        </w:r>
        <w:r w:rsidRPr="005E5BDF">
          <w:rPr>
            <w:sz w:val="22"/>
          </w:rPr>
          <w:tab/>
          <w:t>The M&amp;TE has been retested and the results are clearly within the prescribed acceptance standards.</w:t>
        </w:r>
      </w:ins>
    </w:p>
    <w:p w:rsidR="0075310D" w:rsidRPr="005E5BDF" w:rsidRDefault="0075310D" w:rsidP="005E5BDF">
      <w:pPr>
        <w:ind w:left="2160" w:hanging="2160"/>
        <w:contextualSpacing/>
        <w:rPr>
          <w:ins w:id="1094" w:author="sxc3" w:date="2013-06-28T14:08:00Z"/>
          <w:sz w:val="22"/>
        </w:rPr>
      </w:pPr>
    </w:p>
    <w:p w:rsidR="0075310D" w:rsidRPr="005E5BDF" w:rsidRDefault="0075310D" w:rsidP="005E5BDF">
      <w:pPr>
        <w:ind w:left="2160" w:hanging="2160"/>
        <w:contextualSpacing/>
        <w:rPr>
          <w:ins w:id="1095" w:author="sxc3" w:date="2013-06-28T14:08:00Z"/>
          <w:sz w:val="22"/>
        </w:rPr>
      </w:pPr>
      <w:ins w:id="1096" w:author="sxc3" w:date="2013-06-28T14:08:00Z">
        <w:r w:rsidRPr="005E5BDF">
          <w:rPr>
            <w:sz w:val="22"/>
          </w:rPr>
          <w:t xml:space="preserve">Not minor if: </w:t>
        </w:r>
        <w:r w:rsidRPr="005E5BDF">
          <w:rPr>
            <w:sz w:val="22"/>
          </w:rPr>
          <w:tab/>
          <w:t>If the M&amp;TE has not been or cannot be retested and the issue calls into question the results of previous measurements or tests.</w:t>
        </w:r>
      </w:ins>
    </w:p>
    <w:p w:rsidR="0075310D" w:rsidRPr="005E5BDF" w:rsidRDefault="0075310D" w:rsidP="005E5BDF">
      <w:pPr>
        <w:pBdr>
          <w:bottom w:val="single" w:sz="12" w:space="1" w:color="auto"/>
        </w:pBdr>
        <w:ind w:left="2160" w:hanging="2160"/>
        <w:contextualSpacing/>
        <w:rPr>
          <w:ins w:id="1097" w:author="sxc3" w:date="2013-06-28T14:08:00Z"/>
          <w:sz w:val="22"/>
        </w:rPr>
      </w:pPr>
    </w:p>
    <w:p w:rsidR="0075310D" w:rsidRPr="005E5BDF" w:rsidRDefault="0075310D" w:rsidP="005E5BDF">
      <w:pPr>
        <w:ind w:left="2160" w:hanging="2160"/>
        <w:contextualSpacing/>
        <w:rPr>
          <w:ins w:id="1098" w:author="sxc3" w:date="2013-06-28T14:08:00Z"/>
          <w:sz w:val="22"/>
        </w:rPr>
      </w:pPr>
      <w:ins w:id="1099" w:author="sxc3" w:date="2013-06-28T14:08:00Z">
        <w:r w:rsidRPr="005E5BDF">
          <w:rPr>
            <w:sz w:val="22"/>
          </w:rPr>
          <w:t>Example c.</w:t>
        </w:r>
        <w:r w:rsidRPr="005E5BDF">
          <w:rPr>
            <w:sz w:val="22"/>
          </w:rPr>
          <w:tab/>
          <w:t>Inspectors identified that no evaluation had been performed for previous inspection or test results affected by measuring &amp; test equipment (M&amp;TE) found to be out of calibration.</w:t>
        </w:r>
      </w:ins>
    </w:p>
    <w:p w:rsidR="0075310D" w:rsidRPr="005E5BDF" w:rsidRDefault="0075310D" w:rsidP="005E5BDF">
      <w:pPr>
        <w:ind w:left="2160" w:hanging="2160"/>
        <w:contextualSpacing/>
        <w:rPr>
          <w:ins w:id="1100" w:author="sxc3" w:date="2013-06-28T14:08:00Z"/>
          <w:sz w:val="22"/>
        </w:rPr>
      </w:pPr>
    </w:p>
    <w:p w:rsidR="0075310D" w:rsidRPr="005E5BDF" w:rsidRDefault="0075310D" w:rsidP="005E5BDF">
      <w:pPr>
        <w:ind w:left="2160" w:hanging="2160"/>
        <w:contextualSpacing/>
        <w:rPr>
          <w:ins w:id="1101" w:author="sxc3" w:date="2013-06-28T14:08:00Z"/>
          <w:sz w:val="22"/>
        </w:rPr>
      </w:pPr>
      <w:ins w:id="1102" w:author="sxc3" w:date="2013-06-28T14:08:00Z">
        <w:r w:rsidRPr="005E5BDF">
          <w:rPr>
            <w:sz w:val="22"/>
          </w:rPr>
          <w:t xml:space="preserve">Minor because: </w:t>
        </w:r>
        <w:r w:rsidRPr="005E5BDF">
          <w:rPr>
            <w:sz w:val="22"/>
          </w:rPr>
          <w:tab/>
          <w:t xml:space="preserve">The M&amp;TE had gone beyond its calibration date but was found to be within acceptable limits.  </w:t>
        </w:r>
      </w:ins>
    </w:p>
    <w:p w:rsidR="0075310D" w:rsidRPr="005E5BDF" w:rsidRDefault="0075310D" w:rsidP="005E5BDF">
      <w:pPr>
        <w:ind w:left="2160" w:hanging="2160"/>
        <w:contextualSpacing/>
        <w:rPr>
          <w:ins w:id="1103" w:author="sxc3" w:date="2013-06-28T14:08:00Z"/>
          <w:sz w:val="22"/>
        </w:rPr>
      </w:pPr>
    </w:p>
    <w:p w:rsidR="0075310D" w:rsidRPr="005E5BDF" w:rsidRDefault="0075310D" w:rsidP="005E5BDF">
      <w:pPr>
        <w:ind w:left="2160"/>
        <w:contextualSpacing/>
        <w:rPr>
          <w:ins w:id="1104" w:author="sxc3" w:date="2013-06-28T14:08:00Z"/>
          <w:sz w:val="22"/>
        </w:rPr>
      </w:pPr>
      <w:ins w:id="1105" w:author="sxc3" w:date="2013-06-28T14:08:00Z">
        <w:r w:rsidRPr="005E5BDF">
          <w:rPr>
            <w:sz w:val="22"/>
          </w:rPr>
          <w:t xml:space="preserve">Or </w:t>
        </w:r>
      </w:ins>
      <w:r w:rsidRPr="005E5BDF">
        <w:rPr>
          <w:sz w:val="22"/>
        </w:rPr>
        <w:t xml:space="preserve">an isolated </w:t>
      </w:r>
      <w:ins w:id="1106" w:author="sxc3" w:date="2013-06-28T14:08:00Z">
        <w:r w:rsidRPr="005E5BDF">
          <w:rPr>
            <w:sz w:val="22"/>
          </w:rPr>
          <w:t>incident where the M&amp;TE was found to be marginally beyond acceptable limits and the inspection or test results item was evaluated to be acceptable.</w:t>
        </w:r>
      </w:ins>
    </w:p>
    <w:p w:rsidR="0075310D" w:rsidRPr="005E5BDF" w:rsidRDefault="0075310D" w:rsidP="005E5BDF">
      <w:pPr>
        <w:ind w:left="2160"/>
        <w:contextualSpacing/>
        <w:rPr>
          <w:ins w:id="1107" w:author="sxc3" w:date="2013-06-28T14:08:00Z"/>
          <w:sz w:val="22"/>
        </w:rPr>
      </w:pPr>
    </w:p>
    <w:p w:rsidR="0075310D" w:rsidRPr="005E5BDF" w:rsidRDefault="0075310D" w:rsidP="005E5BDF">
      <w:pPr>
        <w:ind w:left="2160" w:hanging="2160"/>
        <w:contextualSpacing/>
        <w:rPr>
          <w:ins w:id="1108" w:author="sxc3" w:date="2013-06-28T14:08:00Z"/>
          <w:sz w:val="22"/>
        </w:rPr>
      </w:pPr>
      <w:ins w:id="1109" w:author="sxc3" w:date="2013-06-28T14:08:00Z">
        <w:r w:rsidRPr="005E5BDF">
          <w:rPr>
            <w:sz w:val="22"/>
          </w:rPr>
          <w:t xml:space="preserve">Not minor if: </w:t>
        </w:r>
        <w:r w:rsidRPr="005E5BDF">
          <w:rPr>
            <w:sz w:val="22"/>
          </w:rPr>
          <w:tab/>
          <w:t xml:space="preserve">If the issue requires an evaluation of out of tolerance, lost, or damaged M&amp;TE that indicates questionable acceptability for previous inspection or test results indicating the need to re-inspect or re-test.  </w:t>
        </w:r>
      </w:ins>
    </w:p>
    <w:p w:rsidR="0075310D" w:rsidRPr="005E5BDF" w:rsidRDefault="0075310D" w:rsidP="005E5BDF">
      <w:pPr>
        <w:ind w:left="2160" w:hanging="2160"/>
        <w:contextualSpacing/>
        <w:rPr>
          <w:ins w:id="1110" w:author="sxc3" w:date="2013-06-28T14:08:00Z"/>
          <w:sz w:val="22"/>
        </w:rPr>
      </w:pPr>
    </w:p>
    <w:p w:rsidR="0075310D" w:rsidRPr="005E5BDF" w:rsidRDefault="0075310D" w:rsidP="005E5BDF">
      <w:pPr>
        <w:ind w:left="2160"/>
        <w:contextualSpacing/>
        <w:rPr>
          <w:ins w:id="1111" w:author="sxc3" w:date="2013-06-28T14:08:00Z"/>
          <w:sz w:val="22"/>
        </w:rPr>
      </w:pPr>
      <w:ins w:id="1112" w:author="sxc3" w:date="2013-06-28T14:08:00Z">
        <w:r w:rsidRPr="005E5BDF">
          <w:rPr>
            <w:sz w:val="22"/>
          </w:rPr>
          <w:t>Or the issue is repetitive.</w:t>
        </w:r>
      </w:ins>
    </w:p>
    <w:p w:rsidR="0075310D" w:rsidRPr="005E5BDF" w:rsidRDefault="0075310D" w:rsidP="005E5BDF">
      <w:pPr>
        <w:pBdr>
          <w:bottom w:val="single" w:sz="12" w:space="1" w:color="auto"/>
        </w:pBdr>
        <w:ind w:left="2160" w:hanging="2160"/>
        <w:contextualSpacing/>
        <w:rPr>
          <w:ins w:id="1113" w:author="sxc3" w:date="2013-06-28T14:08:00Z"/>
          <w:sz w:val="22"/>
        </w:rPr>
      </w:pPr>
    </w:p>
    <w:p w:rsidR="0075310D" w:rsidRPr="005E5BDF" w:rsidRDefault="0075310D" w:rsidP="005E5BDF">
      <w:pPr>
        <w:ind w:left="2160" w:hanging="2160"/>
        <w:contextualSpacing/>
        <w:rPr>
          <w:ins w:id="1114" w:author="sxc3" w:date="2013-06-28T14:08:00Z"/>
          <w:sz w:val="22"/>
        </w:rPr>
      </w:pPr>
      <w:proofErr w:type="gramStart"/>
      <w:ins w:id="1115" w:author="sxc3" w:date="2013-06-28T14:08:00Z">
        <w:r w:rsidRPr="005E5BDF">
          <w:rPr>
            <w:sz w:val="22"/>
          </w:rPr>
          <w:t>Example d.</w:t>
        </w:r>
        <w:proofErr w:type="gramEnd"/>
        <w:r w:rsidRPr="005E5BDF">
          <w:rPr>
            <w:sz w:val="22"/>
          </w:rPr>
          <w:tab/>
          <w:t>A vendor failed to indicate the calibration status of M&amp;TE, as required by procedure.</w:t>
        </w:r>
      </w:ins>
    </w:p>
    <w:p w:rsidR="0075310D" w:rsidRPr="005E5BDF" w:rsidRDefault="0075310D" w:rsidP="005E5BDF">
      <w:pPr>
        <w:ind w:left="2160" w:hanging="2160"/>
        <w:contextualSpacing/>
        <w:rPr>
          <w:ins w:id="1116" w:author="sxc3" w:date="2013-06-28T14:08:00Z"/>
          <w:sz w:val="22"/>
        </w:rPr>
      </w:pPr>
    </w:p>
    <w:p w:rsidR="0075310D" w:rsidRPr="005E5BDF" w:rsidRDefault="0075310D" w:rsidP="005E5BDF">
      <w:pPr>
        <w:ind w:left="2160" w:hanging="2160"/>
        <w:contextualSpacing/>
        <w:rPr>
          <w:ins w:id="1117" w:author="sxc3" w:date="2013-06-28T14:08:00Z"/>
          <w:sz w:val="22"/>
        </w:rPr>
      </w:pPr>
      <w:ins w:id="1118" w:author="sxc3" w:date="2013-06-28T14:08:00Z">
        <w:r w:rsidRPr="005E5BDF">
          <w:rPr>
            <w:sz w:val="22"/>
          </w:rPr>
          <w:t xml:space="preserve">Minor because: </w:t>
        </w:r>
        <w:r w:rsidRPr="005E5BDF">
          <w:rPr>
            <w:sz w:val="22"/>
          </w:rPr>
          <w:tab/>
          <w:t>The M&amp;TE was traceable to the calibration record and was within its calibration date,</w:t>
        </w:r>
      </w:ins>
    </w:p>
    <w:p w:rsidR="0075310D" w:rsidRPr="005E5BDF" w:rsidRDefault="0075310D" w:rsidP="005E5BDF">
      <w:pPr>
        <w:ind w:left="2160" w:hanging="2160"/>
        <w:contextualSpacing/>
        <w:rPr>
          <w:ins w:id="1119" w:author="sxc3" w:date="2013-06-28T14:08:00Z"/>
          <w:sz w:val="22"/>
        </w:rPr>
      </w:pPr>
    </w:p>
    <w:p w:rsidR="0075310D" w:rsidRPr="005E5BDF" w:rsidRDefault="0075310D" w:rsidP="005E5BDF">
      <w:pPr>
        <w:ind w:left="2160"/>
        <w:contextualSpacing/>
        <w:rPr>
          <w:ins w:id="1120" w:author="sxc3" w:date="2013-06-28T14:08:00Z"/>
          <w:sz w:val="22"/>
        </w:rPr>
      </w:pPr>
      <w:ins w:id="1121" w:author="sxc3" w:date="2013-06-28T14:08:00Z">
        <w:r w:rsidRPr="005E5BDF">
          <w:rPr>
            <w:sz w:val="22"/>
          </w:rPr>
          <w:t xml:space="preserve">Or the as-found condition of the M&amp;TE was verified to be within the </w:t>
        </w:r>
      </w:ins>
      <w:ins w:id="1122" w:author="sxc3" w:date="2013-09-20T15:46:00Z">
        <w:r w:rsidR="00C93BCF" w:rsidRPr="005E5BDF">
          <w:rPr>
            <w:sz w:val="22"/>
          </w:rPr>
          <w:t>calibrated</w:t>
        </w:r>
      </w:ins>
      <w:ins w:id="1123" w:author="sxc3" w:date="2013-06-28T14:08:00Z">
        <w:r w:rsidRPr="005E5BDF">
          <w:rPr>
            <w:sz w:val="22"/>
          </w:rPr>
          <w:t xml:space="preserve"> range.</w:t>
        </w:r>
      </w:ins>
    </w:p>
    <w:p w:rsidR="0075310D" w:rsidRPr="005E5BDF" w:rsidRDefault="0075310D" w:rsidP="005E5BDF">
      <w:pPr>
        <w:ind w:left="2160" w:hanging="2160"/>
        <w:contextualSpacing/>
        <w:rPr>
          <w:ins w:id="1124" w:author="sxc3" w:date="2013-06-28T14:08:00Z"/>
          <w:sz w:val="22"/>
        </w:rPr>
      </w:pPr>
    </w:p>
    <w:p w:rsidR="0075310D" w:rsidRPr="005E5BDF" w:rsidRDefault="0075310D" w:rsidP="005E5BDF">
      <w:pPr>
        <w:ind w:left="2160" w:hanging="2160"/>
        <w:contextualSpacing/>
        <w:rPr>
          <w:ins w:id="1125" w:author="sxc3" w:date="2013-06-28T14:08:00Z"/>
          <w:sz w:val="22"/>
        </w:rPr>
      </w:pPr>
      <w:ins w:id="1126" w:author="sxc3" w:date="2013-06-28T14:08:00Z">
        <w:r w:rsidRPr="005E5BDF">
          <w:rPr>
            <w:sz w:val="22"/>
          </w:rPr>
          <w:t xml:space="preserve">Not minor if: </w:t>
        </w:r>
        <w:r w:rsidRPr="005E5BDF">
          <w:rPr>
            <w:sz w:val="22"/>
          </w:rPr>
          <w:tab/>
          <w:t>The vendor was using M&amp;TE that was out of calibration on safety-related components.</w:t>
        </w:r>
      </w:ins>
    </w:p>
    <w:p w:rsidR="0075310D" w:rsidRPr="005E5BDF" w:rsidRDefault="0075310D" w:rsidP="005E5BDF">
      <w:pPr>
        <w:pBdr>
          <w:bottom w:val="single" w:sz="12" w:space="1" w:color="auto"/>
        </w:pBdr>
        <w:ind w:left="2160" w:hanging="2160"/>
        <w:contextualSpacing/>
        <w:rPr>
          <w:ins w:id="1127" w:author="sxc3" w:date="2013-06-28T14:08:00Z"/>
          <w:sz w:val="22"/>
        </w:rPr>
      </w:pPr>
    </w:p>
    <w:p w:rsidR="0075310D" w:rsidRPr="005E5BDF" w:rsidRDefault="0075310D" w:rsidP="005E5BDF">
      <w:pPr>
        <w:ind w:left="2160" w:hanging="2160"/>
        <w:contextualSpacing/>
        <w:rPr>
          <w:ins w:id="1128" w:author="sxc3" w:date="2013-06-28T14:08:00Z"/>
          <w:sz w:val="22"/>
        </w:rPr>
      </w:pPr>
      <w:proofErr w:type="gramStart"/>
      <w:ins w:id="1129" w:author="sxc3" w:date="2013-06-28T14:08:00Z">
        <w:r w:rsidRPr="005E5BDF">
          <w:rPr>
            <w:sz w:val="22"/>
          </w:rPr>
          <w:t>Example e.</w:t>
        </w:r>
        <w:proofErr w:type="gramEnd"/>
        <w:r w:rsidRPr="005E5BDF">
          <w:rPr>
            <w:sz w:val="22"/>
          </w:rPr>
          <w:tab/>
          <w:t>A vendor procedure failed to provide guidance on how to control out-of-tolerance M&amp;TE.</w:t>
        </w:r>
      </w:ins>
    </w:p>
    <w:p w:rsidR="0075310D" w:rsidRPr="005E5BDF" w:rsidRDefault="0075310D" w:rsidP="005E5BDF">
      <w:pPr>
        <w:ind w:left="2160" w:hanging="2160"/>
        <w:contextualSpacing/>
        <w:rPr>
          <w:ins w:id="1130" w:author="sxc3" w:date="2013-06-28T14:08:00Z"/>
          <w:sz w:val="22"/>
        </w:rPr>
      </w:pPr>
    </w:p>
    <w:p w:rsidR="0075310D" w:rsidRDefault="0075310D" w:rsidP="005E5BDF">
      <w:pPr>
        <w:ind w:left="2160" w:hanging="2160"/>
        <w:contextualSpacing/>
        <w:rPr>
          <w:ins w:id="1131" w:author="btc1" w:date="2013-10-02T09:56:00Z"/>
          <w:sz w:val="22"/>
        </w:rPr>
      </w:pPr>
      <w:ins w:id="1132" w:author="sxc3" w:date="2013-06-28T14:08:00Z">
        <w:r w:rsidRPr="005E5BDF">
          <w:rPr>
            <w:sz w:val="22"/>
          </w:rPr>
          <w:lastRenderedPageBreak/>
          <w:t xml:space="preserve">Minor because: </w:t>
        </w:r>
        <w:r w:rsidRPr="005E5BDF">
          <w:rPr>
            <w:sz w:val="22"/>
          </w:rPr>
          <w:tab/>
          <w:t>The vendor could provide objective evidence that the as-found condition on the calibration records for all of its M&amp;TE were within the acceptable calibration range.</w:t>
        </w:r>
      </w:ins>
    </w:p>
    <w:p w:rsidR="003232E9" w:rsidRPr="005E5BDF" w:rsidRDefault="003232E9" w:rsidP="005E5BDF">
      <w:pPr>
        <w:ind w:left="2160" w:hanging="2160"/>
        <w:contextualSpacing/>
        <w:rPr>
          <w:ins w:id="1133" w:author="sxc3" w:date="2013-06-28T14:08:00Z"/>
          <w:sz w:val="22"/>
        </w:rPr>
      </w:pPr>
    </w:p>
    <w:p w:rsidR="0075310D" w:rsidRPr="005E5BDF" w:rsidRDefault="0075310D" w:rsidP="005E5BDF">
      <w:pPr>
        <w:pBdr>
          <w:bottom w:val="single" w:sz="12" w:space="1" w:color="auto"/>
        </w:pBdr>
        <w:ind w:left="2160" w:hanging="2160"/>
        <w:contextualSpacing/>
        <w:rPr>
          <w:ins w:id="1134" w:author="sxc3" w:date="2013-06-28T14:08:00Z"/>
          <w:sz w:val="22"/>
        </w:rPr>
      </w:pPr>
      <w:ins w:id="1135" w:author="sxc3" w:date="2013-06-28T14:08:00Z">
        <w:r w:rsidRPr="005E5BDF">
          <w:rPr>
            <w:sz w:val="22"/>
          </w:rPr>
          <w:t xml:space="preserve">Not minor if: </w:t>
        </w:r>
        <w:r w:rsidRPr="005E5BDF">
          <w:rPr>
            <w:sz w:val="22"/>
          </w:rPr>
          <w:tab/>
          <w:t xml:space="preserve">The inspectors identified M&amp;TE that was out of calibration and the vendor had not performed the required evaluations for all measurements or tests in which the out-of-tolerance instrumentation was used since it was last </w:t>
        </w:r>
        <w:proofErr w:type="spellStart"/>
        <w:r w:rsidRPr="005E5BDF">
          <w:rPr>
            <w:sz w:val="22"/>
          </w:rPr>
          <w:t>know</w:t>
        </w:r>
        <w:proofErr w:type="spellEnd"/>
        <w:r w:rsidRPr="005E5BDF">
          <w:rPr>
            <w:sz w:val="22"/>
          </w:rPr>
          <w:t xml:space="preserve"> to be within tolerance.</w:t>
        </w:r>
      </w:ins>
    </w:p>
    <w:p w:rsidR="0075310D" w:rsidRPr="005E5BDF" w:rsidRDefault="0075310D" w:rsidP="005E5BDF">
      <w:pPr>
        <w:ind w:left="2160" w:hanging="2160"/>
        <w:contextualSpacing/>
        <w:rPr>
          <w:ins w:id="1136" w:author="sxc3" w:date="2013-06-28T14:08:00Z"/>
          <w:sz w:val="22"/>
        </w:rPr>
      </w:pPr>
      <w:ins w:id="1137" w:author="sxc3" w:date="2013-06-28T14:08:00Z">
        <w:r w:rsidRPr="005E5BDF">
          <w:rPr>
            <w:sz w:val="22"/>
          </w:rPr>
          <w:t>14.</w:t>
        </w:r>
        <w:r w:rsidRPr="005E5BDF">
          <w:rPr>
            <w:sz w:val="22"/>
          </w:rPr>
          <w:tab/>
          <w:t>Handling, Shipping, and Storage</w:t>
        </w:r>
      </w:ins>
    </w:p>
    <w:p w:rsidR="0075310D" w:rsidRPr="005E5BDF" w:rsidRDefault="0075310D" w:rsidP="005E5BDF">
      <w:pPr>
        <w:pBdr>
          <w:bottom w:val="single" w:sz="12" w:space="1" w:color="auto"/>
        </w:pBdr>
        <w:ind w:left="2160" w:hanging="2160"/>
        <w:contextualSpacing/>
        <w:rPr>
          <w:ins w:id="1138" w:author="sxc3" w:date="2013-06-28T14:08:00Z"/>
          <w:sz w:val="22"/>
        </w:rPr>
      </w:pPr>
    </w:p>
    <w:p w:rsidR="0075310D" w:rsidRPr="005E5BDF" w:rsidRDefault="0075310D" w:rsidP="005E5BDF">
      <w:pPr>
        <w:ind w:left="2160" w:hanging="2160"/>
        <w:contextualSpacing/>
        <w:rPr>
          <w:ins w:id="1139" w:author="sxc3" w:date="2013-06-28T14:08:00Z"/>
          <w:sz w:val="22"/>
        </w:rPr>
      </w:pPr>
      <w:proofErr w:type="gramStart"/>
      <w:ins w:id="1140" w:author="sxc3" w:date="2013-06-28T14:08:00Z">
        <w:r w:rsidRPr="005E5BDF">
          <w:rPr>
            <w:sz w:val="22"/>
          </w:rPr>
          <w:t>Example a.</w:t>
        </w:r>
        <w:proofErr w:type="gramEnd"/>
        <w:r w:rsidRPr="005E5BDF">
          <w:rPr>
            <w:sz w:val="22"/>
          </w:rPr>
          <w:tab/>
          <w:t xml:space="preserve">The vendor failed to meet the specified storage requirements for structural steel, including storing the material off the ground to prevent corrosion.  </w:t>
        </w:r>
      </w:ins>
    </w:p>
    <w:p w:rsidR="0075310D" w:rsidRPr="005E5BDF" w:rsidRDefault="0075310D" w:rsidP="005E5BDF">
      <w:pPr>
        <w:ind w:left="2160" w:hanging="2160"/>
        <w:contextualSpacing/>
        <w:rPr>
          <w:ins w:id="1141" w:author="sxc3" w:date="2013-06-28T14:08:00Z"/>
          <w:sz w:val="22"/>
        </w:rPr>
      </w:pPr>
    </w:p>
    <w:p w:rsidR="0075310D" w:rsidRPr="005E5BDF" w:rsidRDefault="0075310D" w:rsidP="005E5BDF">
      <w:pPr>
        <w:ind w:left="2160" w:hanging="2160"/>
        <w:contextualSpacing/>
        <w:rPr>
          <w:ins w:id="1142" w:author="sxc3" w:date="2013-06-28T14:08:00Z"/>
          <w:sz w:val="22"/>
        </w:rPr>
      </w:pPr>
      <w:ins w:id="1143" w:author="sxc3" w:date="2013-06-28T14:08:00Z">
        <w:r w:rsidRPr="005E5BDF">
          <w:rPr>
            <w:sz w:val="22"/>
          </w:rPr>
          <w:t xml:space="preserve">Minor because:  </w:t>
        </w:r>
        <w:r w:rsidRPr="005E5BDF">
          <w:rPr>
            <w:sz w:val="22"/>
          </w:rPr>
          <w:tab/>
          <w:t>The inspectors found that the structural steel was not damaged</w:t>
        </w:r>
      </w:ins>
      <w:r w:rsidRPr="005E5BDF">
        <w:rPr>
          <w:sz w:val="22"/>
        </w:rPr>
        <w:t xml:space="preserve"> and there </w:t>
      </w:r>
      <w:ins w:id="1144" w:author="sxc3" w:date="2013-06-28T14:08:00Z">
        <w:r w:rsidRPr="005E5BDF">
          <w:rPr>
            <w:sz w:val="22"/>
          </w:rPr>
          <w:t>was no active corrosion that would require a detailed engineering evaluation or repair of the steel</w:t>
        </w:r>
      </w:ins>
      <w:ins w:id="1145" w:author="btc1" w:date="2013-10-02T09:57:00Z">
        <w:r w:rsidR="003232E9">
          <w:rPr>
            <w:sz w:val="22"/>
          </w:rPr>
          <w:t>.</w:t>
        </w:r>
      </w:ins>
      <w:ins w:id="1146" w:author="sxc3" w:date="2013-06-28T14:08:00Z">
        <w:r w:rsidRPr="005E5BDF">
          <w:rPr>
            <w:sz w:val="22"/>
          </w:rPr>
          <w:t xml:space="preserve"> </w:t>
        </w:r>
      </w:ins>
    </w:p>
    <w:p w:rsidR="0075310D" w:rsidRPr="005E5BDF" w:rsidRDefault="0075310D" w:rsidP="005E5BDF">
      <w:pPr>
        <w:ind w:left="2160" w:hanging="2160"/>
        <w:contextualSpacing/>
        <w:rPr>
          <w:ins w:id="1147" w:author="sxc3" w:date="2013-06-28T14:08:00Z"/>
          <w:sz w:val="22"/>
        </w:rPr>
      </w:pPr>
    </w:p>
    <w:p w:rsidR="0075310D" w:rsidRPr="005E5BDF" w:rsidRDefault="0075310D" w:rsidP="005E5BDF">
      <w:pPr>
        <w:ind w:left="2160" w:hanging="2160"/>
        <w:contextualSpacing/>
        <w:rPr>
          <w:ins w:id="1148" w:author="sxc3" w:date="2013-06-28T14:08:00Z"/>
          <w:sz w:val="22"/>
        </w:rPr>
      </w:pPr>
      <w:ins w:id="1149" w:author="sxc3" w:date="2013-06-28T14:08:00Z">
        <w:r w:rsidRPr="005E5BDF">
          <w:rPr>
            <w:sz w:val="22"/>
          </w:rPr>
          <w:t xml:space="preserve">Not minor if: </w:t>
        </w:r>
        <w:r w:rsidRPr="005E5BDF">
          <w:rPr>
            <w:sz w:val="22"/>
          </w:rPr>
          <w:tab/>
          <w:t>The structural steel was damaged such that a detailed engineering evaluation, re-design, or repair was necessary to establish the adequacy of the structural steel to perform its intended safety function.</w:t>
        </w:r>
      </w:ins>
    </w:p>
    <w:p w:rsidR="0075310D" w:rsidRPr="005E5BDF" w:rsidRDefault="0075310D" w:rsidP="005E5BDF">
      <w:pPr>
        <w:pBdr>
          <w:bottom w:val="single" w:sz="12" w:space="1" w:color="auto"/>
        </w:pBdr>
        <w:ind w:left="2160" w:hanging="2160"/>
        <w:contextualSpacing/>
        <w:rPr>
          <w:ins w:id="1150" w:author="sxc3" w:date="2013-06-28T14:08:00Z"/>
          <w:sz w:val="22"/>
        </w:rPr>
      </w:pPr>
    </w:p>
    <w:p w:rsidR="0075310D" w:rsidRPr="005E5BDF" w:rsidRDefault="0075310D" w:rsidP="005E5BDF">
      <w:pPr>
        <w:pStyle w:val="Default"/>
        <w:ind w:left="2160" w:hanging="2160"/>
        <w:contextualSpacing/>
        <w:rPr>
          <w:ins w:id="1151" w:author="sxc3" w:date="2013-06-28T14:08:00Z"/>
          <w:sz w:val="22"/>
        </w:rPr>
      </w:pPr>
      <w:proofErr w:type="gramStart"/>
      <w:ins w:id="1152" w:author="sxc3" w:date="2013-06-28T14:08:00Z">
        <w:r w:rsidRPr="005E5BDF">
          <w:rPr>
            <w:color w:val="auto"/>
            <w:sz w:val="22"/>
          </w:rPr>
          <w:t>Example b.</w:t>
        </w:r>
        <w:proofErr w:type="gramEnd"/>
        <w:r w:rsidRPr="005E5BDF">
          <w:rPr>
            <w:color w:val="auto"/>
            <w:sz w:val="22"/>
          </w:rPr>
          <w:tab/>
        </w:r>
        <w:r w:rsidRPr="005E5BDF">
          <w:rPr>
            <w:sz w:val="22"/>
          </w:rPr>
          <w:t>The NRC inspectors identified that the environmental storage conditions (e.g., humidity and temperature control) of safety-related SSCs did not meet the vendor’s QA environmental storage program requirements.</w:t>
        </w:r>
      </w:ins>
    </w:p>
    <w:p w:rsidR="0075310D" w:rsidRPr="005E5BDF" w:rsidRDefault="0075310D" w:rsidP="005E5BDF">
      <w:pPr>
        <w:pStyle w:val="Default"/>
        <w:ind w:left="2160" w:hanging="2160"/>
        <w:contextualSpacing/>
        <w:rPr>
          <w:ins w:id="1153" w:author="sxc3" w:date="2013-06-28T14:08:00Z"/>
          <w:color w:val="auto"/>
          <w:sz w:val="22"/>
        </w:rPr>
      </w:pPr>
    </w:p>
    <w:p w:rsidR="0075310D" w:rsidRPr="005E5BDF" w:rsidRDefault="0075310D" w:rsidP="005E5BDF">
      <w:pPr>
        <w:pStyle w:val="Default"/>
        <w:ind w:left="2160" w:hanging="2160"/>
        <w:contextualSpacing/>
        <w:rPr>
          <w:ins w:id="1154" w:author="sxc3" w:date="2013-06-28T14:08:00Z"/>
          <w:sz w:val="22"/>
        </w:rPr>
      </w:pPr>
      <w:ins w:id="1155" w:author="sxc3" w:date="2013-06-28T14:08:00Z">
        <w:r w:rsidRPr="005E5BDF">
          <w:rPr>
            <w:sz w:val="22"/>
          </w:rPr>
          <w:t xml:space="preserve">Minor because: </w:t>
        </w:r>
        <w:r w:rsidRPr="005E5BDF">
          <w:rPr>
            <w:sz w:val="22"/>
          </w:rPr>
          <w:tab/>
          <w:t xml:space="preserve">Storage conditions had no significant impact on the safety related SSCs. </w:t>
        </w:r>
      </w:ins>
    </w:p>
    <w:p w:rsidR="0075310D" w:rsidRPr="005E5BDF" w:rsidRDefault="0075310D" w:rsidP="005E5BDF">
      <w:pPr>
        <w:ind w:left="2160" w:hanging="2160"/>
        <w:contextualSpacing/>
        <w:rPr>
          <w:ins w:id="1156" w:author="sxc3" w:date="2013-06-28T14:08:00Z"/>
          <w:sz w:val="22"/>
        </w:rPr>
      </w:pPr>
      <w:ins w:id="1157" w:author="sxc3" w:date="2013-06-28T14:08:00Z">
        <w:r w:rsidRPr="005E5BDF">
          <w:rPr>
            <w:sz w:val="22"/>
          </w:rPr>
          <w:t xml:space="preserve">Not minor if: </w:t>
        </w:r>
        <w:r w:rsidRPr="005E5BDF">
          <w:rPr>
            <w:sz w:val="22"/>
          </w:rPr>
          <w:tab/>
          <w:t>Inadequate environmental storage conditions adversely affected stored safety related SSCs.</w:t>
        </w:r>
      </w:ins>
    </w:p>
    <w:p w:rsidR="0075310D" w:rsidRPr="005E5BDF" w:rsidRDefault="0075310D" w:rsidP="005E5BDF">
      <w:pPr>
        <w:pBdr>
          <w:bottom w:val="single" w:sz="12" w:space="1" w:color="auto"/>
        </w:pBdr>
        <w:ind w:left="2160" w:hanging="2160"/>
        <w:contextualSpacing/>
        <w:rPr>
          <w:ins w:id="1158" w:author="sxc3" w:date="2013-06-28T14:08:00Z"/>
          <w:sz w:val="22"/>
        </w:rPr>
      </w:pPr>
    </w:p>
    <w:p w:rsidR="0075310D" w:rsidRPr="005E5BDF" w:rsidRDefault="0075310D" w:rsidP="005E5BDF">
      <w:pPr>
        <w:ind w:left="2160" w:hanging="2160"/>
        <w:contextualSpacing/>
        <w:rPr>
          <w:ins w:id="1159" w:author="sxc3" w:date="2013-06-28T14:08:00Z"/>
          <w:sz w:val="22"/>
        </w:rPr>
      </w:pPr>
      <w:proofErr w:type="gramStart"/>
      <w:ins w:id="1160" w:author="sxc3" w:date="2013-06-28T14:08:00Z">
        <w:r w:rsidRPr="005E5BDF">
          <w:rPr>
            <w:sz w:val="22"/>
          </w:rPr>
          <w:t>Example c.</w:t>
        </w:r>
        <w:proofErr w:type="gramEnd"/>
        <w:r w:rsidRPr="005E5BDF">
          <w:rPr>
            <w:sz w:val="22"/>
          </w:rPr>
          <w:tab/>
          <w:t>The inspectors found that the vendor failed to establish procedures for cleaning and preservation of equipment and materials.  Specifically, the vendor used a potential contaminant within the safety-related components assembly areas without procedural controls or evaluation of potential detrimental effect on safety-related components.</w:t>
        </w:r>
      </w:ins>
    </w:p>
    <w:p w:rsidR="0075310D" w:rsidRPr="005E5BDF" w:rsidRDefault="0075310D" w:rsidP="005E5BDF">
      <w:pPr>
        <w:ind w:left="2160" w:hanging="2160"/>
        <w:contextualSpacing/>
        <w:rPr>
          <w:ins w:id="1161" w:author="sxc3" w:date="2013-06-28T14:08:00Z"/>
          <w:sz w:val="22"/>
        </w:rPr>
      </w:pPr>
    </w:p>
    <w:p w:rsidR="0075310D" w:rsidRPr="005E5BDF" w:rsidRDefault="0075310D" w:rsidP="005E5BDF">
      <w:pPr>
        <w:ind w:left="2160" w:hanging="2160"/>
        <w:contextualSpacing/>
        <w:rPr>
          <w:ins w:id="1162" w:author="sxc3" w:date="2013-06-28T14:08:00Z"/>
          <w:sz w:val="22"/>
        </w:rPr>
      </w:pPr>
      <w:ins w:id="1163" w:author="sxc3" w:date="2013-06-28T14:08:00Z">
        <w:r w:rsidRPr="005E5BDF">
          <w:rPr>
            <w:sz w:val="22"/>
          </w:rPr>
          <w:t xml:space="preserve">Minor Because:  </w:t>
        </w:r>
        <w:r w:rsidRPr="005E5BDF">
          <w:rPr>
            <w:sz w:val="22"/>
          </w:rPr>
          <w:tab/>
          <w:t xml:space="preserve">The NRC inspectors and the vendor found no degradation related to use of the potential contaminant being used in the safety related assembly areas. </w:t>
        </w:r>
      </w:ins>
    </w:p>
    <w:p w:rsidR="0075310D" w:rsidRPr="005E5BDF" w:rsidRDefault="0075310D" w:rsidP="005E5BDF">
      <w:pPr>
        <w:ind w:left="2160" w:hanging="2160"/>
        <w:contextualSpacing/>
        <w:rPr>
          <w:ins w:id="1164" w:author="sxc3" w:date="2013-06-28T14:08:00Z"/>
          <w:sz w:val="22"/>
        </w:rPr>
      </w:pPr>
    </w:p>
    <w:p w:rsidR="0075310D" w:rsidRPr="005E5BDF" w:rsidRDefault="0075310D" w:rsidP="005E5BDF">
      <w:pPr>
        <w:ind w:left="2160" w:hanging="2160"/>
        <w:contextualSpacing/>
        <w:rPr>
          <w:ins w:id="1165" w:author="sxc3" w:date="2013-06-28T14:08:00Z"/>
          <w:sz w:val="22"/>
        </w:rPr>
      </w:pPr>
      <w:ins w:id="1166" w:author="sxc3" w:date="2013-06-28T14:08:00Z">
        <w:r w:rsidRPr="005E5BDF">
          <w:rPr>
            <w:sz w:val="22"/>
          </w:rPr>
          <w:t xml:space="preserve">Not minor if: </w:t>
        </w:r>
        <w:r w:rsidRPr="005E5BDF">
          <w:rPr>
            <w:sz w:val="22"/>
          </w:rPr>
          <w:tab/>
          <w:t xml:space="preserve">The NRC inspectors found safety-related component damage as a result of using the potential contaminant. </w:t>
        </w:r>
      </w:ins>
    </w:p>
    <w:p w:rsidR="0075310D" w:rsidRPr="005E5BDF" w:rsidRDefault="0075310D" w:rsidP="005E5BDF">
      <w:pPr>
        <w:pBdr>
          <w:bottom w:val="single" w:sz="12" w:space="1" w:color="auto"/>
        </w:pBdr>
        <w:ind w:left="2160" w:hanging="2160"/>
        <w:contextualSpacing/>
        <w:rPr>
          <w:ins w:id="1167" w:author="sxc3" w:date="2013-06-28T14:08:00Z"/>
          <w:sz w:val="22"/>
        </w:rPr>
      </w:pPr>
    </w:p>
    <w:p w:rsidR="0075310D" w:rsidRPr="005E5BDF" w:rsidRDefault="0075310D" w:rsidP="005E5BDF">
      <w:pPr>
        <w:ind w:left="2160" w:hanging="2160"/>
        <w:contextualSpacing/>
        <w:rPr>
          <w:ins w:id="1168" w:author="sxc3" w:date="2013-06-28T14:08:00Z"/>
          <w:sz w:val="22"/>
        </w:rPr>
      </w:pPr>
      <w:ins w:id="1169" w:author="sxc3" w:date="2013-06-28T14:08:00Z">
        <w:r w:rsidRPr="005E5BDF">
          <w:rPr>
            <w:sz w:val="22"/>
          </w:rPr>
          <w:t>15.</w:t>
        </w:r>
        <w:r w:rsidRPr="005E5BDF">
          <w:rPr>
            <w:sz w:val="22"/>
          </w:rPr>
          <w:tab/>
          <w:t>Nonconforming Material, Parts, or Components</w:t>
        </w:r>
      </w:ins>
    </w:p>
    <w:p w:rsidR="0075310D" w:rsidRPr="005E5BDF" w:rsidRDefault="0075310D" w:rsidP="005E5BDF">
      <w:pPr>
        <w:pBdr>
          <w:bottom w:val="single" w:sz="12" w:space="1" w:color="auto"/>
        </w:pBdr>
        <w:ind w:left="2160" w:hanging="2160"/>
        <w:contextualSpacing/>
        <w:rPr>
          <w:ins w:id="1170" w:author="sxc3" w:date="2013-06-28T14:08:00Z"/>
          <w:sz w:val="22"/>
        </w:rPr>
      </w:pPr>
    </w:p>
    <w:p w:rsidR="00380164" w:rsidRDefault="00380164" w:rsidP="005E5BDF">
      <w:pPr>
        <w:ind w:left="2160" w:hanging="2160"/>
        <w:contextualSpacing/>
        <w:rPr>
          <w:ins w:id="1171" w:author="sxc3" w:date="2013-09-20T15:54:00Z"/>
          <w:sz w:val="22"/>
        </w:rPr>
      </w:pPr>
    </w:p>
    <w:p w:rsidR="0075310D" w:rsidRDefault="0075310D" w:rsidP="005E5BDF">
      <w:pPr>
        <w:ind w:left="2160" w:hanging="2160"/>
        <w:contextualSpacing/>
        <w:rPr>
          <w:ins w:id="1172" w:author="btc1" w:date="2013-10-02T09:57:00Z"/>
          <w:sz w:val="22"/>
        </w:rPr>
      </w:pPr>
      <w:proofErr w:type="gramStart"/>
      <w:ins w:id="1173" w:author="sxc3" w:date="2013-06-28T14:08:00Z">
        <w:r w:rsidRPr="005E5BDF">
          <w:rPr>
            <w:sz w:val="22"/>
          </w:rPr>
          <w:t>Example a.</w:t>
        </w:r>
        <w:proofErr w:type="gramEnd"/>
        <w:r w:rsidRPr="005E5BDF">
          <w:rPr>
            <w:sz w:val="22"/>
          </w:rPr>
          <w:tab/>
          <w:t xml:space="preserve">A lot of printed circuit boards that did not meet the specification was screened through receipt inspection and placed in stock. </w:t>
        </w:r>
      </w:ins>
      <w:ins w:id="1174" w:author="btc1" w:date="2013-10-02T09:57:00Z">
        <w:r w:rsidR="003232E9">
          <w:rPr>
            <w:sz w:val="22"/>
          </w:rPr>
          <w:t xml:space="preserve"> </w:t>
        </w:r>
      </w:ins>
      <w:ins w:id="1175" w:author="sxc3" w:date="2013-06-28T14:08:00Z">
        <w:r w:rsidRPr="005E5BDF">
          <w:rPr>
            <w:sz w:val="22"/>
          </w:rPr>
          <w:t xml:space="preserve">When a printed </w:t>
        </w:r>
        <w:r w:rsidRPr="005E5BDF">
          <w:rPr>
            <w:sz w:val="22"/>
          </w:rPr>
          <w:lastRenderedPageBreak/>
          <w:t xml:space="preserve">circuit board was withdrawn to be installed in a module, an electrician noted that it was not the correct board. </w:t>
        </w:r>
      </w:ins>
    </w:p>
    <w:p w:rsidR="003232E9" w:rsidRPr="005E5BDF" w:rsidRDefault="003232E9" w:rsidP="005E5BDF">
      <w:pPr>
        <w:ind w:left="2160" w:hanging="2160"/>
        <w:contextualSpacing/>
        <w:rPr>
          <w:ins w:id="1176" w:author="sxc3" w:date="2013-06-28T14:08:00Z"/>
          <w:sz w:val="22"/>
        </w:rPr>
      </w:pPr>
    </w:p>
    <w:p w:rsidR="0075310D" w:rsidRDefault="0075310D" w:rsidP="005E5BDF">
      <w:pPr>
        <w:ind w:left="2160" w:hanging="2160"/>
        <w:contextualSpacing/>
        <w:rPr>
          <w:sz w:val="22"/>
        </w:rPr>
      </w:pPr>
      <w:ins w:id="1177" w:author="sxc3" w:date="2013-06-28T14:08:00Z">
        <w:r w:rsidRPr="005E5BDF">
          <w:rPr>
            <w:sz w:val="22"/>
          </w:rPr>
          <w:t xml:space="preserve">Minor because: </w:t>
        </w:r>
        <w:r w:rsidRPr="005E5BDF">
          <w:rPr>
            <w:sz w:val="22"/>
          </w:rPr>
          <w:tab/>
          <w:t xml:space="preserve">It was work in progress and no adverse </w:t>
        </w:r>
      </w:ins>
      <w:r w:rsidRPr="005E5BDF">
        <w:rPr>
          <w:sz w:val="22"/>
        </w:rPr>
        <w:t>consequences</w:t>
      </w:r>
      <w:ins w:id="1178" w:author="sxc3" w:date="2013-06-28T14:08:00Z">
        <w:r w:rsidRPr="005E5BDF">
          <w:rPr>
            <w:sz w:val="22"/>
          </w:rPr>
          <w:t xml:space="preserve"> resulted</w:t>
        </w:r>
      </w:ins>
      <w:r w:rsidRPr="005E5BDF">
        <w:rPr>
          <w:sz w:val="22"/>
        </w:rPr>
        <w:t xml:space="preserve">. </w:t>
      </w:r>
    </w:p>
    <w:p w:rsidR="00F07E7A" w:rsidRPr="005E5BDF" w:rsidRDefault="00F07E7A" w:rsidP="005E5BDF">
      <w:pPr>
        <w:ind w:left="2160" w:hanging="2160"/>
        <w:contextualSpacing/>
        <w:rPr>
          <w:sz w:val="22"/>
        </w:rPr>
      </w:pPr>
    </w:p>
    <w:p w:rsidR="0075310D" w:rsidRPr="005E5BDF" w:rsidRDefault="0075310D" w:rsidP="005E5BDF">
      <w:pPr>
        <w:ind w:left="2160" w:hanging="2160"/>
        <w:contextualSpacing/>
        <w:rPr>
          <w:ins w:id="1179" w:author="sxc3" w:date="2013-06-28T14:08:00Z"/>
          <w:sz w:val="22"/>
        </w:rPr>
      </w:pPr>
      <w:r w:rsidRPr="005E5BDF">
        <w:rPr>
          <w:sz w:val="22"/>
        </w:rPr>
        <w:t>Not minor if:</w:t>
      </w:r>
      <w:ins w:id="1180" w:author="sxc3" w:date="2013-06-28T14:08:00Z">
        <w:r w:rsidRPr="005E5BDF">
          <w:rPr>
            <w:sz w:val="22"/>
          </w:rPr>
          <w:t xml:space="preserve"> </w:t>
        </w:r>
        <w:r w:rsidRPr="005E5BDF">
          <w:rPr>
            <w:sz w:val="22"/>
          </w:rPr>
          <w:tab/>
          <w:t>The wrong circuit boards were installed in a module and completed modules were shipped.</w:t>
        </w:r>
      </w:ins>
    </w:p>
    <w:p w:rsidR="0075310D" w:rsidRPr="005E5BDF" w:rsidRDefault="0075310D" w:rsidP="005E5BDF">
      <w:pPr>
        <w:pBdr>
          <w:bottom w:val="single" w:sz="12" w:space="1" w:color="auto"/>
        </w:pBdr>
        <w:ind w:left="2160" w:hanging="2160"/>
        <w:contextualSpacing/>
        <w:rPr>
          <w:ins w:id="1181" w:author="sxc3" w:date="2013-06-28T14:08:00Z"/>
          <w:sz w:val="22"/>
        </w:rPr>
      </w:pPr>
    </w:p>
    <w:p w:rsidR="0075310D" w:rsidRPr="005E5BDF" w:rsidRDefault="0075310D" w:rsidP="005E5BDF">
      <w:pPr>
        <w:ind w:left="2160" w:hanging="2160"/>
        <w:contextualSpacing/>
        <w:rPr>
          <w:ins w:id="1182" w:author="sxc3" w:date="2013-06-28T14:08:00Z"/>
          <w:sz w:val="22"/>
        </w:rPr>
      </w:pPr>
      <w:proofErr w:type="gramStart"/>
      <w:ins w:id="1183" w:author="sxc3" w:date="2013-06-28T14:08:00Z">
        <w:r w:rsidRPr="005E5BDF">
          <w:rPr>
            <w:sz w:val="22"/>
          </w:rPr>
          <w:t>Example b.</w:t>
        </w:r>
        <w:proofErr w:type="gramEnd"/>
        <w:r w:rsidRPr="005E5BDF">
          <w:rPr>
            <w:sz w:val="22"/>
          </w:rPr>
          <w:tab/>
          <w:t xml:space="preserve">The vendor failed to review and accept nonconformance reports which were </w:t>
        </w:r>
        <w:proofErr w:type="spellStart"/>
        <w:r w:rsidRPr="005E5BDF">
          <w:rPr>
            <w:sz w:val="22"/>
          </w:rPr>
          <w:t>dispositioned</w:t>
        </w:r>
        <w:proofErr w:type="spellEnd"/>
        <w:r w:rsidRPr="005E5BDF">
          <w:rPr>
            <w:sz w:val="22"/>
          </w:rPr>
          <w:t xml:space="preserve"> as “repair” in accordance with documented</w:t>
        </w:r>
      </w:ins>
      <w:r w:rsidRPr="005E5BDF">
        <w:rPr>
          <w:sz w:val="22"/>
        </w:rPr>
        <w:t xml:space="preserve"> procedures</w:t>
      </w:r>
      <w:ins w:id="1184" w:author="sxc3" w:date="2013-06-28T14:08:00Z">
        <w:r w:rsidRPr="005E5BDF">
          <w:rPr>
            <w:sz w:val="22"/>
          </w:rPr>
          <w:t>.</w:t>
        </w:r>
      </w:ins>
    </w:p>
    <w:p w:rsidR="0075310D" w:rsidRPr="005E5BDF" w:rsidRDefault="0075310D" w:rsidP="005E5BDF">
      <w:pPr>
        <w:ind w:left="2160" w:hanging="2160"/>
        <w:contextualSpacing/>
        <w:rPr>
          <w:ins w:id="1185" w:author="sxc3" w:date="2013-06-28T14:08:00Z"/>
          <w:sz w:val="22"/>
        </w:rPr>
      </w:pPr>
    </w:p>
    <w:p w:rsidR="0075310D" w:rsidRPr="005E5BDF" w:rsidRDefault="0075310D" w:rsidP="005E5BDF">
      <w:pPr>
        <w:ind w:left="2160" w:hanging="2160"/>
        <w:contextualSpacing/>
        <w:rPr>
          <w:ins w:id="1186" w:author="sxc3" w:date="2013-06-28T14:08:00Z"/>
          <w:sz w:val="22"/>
        </w:rPr>
      </w:pPr>
      <w:ins w:id="1187" w:author="sxc3" w:date="2013-06-28T14:08:00Z">
        <w:r w:rsidRPr="005E5BDF">
          <w:rPr>
            <w:sz w:val="22"/>
          </w:rPr>
          <w:t xml:space="preserve">Minor because:  </w:t>
        </w:r>
        <w:r w:rsidRPr="005E5BDF">
          <w:rPr>
            <w:sz w:val="22"/>
          </w:rPr>
          <w:tab/>
          <w:t xml:space="preserve">The repairs were accepted by engineering and not documented appropriately on the nonconformance report.  </w:t>
        </w:r>
      </w:ins>
    </w:p>
    <w:p w:rsidR="0075310D" w:rsidRPr="005E5BDF" w:rsidRDefault="0075310D" w:rsidP="005E5BDF">
      <w:pPr>
        <w:ind w:left="2160" w:hanging="2160"/>
        <w:contextualSpacing/>
        <w:rPr>
          <w:ins w:id="1188" w:author="sxc3" w:date="2013-06-28T14:08:00Z"/>
          <w:sz w:val="22"/>
        </w:rPr>
      </w:pPr>
    </w:p>
    <w:p w:rsidR="0075310D" w:rsidRPr="005E5BDF" w:rsidRDefault="0075310D" w:rsidP="005E5BDF">
      <w:pPr>
        <w:ind w:left="2160" w:hanging="2160"/>
        <w:contextualSpacing/>
        <w:rPr>
          <w:ins w:id="1189" w:author="sxc3" w:date="2013-06-28T14:08:00Z"/>
          <w:sz w:val="22"/>
        </w:rPr>
      </w:pPr>
      <w:ins w:id="1190" w:author="sxc3" w:date="2013-06-28T14:08:00Z">
        <w:r w:rsidRPr="005E5BDF">
          <w:rPr>
            <w:sz w:val="22"/>
          </w:rPr>
          <w:t xml:space="preserve">Not minor if: </w:t>
        </w:r>
        <w:r w:rsidRPr="005E5BDF">
          <w:rPr>
            <w:sz w:val="22"/>
          </w:rPr>
          <w:tab/>
          <w:t xml:space="preserve">The repair resulted in the component not being in tolerance with the applicable technical specification.  </w:t>
        </w:r>
      </w:ins>
    </w:p>
    <w:p w:rsidR="0075310D" w:rsidRPr="005E5BDF" w:rsidRDefault="0075310D" w:rsidP="005E5BDF">
      <w:pPr>
        <w:pBdr>
          <w:bottom w:val="single" w:sz="12" w:space="1" w:color="auto"/>
        </w:pBdr>
        <w:ind w:left="2160" w:hanging="2160"/>
        <w:contextualSpacing/>
        <w:rPr>
          <w:ins w:id="1191" w:author="sxc3" w:date="2013-06-28T14:08:00Z"/>
          <w:sz w:val="22"/>
        </w:rPr>
      </w:pPr>
    </w:p>
    <w:p w:rsidR="0075310D" w:rsidRPr="005E5BDF" w:rsidRDefault="0075310D" w:rsidP="005E5BDF">
      <w:pPr>
        <w:ind w:left="2160" w:hanging="2160"/>
        <w:contextualSpacing/>
        <w:rPr>
          <w:ins w:id="1192" w:author="sxc3" w:date="2013-06-28T14:08:00Z"/>
          <w:sz w:val="22"/>
        </w:rPr>
      </w:pPr>
      <w:proofErr w:type="gramStart"/>
      <w:ins w:id="1193" w:author="sxc3" w:date="2013-06-28T14:08:00Z">
        <w:r w:rsidRPr="005E5BDF">
          <w:rPr>
            <w:sz w:val="22"/>
          </w:rPr>
          <w:t>Example c.</w:t>
        </w:r>
        <w:proofErr w:type="gramEnd"/>
        <w:r w:rsidRPr="005E5BDF">
          <w:rPr>
            <w:sz w:val="22"/>
          </w:rPr>
          <w:tab/>
          <w:t xml:space="preserve">The vendor did not establish adequate measures to control parts or components which do not conform to requirements. </w:t>
        </w:r>
      </w:ins>
      <w:ins w:id="1194" w:author="btc1" w:date="2013-10-02T09:57:00Z">
        <w:r w:rsidR="008D390E">
          <w:rPr>
            <w:sz w:val="22"/>
          </w:rPr>
          <w:t xml:space="preserve"> </w:t>
        </w:r>
      </w:ins>
      <w:ins w:id="1195" w:author="sxc3" w:date="2013-06-28T14:08:00Z">
        <w:r w:rsidRPr="005E5BDF">
          <w:rPr>
            <w:sz w:val="22"/>
          </w:rPr>
          <w:t>Specifically, the vendor failed to provide an adequate technical justification</w:t>
        </w:r>
      </w:ins>
      <w:r w:rsidRPr="005E5BDF">
        <w:rPr>
          <w:sz w:val="22"/>
        </w:rPr>
        <w:t xml:space="preserve"> for </w:t>
      </w:r>
      <w:ins w:id="1196" w:author="sxc3" w:date="2013-06-28T14:08:00Z">
        <w:r w:rsidRPr="005E5BDF">
          <w:rPr>
            <w:sz w:val="22"/>
          </w:rPr>
          <w:t>the acceptance of components with an identified material discrepancy.</w:t>
        </w:r>
      </w:ins>
    </w:p>
    <w:p w:rsidR="0075310D" w:rsidRPr="005E5BDF" w:rsidRDefault="0075310D" w:rsidP="005E5BDF">
      <w:pPr>
        <w:ind w:left="2160" w:hanging="2160"/>
        <w:contextualSpacing/>
        <w:rPr>
          <w:ins w:id="1197" w:author="sxc3" w:date="2013-06-28T14:08:00Z"/>
          <w:sz w:val="22"/>
        </w:rPr>
      </w:pPr>
    </w:p>
    <w:p w:rsidR="0075310D" w:rsidRPr="005E5BDF" w:rsidRDefault="0075310D" w:rsidP="005E5BDF">
      <w:pPr>
        <w:ind w:left="2160" w:hanging="2160"/>
        <w:contextualSpacing/>
        <w:rPr>
          <w:ins w:id="1198" w:author="sxc3" w:date="2013-06-28T14:08:00Z"/>
          <w:sz w:val="22"/>
        </w:rPr>
      </w:pPr>
      <w:ins w:id="1199" w:author="sxc3" w:date="2013-06-28T14:08:00Z">
        <w:r w:rsidRPr="005E5BDF">
          <w:rPr>
            <w:sz w:val="22"/>
          </w:rPr>
          <w:t xml:space="preserve">Minor because:  </w:t>
        </w:r>
        <w:r w:rsidRPr="005E5BDF">
          <w:rPr>
            <w:sz w:val="22"/>
          </w:rPr>
          <w:tab/>
          <w:t xml:space="preserve">The vendor performs a technical justification that determines the component is acceptable with material discrepancy.  </w:t>
        </w:r>
      </w:ins>
    </w:p>
    <w:p w:rsidR="0075310D" w:rsidRPr="005E5BDF" w:rsidRDefault="0075310D" w:rsidP="005E5BDF">
      <w:pPr>
        <w:ind w:left="2160" w:hanging="2160"/>
        <w:contextualSpacing/>
        <w:rPr>
          <w:ins w:id="1200" w:author="sxc3" w:date="2013-06-28T14:08:00Z"/>
          <w:sz w:val="22"/>
        </w:rPr>
      </w:pPr>
    </w:p>
    <w:p w:rsidR="0075310D" w:rsidRPr="005E5BDF" w:rsidRDefault="0075310D" w:rsidP="005E5BDF">
      <w:pPr>
        <w:ind w:left="2160" w:hanging="2160"/>
        <w:contextualSpacing/>
        <w:rPr>
          <w:ins w:id="1201" w:author="sxc3" w:date="2013-06-28T14:08:00Z"/>
          <w:sz w:val="22"/>
        </w:rPr>
      </w:pPr>
      <w:ins w:id="1202" w:author="sxc3" w:date="2013-06-28T14:08:00Z">
        <w:r w:rsidRPr="005E5BDF">
          <w:rPr>
            <w:sz w:val="22"/>
          </w:rPr>
          <w:t xml:space="preserve">Not minor if: </w:t>
        </w:r>
        <w:r w:rsidRPr="005E5BDF">
          <w:rPr>
            <w:sz w:val="22"/>
          </w:rPr>
          <w:tab/>
          <w:t xml:space="preserve">The vendor performs a technical justification that determines the component is not acceptable with material discrepancy.  </w:t>
        </w:r>
      </w:ins>
    </w:p>
    <w:p w:rsidR="0075310D" w:rsidRPr="005E5BDF" w:rsidRDefault="0075310D" w:rsidP="005E5BDF">
      <w:pPr>
        <w:pBdr>
          <w:bottom w:val="single" w:sz="12" w:space="1" w:color="auto"/>
        </w:pBdr>
        <w:ind w:left="2160" w:hanging="2160"/>
        <w:contextualSpacing/>
        <w:rPr>
          <w:ins w:id="1203" w:author="sxc3" w:date="2013-06-28T14:08:00Z"/>
          <w:sz w:val="22"/>
        </w:rPr>
      </w:pPr>
    </w:p>
    <w:p w:rsidR="0075310D" w:rsidRPr="005E5BDF" w:rsidRDefault="0075310D" w:rsidP="005E5BDF">
      <w:pPr>
        <w:ind w:left="2160" w:hanging="2160"/>
        <w:contextualSpacing/>
        <w:rPr>
          <w:ins w:id="1204" w:author="sxc3" w:date="2013-06-28T14:08:00Z"/>
          <w:sz w:val="22"/>
        </w:rPr>
      </w:pPr>
      <w:ins w:id="1205" w:author="sxc3" w:date="2013-06-28T14:08:00Z">
        <w:r w:rsidRPr="005E5BDF">
          <w:rPr>
            <w:sz w:val="22"/>
          </w:rPr>
          <w:t>16.</w:t>
        </w:r>
        <w:r w:rsidRPr="005E5BDF">
          <w:rPr>
            <w:sz w:val="22"/>
          </w:rPr>
          <w:tab/>
          <w:t>Corrective Action</w:t>
        </w:r>
      </w:ins>
    </w:p>
    <w:p w:rsidR="0075310D" w:rsidRPr="005E5BDF" w:rsidRDefault="0075310D" w:rsidP="005E5BDF">
      <w:pPr>
        <w:pBdr>
          <w:bottom w:val="single" w:sz="12" w:space="1" w:color="auto"/>
        </w:pBdr>
        <w:ind w:left="2160" w:hanging="2160"/>
        <w:contextualSpacing/>
        <w:rPr>
          <w:ins w:id="1206" w:author="sxc3" w:date="2013-06-28T14:08:00Z"/>
          <w:sz w:val="22"/>
        </w:rPr>
      </w:pPr>
    </w:p>
    <w:p w:rsidR="0075310D" w:rsidRPr="005E5BDF" w:rsidRDefault="0075310D" w:rsidP="005E5BDF">
      <w:pPr>
        <w:ind w:left="2160" w:hanging="2160"/>
        <w:contextualSpacing/>
        <w:rPr>
          <w:ins w:id="1207" w:author="sxc3" w:date="2013-06-28T14:08:00Z"/>
          <w:sz w:val="22"/>
        </w:rPr>
      </w:pPr>
      <w:proofErr w:type="gramStart"/>
      <w:ins w:id="1208" w:author="sxc3" w:date="2013-06-28T14:08:00Z">
        <w:r w:rsidRPr="005E5BDF">
          <w:rPr>
            <w:sz w:val="22"/>
          </w:rPr>
          <w:t>Example a.</w:t>
        </w:r>
        <w:proofErr w:type="gramEnd"/>
        <w:r w:rsidRPr="005E5BDF">
          <w:rPr>
            <w:sz w:val="22"/>
          </w:rPr>
          <w:tab/>
          <w:t xml:space="preserve">An applicant’s corrective action report (CAR), which was issued to address a significant condition adverse to quality, did not adequately identify the cause of the condition. </w:t>
        </w:r>
      </w:ins>
    </w:p>
    <w:p w:rsidR="0075310D" w:rsidRPr="005E5BDF" w:rsidRDefault="0075310D" w:rsidP="005E5BDF">
      <w:pPr>
        <w:ind w:left="2160" w:hanging="2160"/>
        <w:contextualSpacing/>
        <w:rPr>
          <w:ins w:id="1209" w:author="sxc3" w:date="2013-06-28T14:08:00Z"/>
          <w:sz w:val="22"/>
        </w:rPr>
      </w:pPr>
    </w:p>
    <w:p w:rsidR="0075310D" w:rsidRPr="005E5BDF" w:rsidRDefault="0075310D" w:rsidP="005E5BDF">
      <w:pPr>
        <w:ind w:left="2160" w:hanging="2160"/>
        <w:contextualSpacing/>
        <w:rPr>
          <w:ins w:id="1210" w:author="sxc3" w:date="2013-06-28T14:08:00Z"/>
          <w:sz w:val="22"/>
        </w:rPr>
      </w:pPr>
      <w:ins w:id="1211" w:author="sxc3" w:date="2013-06-28T14:08:00Z">
        <w:r w:rsidRPr="005E5BDF">
          <w:rPr>
            <w:sz w:val="22"/>
          </w:rPr>
          <w:t xml:space="preserve">Minor because: </w:t>
        </w:r>
        <w:r w:rsidRPr="005E5BDF">
          <w:rPr>
            <w:sz w:val="22"/>
          </w:rPr>
          <w:tab/>
          <w:t xml:space="preserve">The corrective actions were comprehensive enough to prevent recurrence of the condition, so there was no safety significance. </w:t>
        </w:r>
      </w:ins>
    </w:p>
    <w:p w:rsidR="0075310D" w:rsidRPr="005E5BDF" w:rsidRDefault="0075310D" w:rsidP="005E5BDF">
      <w:pPr>
        <w:ind w:left="2160" w:hanging="2160"/>
        <w:contextualSpacing/>
        <w:rPr>
          <w:ins w:id="1212" w:author="sxc3" w:date="2013-06-28T14:08:00Z"/>
          <w:sz w:val="22"/>
        </w:rPr>
      </w:pPr>
    </w:p>
    <w:p w:rsidR="0075310D" w:rsidRPr="005E5BDF" w:rsidRDefault="0075310D" w:rsidP="005E5BDF">
      <w:pPr>
        <w:ind w:left="2160" w:hanging="2160"/>
        <w:contextualSpacing/>
        <w:rPr>
          <w:ins w:id="1213" w:author="sxc3" w:date="2013-06-28T14:08:00Z"/>
          <w:sz w:val="22"/>
        </w:rPr>
      </w:pPr>
      <w:ins w:id="1214" w:author="sxc3" w:date="2013-06-28T14:08:00Z">
        <w:r w:rsidRPr="005E5BDF">
          <w:rPr>
            <w:sz w:val="22"/>
          </w:rPr>
          <w:t xml:space="preserve">Not minor if: </w:t>
        </w:r>
        <w:r w:rsidRPr="005E5BDF">
          <w:rPr>
            <w:sz w:val="22"/>
          </w:rPr>
          <w:tab/>
          <w:t>The adverse condition recurred or could reasonably be expected to reoccur,</w:t>
        </w:r>
      </w:ins>
    </w:p>
    <w:p w:rsidR="0075310D" w:rsidRPr="005E5BDF" w:rsidRDefault="0075310D" w:rsidP="005E5BDF">
      <w:pPr>
        <w:ind w:left="2160" w:hanging="2160"/>
        <w:contextualSpacing/>
        <w:rPr>
          <w:ins w:id="1215" w:author="sxc3" w:date="2013-06-28T14:08:00Z"/>
          <w:sz w:val="22"/>
        </w:rPr>
      </w:pPr>
    </w:p>
    <w:p w:rsidR="0075310D" w:rsidRPr="005E5BDF" w:rsidRDefault="0075310D" w:rsidP="005E5BDF">
      <w:pPr>
        <w:ind w:left="2160"/>
        <w:contextualSpacing/>
        <w:rPr>
          <w:ins w:id="1216" w:author="sxc3" w:date="2013-06-28T14:08:00Z"/>
          <w:sz w:val="22"/>
        </w:rPr>
      </w:pPr>
      <w:ins w:id="1217" w:author="sxc3" w:date="2013-06-28T14:08:00Z">
        <w:r w:rsidRPr="005E5BDF">
          <w:rPr>
            <w:sz w:val="22"/>
          </w:rPr>
          <w:t>Or there were multiple instances of failures to properly identify the root causes of significant conditions adverse to quality</w:t>
        </w:r>
      </w:ins>
    </w:p>
    <w:p w:rsidR="0075310D" w:rsidRPr="005E5BDF" w:rsidRDefault="0075310D" w:rsidP="005E5BDF">
      <w:pPr>
        <w:pBdr>
          <w:bottom w:val="single" w:sz="12" w:space="1" w:color="auto"/>
        </w:pBdr>
        <w:ind w:left="2160" w:hanging="2160"/>
        <w:contextualSpacing/>
        <w:rPr>
          <w:ins w:id="1218" w:author="sxc3" w:date="2013-06-28T14:08:00Z"/>
          <w:sz w:val="22"/>
        </w:rPr>
      </w:pPr>
    </w:p>
    <w:p w:rsidR="0075310D" w:rsidRPr="005E5BDF" w:rsidRDefault="0075310D" w:rsidP="005E5BDF">
      <w:pPr>
        <w:ind w:left="2160" w:hanging="2160"/>
        <w:contextualSpacing/>
        <w:rPr>
          <w:ins w:id="1219" w:author="sxc3" w:date="2013-06-28T14:08:00Z"/>
          <w:sz w:val="22"/>
        </w:rPr>
      </w:pPr>
      <w:proofErr w:type="gramStart"/>
      <w:ins w:id="1220" w:author="sxc3" w:date="2013-06-28T14:08:00Z">
        <w:r w:rsidRPr="005E5BDF">
          <w:rPr>
            <w:sz w:val="22"/>
          </w:rPr>
          <w:t>Example b.</w:t>
        </w:r>
        <w:proofErr w:type="gramEnd"/>
        <w:r w:rsidRPr="005E5BDF">
          <w:rPr>
            <w:sz w:val="22"/>
          </w:rPr>
          <w:tab/>
          <w:t xml:space="preserve">The vendor identified a lack of dedication requirements for mechanical testing of seismically sensitive components such as relays, but their corrective actions failed to address if design changes for relays that have already been supplied to the industry invalidate their seismic qualification. </w:t>
        </w:r>
      </w:ins>
    </w:p>
    <w:p w:rsidR="0075310D" w:rsidRPr="005E5BDF" w:rsidRDefault="0075310D" w:rsidP="005E5BDF">
      <w:pPr>
        <w:ind w:left="2160" w:hanging="2160"/>
        <w:contextualSpacing/>
        <w:rPr>
          <w:ins w:id="1221" w:author="sxc3" w:date="2013-06-28T14:08:00Z"/>
          <w:sz w:val="22"/>
        </w:rPr>
      </w:pPr>
    </w:p>
    <w:p w:rsidR="0075310D" w:rsidRPr="005E5BDF" w:rsidRDefault="0075310D" w:rsidP="005E5BDF">
      <w:pPr>
        <w:ind w:left="2160" w:hanging="2160"/>
        <w:contextualSpacing/>
        <w:rPr>
          <w:ins w:id="1222" w:author="sxc3" w:date="2013-06-28T14:08:00Z"/>
          <w:sz w:val="22"/>
        </w:rPr>
      </w:pPr>
      <w:ins w:id="1223" w:author="sxc3" w:date="2013-06-28T14:08:00Z">
        <w:r w:rsidRPr="005E5BDF">
          <w:rPr>
            <w:sz w:val="22"/>
          </w:rPr>
          <w:t xml:space="preserve">Minor because: </w:t>
        </w:r>
        <w:r w:rsidRPr="005E5BDF">
          <w:rPr>
            <w:sz w:val="22"/>
          </w:rPr>
          <w:tab/>
          <w:t xml:space="preserve">The vendor provided adequate documentation to demonstrate previously shipped components are seismically qualified.  </w:t>
        </w:r>
      </w:ins>
    </w:p>
    <w:p w:rsidR="0075310D" w:rsidRPr="005E5BDF" w:rsidRDefault="0075310D" w:rsidP="005E5BDF">
      <w:pPr>
        <w:ind w:left="2160" w:hanging="2160"/>
        <w:contextualSpacing/>
        <w:rPr>
          <w:ins w:id="1224" w:author="sxc3" w:date="2013-06-28T14:08:00Z"/>
          <w:sz w:val="22"/>
        </w:rPr>
      </w:pPr>
      <w:ins w:id="1225" w:author="sxc3" w:date="2013-06-28T14:08:00Z">
        <w:r w:rsidRPr="005E5BDF">
          <w:rPr>
            <w:sz w:val="22"/>
          </w:rPr>
          <w:t xml:space="preserve">Not minor if: </w:t>
        </w:r>
        <w:r w:rsidRPr="005E5BDF">
          <w:rPr>
            <w:sz w:val="22"/>
          </w:rPr>
          <w:tab/>
          <w:t>The vendor’s failure to do an appropriate extent of condition for the condition adverse to quality could result in an unanalyzed design change that may invalidate the qualification of components currently used by nuclear power plants.  This could include the failure to address design changes that could affect seismic or environmental qualification.</w:t>
        </w:r>
      </w:ins>
    </w:p>
    <w:p w:rsidR="0075310D" w:rsidRPr="005E5BDF" w:rsidRDefault="0075310D" w:rsidP="005E5BDF">
      <w:pPr>
        <w:pBdr>
          <w:bottom w:val="single" w:sz="12" w:space="1" w:color="auto"/>
        </w:pBdr>
        <w:ind w:left="2160" w:hanging="2160"/>
        <w:contextualSpacing/>
        <w:rPr>
          <w:ins w:id="1226" w:author="sxc3" w:date="2013-06-28T14:08:00Z"/>
          <w:sz w:val="22"/>
        </w:rPr>
      </w:pPr>
    </w:p>
    <w:p w:rsidR="0075310D" w:rsidRPr="005E5BDF" w:rsidRDefault="0075310D" w:rsidP="005E5BDF">
      <w:pPr>
        <w:ind w:left="2160" w:hanging="2160"/>
        <w:contextualSpacing/>
        <w:rPr>
          <w:ins w:id="1227" w:author="sxc3" w:date="2013-06-28T14:08:00Z"/>
          <w:sz w:val="22"/>
        </w:rPr>
      </w:pPr>
      <w:proofErr w:type="gramStart"/>
      <w:ins w:id="1228" w:author="sxc3" w:date="2013-06-28T14:08:00Z">
        <w:r w:rsidRPr="005E5BDF">
          <w:rPr>
            <w:sz w:val="22"/>
          </w:rPr>
          <w:t>Example c.</w:t>
        </w:r>
        <w:proofErr w:type="gramEnd"/>
        <w:r w:rsidRPr="005E5BDF">
          <w:rPr>
            <w:sz w:val="22"/>
          </w:rPr>
          <w:tab/>
          <w:t>The vendor’s corrective action procedure failed to provide sufficient guidance as to when to initiate a corrective action report.</w:t>
        </w:r>
      </w:ins>
    </w:p>
    <w:p w:rsidR="0075310D" w:rsidRPr="005E5BDF" w:rsidRDefault="0075310D" w:rsidP="005E5BDF">
      <w:pPr>
        <w:ind w:left="2160" w:hanging="2160"/>
        <w:contextualSpacing/>
        <w:rPr>
          <w:ins w:id="1229" w:author="sxc3" w:date="2013-06-28T14:08:00Z"/>
          <w:sz w:val="22"/>
        </w:rPr>
      </w:pPr>
    </w:p>
    <w:p w:rsidR="0075310D" w:rsidRPr="005E5BDF" w:rsidRDefault="0075310D" w:rsidP="005E5BDF">
      <w:pPr>
        <w:ind w:left="2160" w:hanging="2160"/>
        <w:contextualSpacing/>
        <w:rPr>
          <w:ins w:id="1230" w:author="sxc3" w:date="2013-06-28T14:08:00Z"/>
          <w:sz w:val="22"/>
        </w:rPr>
      </w:pPr>
      <w:ins w:id="1231" w:author="sxc3" w:date="2013-06-28T14:08:00Z">
        <w:r w:rsidRPr="005E5BDF">
          <w:rPr>
            <w:sz w:val="22"/>
          </w:rPr>
          <w:t xml:space="preserve">Minor because: </w:t>
        </w:r>
        <w:r w:rsidRPr="005E5BDF">
          <w:rPr>
            <w:sz w:val="22"/>
          </w:rPr>
          <w:tab/>
          <w:t>Despite the inadequate guidance, the vendor was still generating corrective action and nonconformance reports to address deficiencies.</w:t>
        </w:r>
      </w:ins>
    </w:p>
    <w:p w:rsidR="0075310D" w:rsidRPr="005E5BDF" w:rsidRDefault="0075310D" w:rsidP="005E5BDF">
      <w:pPr>
        <w:ind w:left="2160" w:hanging="2160"/>
        <w:contextualSpacing/>
        <w:rPr>
          <w:ins w:id="1232" w:author="sxc3" w:date="2013-06-28T14:08:00Z"/>
          <w:sz w:val="22"/>
        </w:rPr>
      </w:pPr>
    </w:p>
    <w:p w:rsidR="0075310D" w:rsidRPr="005E5BDF" w:rsidRDefault="0075310D" w:rsidP="005E5BDF">
      <w:pPr>
        <w:ind w:left="2160" w:hanging="2160"/>
        <w:contextualSpacing/>
        <w:rPr>
          <w:ins w:id="1233" w:author="sxc3" w:date="2013-06-28T14:08:00Z"/>
          <w:sz w:val="22"/>
        </w:rPr>
      </w:pPr>
      <w:ins w:id="1234" w:author="sxc3" w:date="2013-06-28T14:08:00Z">
        <w:r w:rsidRPr="005E5BDF">
          <w:rPr>
            <w:sz w:val="22"/>
          </w:rPr>
          <w:t xml:space="preserve">Not minor if: </w:t>
        </w:r>
        <w:r w:rsidRPr="005E5BDF">
          <w:rPr>
            <w:sz w:val="22"/>
          </w:rPr>
          <w:tab/>
          <w:t>The vendor failed to enter deficiencies into their process and disposition those deficiencies to correct conditions adverse to quality</w:t>
        </w:r>
      </w:ins>
    </w:p>
    <w:p w:rsidR="0075310D" w:rsidRPr="005E5BDF" w:rsidRDefault="0075310D" w:rsidP="005E5BDF">
      <w:pPr>
        <w:pBdr>
          <w:bottom w:val="single" w:sz="12" w:space="1" w:color="auto"/>
        </w:pBdr>
        <w:ind w:left="2160" w:hanging="2160"/>
        <w:contextualSpacing/>
        <w:rPr>
          <w:ins w:id="1235" w:author="sxc3" w:date="2013-06-28T14:08:00Z"/>
          <w:sz w:val="22"/>
        </w:rPr>
      </w:pPr>
    </w:p>
    <w:p w:rsidR="0075310D" w:rsidRPr="005E5BDF" w:rsidRDefault="0075310D" w:rsidP="005E5BDF">
      <w:pPr>
        <w:ind w:left="2160" w:hanging="2160"/>
        <w:contextualSpacing/>
        <w:rPr>
          <w:ins w:id="1236" w:author="sxc3" w:date="2013-06-28T14:08:00Z"/>
          <w:sz w:val="22"/>
        </w:rPr>
      </w:pPr>
      <w:ins w:id="1237" w:author="sxc3" w:date="2013-06-28T14:08:00Z">
        <w:r w:rsidRPr="005E5BDF">
          <w:rPr>
            <w:sz w:val="22"/>
          </w:rPr>
          <w:t>17.</w:t>
        </w:r>
        <w:r w:rsidRPr="005E5BDF">
          <w:rPr>
            <w:sz w:val="22"/>
          </w:rPr>
          <w:tab/>
          <w:t>QA Records</w:t>
        </w:r>
      </w:ins>
    </w:p>
    <w:p w:rsidR="0075310D" w:rsidRPr="005E5BDF" w:rsidRDefault="0075310D" w:rsidP="005E5BDF">
      <w:pPr>
        <w:pBdr>
          <w:bottom w:val="single" w:sz="12" w:space="1" w:color="auto"/>
        </w:pBdr>
        <w:ind w:left="2160" w:hanging="2160"/>
        <w:contextualSpacing/>
        <w:rPr>
          <w:ins w:id="1238" w:author="sxc3" w:date="2013-06-28T14:08:00Z"/>
          <w:sz w:val="22"/>
        </w:rPr>
      </w:pPr>
    </w:p>
    <w:p w:rsidR="0075310D" w:rsidRPr="005E5BDF" w:rsidRDefault="0075310D" w:rsidP="005E5BDF">
      <w:pPr>
        <w:ind w:left="2160" w:hanging="2160"/>
        <w:contextualSpacing/>
        <w:rPr>
          <w:ins w:id="1239" w:author="sxc3" w:date="2013-06-28T14:08:00Z"/>
          <w:sz w:val="22"/>
        </w:rPr>
      </w:pPr>
      <w:ins w:id="1240" w:author="sxc3" w:date="2013-06-28T14:08:00Z">
        <w:r w:rsidRPr="005E5BDF">
          <w:rPr>
            <w:sz w:val="22"/>
          </w:rPr>
          <w:t>Example a.</w:t>
        </w:r>
        <w:r w:rsidRPr="005E5BDF">
          <w:rPr>
            <w:sz w:val="22"/>
          </w:rPr>
          <w:tab/>
        </w:r>
        <w:proofErr w:type="gramStart"/>
        <w:r w:rsidRPr="005E5BDF">
          <w:rPr>
            <w:sz w:val="22"/>
          </w:rPr>
          <w:t>Adequate</w:t>
        </w:r>
        <w:proofErr w:type="gramEnd"/>
        <w:r w:rsidRPr="005E5BDF">
          <w:rPr>
            <w:sz w:val="22"/>
          </w:rPr>
          <w:t xml:space="preserve"> controls were not established to ensure that quality records were stored in a controlled area to prevent access by unauthorized personnel and to protect documents against loss.  Specifically, the calibration quality records were stored in an unlocked filing cabinet that was located in a room that was not access controlled.  </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1241"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1242" w:author="sxc3" w:date="2013-06-28T14:08:00Z"/>
          <w:sz w:val="22"/>
        </w:rPr>
      </w:pPr>
      <w:ins w:id="1243" w:author="sxc3" w:date="2013-06-28T14:08:00Z">
        <w:r w:rsidRPr="005E5BDF">
          <w:rPr>
            <w:sz w:val="22"/>
          </w:rPr>
          <w:t>Minor because:</w:t>
        </w:r>
        <w:r w:rsidRPr="005E5BDF">
          <w:rPr>
            <w:sz w:val="22"/>
          </w:rPr>
          <w:tab/>
          <w:t xml:space="preserve">The records were not damaged or lost, and adequate procedures for the retention (storage) of records were established.  </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contextualSpacing/>
        <w:rPr>
          <w:ins w:id="1244"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contextualSpacing/>
        <w:rPr>
          <w:ins w:id="1245" w:author="sxc3" w:date="2013-06-28T14:08:00Z"/>
          <w:sz w:val="22"/>
        </w:rPr>
      </w:pPr>
      <w:ins w:id="1246" w:author="sxc3" w:date="2013-06-28T14:08:00Z">
        <w:r w:rsidRPr="005E5BDF">
          <w:rPr>
            <w:sz w:val="22"/>
          </w:rPr>
          <w:t>Or an insignificant portion of a record was damaged or lost, such as a cover page, index, etc., which did not provide the documentary evidence that the SSC would perform its intended safety function.</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contextualSpacing/>
        <w:rPr>
          <w:ins w:id="1247"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1248" w:author="sxc3" w:date="2013-06-28T14:08:00Z"/>
          <w:sz w:val="22"/>
        </w:rPr>
      </w:pPr>
      <w:ins w:id="1249" w:author="sxc3" w:date="2013-06-28T14:08:00Z">
        <w:r w:rsidRPr="005E5BDF">
          <w:rPr>
            <w:sz w:val="22"/>
          </w:rPr>
          <w:t>More than minor if:</w:t>
        </w:r>
        <w:r w:rsidRPr="005E5BDF">
          <w:rPr>
            <w:sz w:val="22"/>
          </w:rPr>
          <w:tab/>
          <w:t>Actual required records were lost or damaged, and the vendor could not easily recreate the records with reasonable assurance of their accuracy (i.e., supplemental inspections were required to recreate the missing information.)  [Note: If actual records were lost, the issue may be indicative of a programmatic deficiency, even if the records were able to be recreated]</w:t>
        </w:r>
      </w:ins>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contextualSpacing/>
        <w:rPr>
          <w:ins w:id="1250" w:author="sxc3" w:date="2013-06-28T14:08:00Z"/>
          <w:sz w:val="22"/>
        </w:rPr>
      </w:pPr>
    </w:p>
    <w:p w:rsidR="0075310D" w:rsidRPr="005E5BDF" w:rsidRDefault="0075310D" w:rsidP="005E5BDF">
      <w:pPr>
        <w:tabs>
          <w:tab w:val="left" w:pos="2160"/>
          <w:tab w:val="left" w:pos="2707"/>
          <w:tab w:val="left" w:pos="3240"/>
          <w:tab w:val="left" w:pos="3874"/>
          <w:tab w:val="left" w:pos="4507"/>
          <w:tab w:val="left" w:pos="5040"/>
          <w:tab w:val="left" w:pos="5674"/>
          <w:tab w:val="left" w:pos="6307"/>
          <w:tab w:val="left" w:pos="7474"/>
          <w:tab w:val="left" w:pos="8107"/>
          <w:tab w:val="left" w:pos="8726"/>
        </w:tabs>
        <w:ind w:left="2160"/>
        <w:contextualSpacing/>
        <w:rPr>
          <w:ins w:id="1251" w:author="sxc3" w:date="2013-06-28T14:08:00Z"/>
          <w:sz w:val="22"/>
        </w:rPr>
      </w:pPr>
      <w:ins w:id="1252" w:author="sxc3" w:date="2013-06-28T14:08:00Z">
        <w:r w:rsidRPr="005E5BDF">
          <w:rPr>
            <w:sz w:val="22"/>
          </w:rPr>
          <w:t xml:space="preserve">Or the vendor had not established adequate procedures for the retention of QA records (e.g., the licensee had not purchased adequate storage cabinets for permanent or temporary storage of QA records.) </w:t>
        </w:r>
      </w:ins>
    </w:p>
    <w:p w:rsidR="0075310D" w:rsidRPr="005E5BDF" w:rsidRDefault="0075310D" w:rsidP="005E5BDF">
      <w:pPr>
        <w:pBdr>
          <w:bottom w:val="single" w:sz="12" w:space="1" w:color="auto"/>
        </w:pBdr>
        <w:ind w:left="2160" w:hanging="2160"/>
        <w:contextualSpacing/>
        <w:rPr>
          <w:ins w:id="1253" w:author="sxc3" w:date="2013-06-28T14:08:00Z"/>
          <w:sz w:val="22"/>
        </w:rPr>
      </w:pPr>
    </w:p>
    <w:p w:rsidR="0075310D" w:rsidRPr="005E5BDF" w:rsidRDefault="0075310D" w:rsidP="005E5BDF">
      <w:pPr>
        <w:ind w:left="2160" w:hanging="2160"/>
        <w:contextualSpacing/>
        <w:rPr>
          <w:ins w:id="1254" w:author="sxc3" w:date="2013-06-28T14:08:00Z"/>
          <w:sz w:val="22"/>
        </w:rPr>
      </w:pPr>
      <w:proofErr w:type="gramStart"/>
      <w:ins w:id="1255" w:author="sxc3" w:date="2013-06-28T14:08:00Z">
        <w:r w:rsidRPr="005E5BDF">
          <w:rPr>
            <w:sz w:val="22"/>
          </w:rPr>
          <w:t>Example b.</w:t>
        </w:r>
        <w:proofErr w:type="gramEnd"/>
        <w:r w:rsidRPr="005E5BDF">
          <w:rPr>
            <w:sz w:val="22"/>
          </w:rPr>
          <w:tab/>
          <w:t xml:space="preserve">The inspectors identified that the vendor failed to authenticate QA records as required by the QA program.  </w:t>
        </w:r>
      </w:ins>
    </w:p>
    <w:p w:rsidR="0075310D" w:rsidRPr="005E5BDF" w:rsidRDefault="0075310D" w:rsidP="005E5BDF">
      <w:pPr>
        <w:ind w:left="2160" w:hanging="2160"/>
        <w:contextualSpacing/>
        <w:rPr>
          <w:ins w:id="1256" w:author="sxc3" w:date="2013-06-28T14:08:00Z"/>
          <w:sz w:val="22"/>
        </w:rPr>
      </w:pPr>
    </w:p>
    <w:p w:rsidR="0075310D" w:rsidRPr="005E5BDF" w:rsidRDefault="0075310D" w:rsidP="005E5BDF">
      <w:pPr>
        <w:ind w:left="2160" w:hanging="2160"/>
        <w:contextualSpacing/>
        <w:rPr>
          <w:ins w:id="1257" w:author="sxc3" w:date="2013-06-28T14:08:00Z"/>
          <w:sz w:val="22"/>
        </w:rPr>
      </w:pPr>
      <w:ins w:id="1258" w:author="sxc3" w:date="2013-06-28T14:08:00Z">
        <w:r w:rsidRPr="005E5BDF">
          <w:rPr>
            <w:sz w:val="22"/>
          </w:rPr>
          <w:t>Minor because:</w:t>
        </w:r>
        <w:r w:rsidRPr="005E5BDF">
          <w:rPr>
            <w:sz w:val="22"/>
          </w:rPr>
          <w:tab/>
          <w:t xml:space="preserve">The failure to authenticate QA records was isolated to one work activity, </w:t>
        </w:r>
        <w:r w:rsidRPr="005E5BDF">
          <w:rPr>
            <w:sz w:val="22"/>
          </w:rPr>
          <w:lastRenderedPageBreak/>
          <w:t>and the vendor had established measures to ensure that records were complete and accurate, and the actual records were complete and accurate (i.e., the failure to formally validate the QA records did not adversely affect the quality of the work activity)</w:t>
        </w:r>
      </w:ins>
      <w:ins w:id="1259" w:author="btc1" w:date="2013-10-02T09:58:00Z">
        <w:r w:rsidR="008D390E">
          <w:rPr>
            <w:sz w:val="22"/>
          </w:rPr>
          <w:t>.</w:t>
        </w:r>
      </w:ins>
    </w:p>
    <w:p w:rsidR="0075310D" w:rsidRPr="005E5BDF" w:rsidRDefault="0075310D" w:rsidP="005E5BDF">
      <w:pPr>
        <w:ind w:left="2160" w:hanging="2160"/>
        <w:contextualSpacing/>
        <w:rPr>
          <w:ins w:id="1260" w:author="sxc3" w:date="2013-06-28T14:08:00Z"/>
          <w:sz w:val="22"/>
        </w:rPr>
      </w:pPr>
    </w:p>
    <w:p w:rsidR="0075310D" w:rsidRPr="005E5BDF" w:rsidRDefault="0075310D" w:rsidP="005E5BDF">
      <w:pPr>
        <w:ind w:left="2160" w:hanging="2160"/>
        <w:contextualSpacing/>
        <w:rPr>
          <w:ins w:id="1261" w:author="sxc3" w:date="2013-06-28T14:08:00Z"/>
          <w:sz w:val="22"/>
        </w:rPr>
      </w:pPr>
      <w:ins w:id="1262" w:author="sxc3" w:date="2013-06-28T14:08:00Z">
        <w:r w:rsidRPr="005E5BDF">
          <w:rPr>
            <w:sz w:val="22"/>
          </w:rPr>
          <w:t>More than minor if:</w:t>
        </w:r>
        <w:r w:rsidRPr="005E5BDF">
          <w:rPr>
            <w:sz w:val="22"/>
          </w:rPr>
          <w:tab/>
          <w:t xml:space="preserve">The vendor had failed to establish a process or </w:t>
        </w:r>
        <w:proofErr w:type="gramStart"/>
        <w:r w:rsidRPr="005E5BDF">
          <w:rPr>
            <w:sz w:val="22"/>
          </w:rPr>
          <w:t>program to ensure that QA records were complete and accurate and examples were identified that</w:t>
        </w:r>
        <w:r w:rsidR="00F634B7">
          <w:rPr>
            <w:sz w:val="22"/>
          </w:rPr>
          <w:t xml:space="preserve"> were</w:t>
        </w:r>
        <w:proofErr w:type="gramEnd"/>
        <w:r w:rsidR="00F634B7">
          <w:rPr>
            <w:sz w:val="22"/>
          </w:rPr>
          <w:t xml:space="preserve"> incomplete or inaccurate.</w:t>
        </w:r>
      </w:ins>
    </w:p>
    <w:p w:rsidR="0075310D" w:rsidRPr="005E5BDF" w:rsidRDefault="0075310D" w:rsidP="005E5BDF">
      <w:pPr>
        <w:ind w:left="2160" w:hanging="2160"/>
        <w:contextualSpacing/>
        <w:rPr>
          <w:ins w:id="1263" w:author="sxc3" w:date="2013-06-28T14:08:00Z"/>
          <w:sz w:val="22"/>
        </w:rPr>
      </w:pPr>
    </w:p>
    <w:p w:rsidR="0075310D" w:rsidRPr="005E5BDF" w:rsidRDefault="0075310D" w:rsidP="005E5BDF">
      <w:pPr>
        <w:ind w:left="2160"/>
        <w:contextualSpacing/>
        <w:rPr>
          <w:ins w:id="1264" w:author="sxc3" w:date="2013-06-28T14:08:00Z"/>
          <w:sz w:val="22"/>
        </w:rPr>
      </w:pPr>
      <w:ins w:id="1265" w:author="sxc3" w:date="2013-06-28T14:08:00Z">
        <w:r w:rsidRPr="005E5BDF">
          <w:rPr>
            <w:sz w:val="22"/>
          </w:rPr>
          <w:t xml:space="preserve">Or the failure to authenticate QA records was not isolated, in that records for multiple work activities were not authenticated. </w:t>
        </w:r>
      </w:ins>
    </w:p>
    <w:p w:rsidR="0075310D" w:rsidRPr="005E5BDF" w:rsidRDefault="0075310D" w:rsidP="005E5BDF">
      <w:pPr>
        <w:ind w:left="2160" w:hanging="2160"/>
        <w:contextualSpacing/>
        <w:rPr>
          <w:ins w:id="1266" w:author="sxc3" w:date="2013-06-28T14:08:00Z"/>
          <w:sz w:val="22"/>
        </w:rPr>
      </w:pPr>
    </w:p>
    <w:p w:rsidR="0075310D" w:rsidRPr="005E5BDF" w:rsidRDefault="0075310D" w:rsidP="005E5BDF">
      <w:pPr>
        <w:ind w:left="2160"/>
        <w:contextualSpacing/>
        <w:rPr>
          <w:ins w:id="1267" w:author="sxc3" w:date="2013-06-28T14:08:00Z"/>
          <w:sz w:val="22"/>
        </w:rPr>
      </w:pPr>
      <w:ins w:id="1268" w:author="sxc3" w:date="2013-06-28T14:08:00Z">
        <w:r w:rsidRPr="005E5BDF">
          <w:rPr>
            <w:sz w:val="22"/>
          </w:rPr>
          <w:t>Or the record issue was significant, in that the records were found to be incomplete or inaccurate such that the quality of the activity was indeterminate (i.e., the QA records did not contain information needed to provide reasonable evidence that the SSC could perform its intended safety function)</w:t>
        </w:r>
      </w:ins>
      <w:ins w:id="1269" w:author="btc1" w:date="2013-10-02T09:58:00Z">
        <w:r w:rsidR="008D390E">
          <w:rPr>
            <w:sz w:val="22"/>
          </w:rPr>
          <w:t>.</w:t>
        </w:r>
      </w:ins>
    </w:p>
    <w:p w:rsidR="0075310D" w:rsidRPr="005E5BDF" w:rsidRDefault="0075310D" w:rsidP="005E5BDF">
      <w:pPr>
        <w:pBdr>
          <w:bottom w:val="single" w:sz="12" w:space="1" w:color="auto"/>
        </w:pBdr>
        <w:ind w:left="2160" w:hanging="2160"/>
        <w:contextualSpacing/>
        <w:rPr>
          <w:ins w:id="1270" w:author="sxc3" w:date="2013-06-28T14:08:00Z"/>
          <w:sz w:val="22"/>
        </w:rPr>
      </w:pPr>
    </w:p>
    <w:p w:rsidR="0075310D" w:rsidRPr="005E5BDF" w:rsidRDefault="0075310D" w:rsidP="005E5BDF">
      <w:pPr>
        <w:ind w:left="2160" w:hanging="2160"/>
        <w:contextualSpacing/>
        <w:rPr>
          <w:ins w:id="1271" w:author="sxc3" w:date="2013-06-28T14:08:00Z"/>
          <w:sz w:val="22"/>
        </w:rPr>
      </w:pPr>
      <w:ins w:id="1272" w:author="sxc3" w:date="2013-06-28T14:08:00Z">
        <w:r w:rsidRPr="005E5BDF">
          <w:rPr>
            <w:sz w:val="22"/>
          </w:rPr>
          <w:t xml:space="preserve">Example </w:t>
        </w:r>
      </w:ins>
      <w:ins w:id="1273" w:author="sxc3" w:date="2013-09-20T15:34:00Z">
        <w:r w:rsidR="00F634B7">
          <w:rPr>
            <w:sz w:val="22"/>
          </w:rPr>
          <w:t>c</w:t>
        </w:r>
      </w:ins>
      <w:ins w:id="1274" w:author="sxc3" w:date="2013-06-28T14:08:00Z">
        <w:r w:rsidRPr="005E5BDF">
          <w:rPr>
            <w:sz w:val="22"/>
          </w:rPr>
          <w:t>.</w:t>
        </w:r>
        <w:r w:rsidRPr="005E5BDF">
          <w:rPr>
            <w:sz w:val="22"/>
          </w:rPr>
          <w:tab/>
          <w:t>Inspectors identified an error on the calibration records for measuring &amp; test equipment (M&amp;TE)</w:t>
        </w:r>
      </w:ins>
      <w:ins w:id="1275" w:author="btc1" w:date="2013-10-02T09:58:00Z">
        <w:r w:rsidR="008D390E">
          <w:rPr>
            <w:sz w:val="22"/>
          </w:rPr>
          <w:t>.</w:t>
        </w:r>
      </w:ins>
    </w:p>
    <w:p w:rsidR="0075310D" w:rsidRPr="005E5BDF" w:rsidRDefault="0075310D" w:rsidP="005E5BDF">
      <w:pPr>
        <w:ind w:left="2160" w:hanging="2160"/>
        <w:contextualSpacing/>
        <w:rPr>
          <w:ins w:id="1276" w:author="sxc3" w:date="2013-06-28T14:08:00Z"/>
          <w:sz w:val="22"/>
        </w:rPr>
      </w:pPr>
    </w:p>
    <w:p w:rsidR="0075310D" w:rsidRPr="005E5BDF" w:rsidRDefault="0075310D" w:rsidP="005E5BDF">
      <w:pPr>
        <w:ind w:left="2160" w:hanging="2160"/>
        <w:contextualSpacing/>
        <w:rPr>
          <w:ins w:id="1277" w:author="sxc3" w:date="2013-06-28T14:08:00Z"/>
          <w:sz w:val="22"/>
        </w:rPr>
      </w:pPr>
      <w:ins w:id="1278" w:author="sxc3" w:date="2013-06-28T14:08:00Z">
        <w:r w:rsidRPr="005E5BDF">
          <w:rPr>
            <w:sz w:val="22"/>
          </w:rPr>
          <w:t>Minor because:</w:t>
        </w:r>
        <w:r w:rsidRPr="005E5BDF">
          <w:rPr>
            <w:sz w:val="22"/>
          </w:rPr>
          <w:tab/>
          <w:t>The M&amp;TE can be retested and the results are clearly within the prescribed acceptance standards (i.e., the error was a documentation error and not evidence of an M&amp;TE that was out of calibration.)</w:t>
        </w:r>
      </w:ins>
    </w:p>
    <w:p w:rsidR="0075310D" w:rsidRPr="005E5BDF" w:rsidRDefault="0075310D" w:rsidP="005E5BDF">
      <w:pPr>
        <w:ind w:left="2160" w:hanging="2160"/>
        <w:contextualSpacing/>
        <w:rPr>
          <w:ins w:id="1279" w:author="sxc3" w:date="2013-06-28T14:08:00Z"/>
          <w:sz w:val="22"/>
        </w:rPr>
      </w:pPr>
    </w:p>
    <w:p w:rsidR="0075310D" w:rsidRPr="005E5BDF" w:rsidRDefault="0075310D" w:rsidP="005E5BDF">
      <w:pPr>
        <w:ind w:left="2160" w:hanging="2160"/>
        <w:contextualSpacing/>
        <w:rPr>
          <w:ins w:id="1280" w:author="sxc3" w:date="2013-06-28T14:08:00Z"/>
          <w:sz w:val="22"/>
        </w:rPr>
      </w:pPr>
      <w:ins w:id="1281" w:author="sxc3" w:date="2013-06-28T14:08:00Z">
        <w:r w:rsidRPr="005E5BDF">
          <w:rPr>
            <w:sz w:val="22"/>
          </w:rPr>
          <w:t>More than minor if:</w:t>
        </w:r>
        <w:r w:rsidRPr="005E5BDF">
          <w:rPr>
            <w:sz w:val="22"/>
          </w:rPr>
          <w:tab/>
          <w:t>If the issue requires an evaluation of out of tolerance, lost, or damaged M&amp;TE that indicates questionable acceptability for previous inspection or test results indicating the need to re-inspect or re-test.</w:t>
        </w:r>
      </w:ins>
    </w:p>
    <w:p w:rsidR="0075310D" w:rsidRPr="005E5BDF" w:rsidRDefault="0075310D" w:rsidP="005E5BDF">
      <w:pPr>
        <w:pBdr>
          <w:bottom w:val="single" w:sz="12" w:space="1" w:color="auto"/>
        </w:pBdr>
        <w:ind w:left="2160" w:hanging="2160"/>
        <w:contextualSpacing/>
        <w:rPr>
          <w:ins w:id="1282" w:author="sxc3" w:date="2013-06-28T14:08:00Z"/>
          <w:sz w:val="22"/>
        </w:rPr>
      </w:pPr>
    </w:p>
    <w:p w:rsidR="0075310D" w:rsidRPr="005E5BDF" w:rsidRDefault="0075310D" w:rsidP="005E5BDF">
      <w:pPr>
        <w:ind w:left="2160" w:hanging="2160"/>
        <w:contextualSpacing/>
        <w:rPr>
          <w:ins w:id="1283" w:author="sxc3" w:date="2013-06-28T14:08:00Z"/>
          <w:sz w:val="22"/>
        </w:rPr>
      </w:pPr>
      <w:ins w:id="1284" w:author="sxc3" w:date="2013-06-28T14:08:00Z">
        <w:r w:rsidRPr="005E5BDF">
          <w:rPr>
            <w:sz w:val="22"/>
          </w:rPr>
          <w:t>18.</w:t>
        </w:r>
        <w:r w:rsidRPr="005E5BDF">
          <w:rPr>
            <w:sz w:val="22"/>
          </w:rPr>
          <w:tab/>
          <w:t>Audits</w:t>
        </w:r>
      </w:ins>
    </w:p>
    <w:p w:rsidR="0075310D" w:rsidRPr="005E5BDF" w:rsidRDefault="0075310D" w:rsidP="005E5BDF">
      <w:pPr>
        <w:pBdr>
          <w:bottom w:val="single" w:sz="12" w:space="1" w:color="auto"/>
        </w:pBdr>
        <w:ind w:left="2160" w:hanging="2160"/>
        <w:contextualSpacing/>
        <w:rPr>
          <w:ins w:id="1285" w:author="sxc3" w:date="2013-06-28T14:08:00Z"/>
          <w:sz w:val="22"/>
        </w:rPr>
      </w:pPr>
    </w:p>
    <w:p w:rsidR="0075310D" w:rsidRPr="005E5BDF" w:rsidRDefault="0075310D" w:rsidP="005E5BDF">
      <w:pPr>
        <w:ind w:left="2160" w:hanging="2160"/>
        <w:contextualSpacing/>
        <w:rPr>
          <w:ins w:id="1286" w:author="sxc3" w:date="2013-06-28T14:08:00Z"/>
          <w:sz w:val="22"/>
        </w:rPr>
      </w:pPr>
      <w:ins w:id="1287" w:author="sxc3" w:date="2013-06-28T14:08:00Z">
        <w:r w:rsidRPr="005E5BDF">
          <w:rPr>
            <w:sz w:val="22"/>
          </w:rPr>
          <w:t>Example a.</w:t>
        </w:r>
        <w:r w:rsidRPr="005E5BDF">
          <w:rPr>
            <w:sz w:val="22"/>
          </w:rPr>
          <w:tab/>
          <w:t xml:space="preserve">Vendor failed to verify that audits were performed by personnel not having direct responsibilities in the areas being audited. </w:t>
        </w:r>
      </w:ins>
      <w:ins w:id="1288" w:author="btc1" w:date="2013-10-02T09:59:00Z">
        <w:r w:rsidR="008D390E">
          <w:rPr>
            <w:sz w:val="22"/>
          </w:rPr>
          <w:t xml:space="preserve"> </w:t>
        </w:r>
      </w:ins>
      <w:ins w:id="1289" w:author="sxc3" w:date="2013-06-28T14:08:00Z">
        <w:r w:rsidRPr="005E5BDF">
          <w:rPr>
            <w:sz w:val="22"/>
          </w:rPr>
          <w:t>Specifically, an internal audit in which the QA Manager, who has direct responsibility for the implementation of the vendor/applicants’ QA program, participated in an internal audit as a member of the audit team.</w:t>
        </w:r>
      </w:ins>
    </w:p>
    <w:p w:rsidR="0075310D" w:rsidRPr="005E5BDF" w:rsidRDefault="0075310D" w:rsidP="005E5BDF">
      <w:pPr>
        <w:ind w:left="2160" w:hanging="2160"/>
        <w:contextualSpacing/>
        <w:rPr>
          <w:ins w:id="1290" w:author="sxc3" w:date="2013-06-28T14:08:00Z"/>
          <w:sz w:val="22"/>
        </w:rPr>
      </w:pPr>
    </w:p>
    <w:p w:rsidR="0075310D" w:rsidRPr="005E5BDF" w:rsidRDefault="0075310D" w:rsidP="005E5BDF">
      <w:pPr>
        <w:ind w:left="2160" w:hanging="2160"/>
        <w:contextualSpacing/>
        <w:rPr>
          <w:ins w:id="1291" w:author="sxc3" w:date="2013-06-28T14:08:00Z"/>
          <w:sz w:val="22"/>
        </w:rPr>
      </w:pPr>
      <w:ins w:id="1292" w:author="sxc3" w:date="2013-06-28T14:08:00Z">
        <w:r w:rsidRPr="005E5BDF">
          <w:rPr>
            <w:sz w:val="22"/>
          </w:rPr>
          <w:t>Minor if:</w:t>
        </w:r>
        <w:r w:rsidRPr="005E5BDF">
          <w:rPr>
            <w:sz w:val="22"/>
          </w:rPr>
          <w:tab/>
          <w:t>The QA manager did not audit an area for which he had direct responsibility</w:t>
        </w:r>
      </w:ins>
    </w:p>
    <w:p w:rsidR="0075310D" w:rsidRPr="005E5BDF" w:rsidRDefault="0075310D" w:rsidP="005E5BDF">
      <w:pPr>
        <w:ind w:left="2160" w:hanging="2160"/>
        <w:contextualSpacing/>
        <w:rPr>
          <w:ins w:id="1293" w:author="sxc3" w:date="2013-06-28T14:08:00Z"/>
          <w:sz w:val="22"/>
        </w:rPr>
      </w:pPr>
    </w:p>
    <w:p w:rsidR="0075310D" w:rsidRPr="005E5BDF" w:rsidRDefault="0075310D" w:rsidP="005E5BDF">
      <w:pPr>
        <w:ind w:left="2160" w:hanging="2160"/>
        <w:contextualSpacing/>
        <w:rPr>
          <w:ins w:id="1294" w:author="sxc3" w:date="2013-06-28T14:08:00Z"/>
          <w:sz w:val="22"/>
        </w:rPr>
      </w:pPr>
      <w:ins w:id="1295" w:author="sxc3" w:date="2013-06-28T14:08:00Z">
        <w:r w:rsidRPr="005E5BDF">
          <w:rPr>
            <w:sz w:val="22"/>
          </w:rPr>
          <w:t>More than minor if:</w:t>
        </w:r>
        <w:r w:rsidRPr="005E5BDF">
          <w:rPr>
            <w:sz w:val="22"/>
          </w:rPr>
          <w:tab/>
          <w:t>The QA manager did audit an area for which he had direct responsibility and the satisfactory implementation of that area was in question.</w:t>
        </w:r>
      </w:ins>
    </w:p>
    <w:p w:rsidR="0075310D" w:rsidRDefault="0075310D" w:rsidP="005E5BDF">
      <w:pPr>
        <w:pBdr>
          <w:bottom w:val="single" w:sz="12" w:space="1" w:color="auto"/>
        </w:pBdr>
        <w:ind w:left="2160" w:hanging="2160"/>
        <w:contextualSpacing/>
        <w:rPr>
          <w:ins w:id="1296" w:author="sxc3" w:date="2013-09-20T15:54:00Z"/>
          <w:sz w:val="22"/>
        </w:rPr>
      </w:pPr>
    </w:p>
    <w:p w:rsidR="00380164" w:rsidRPr="005E5BDF" w:rsidRDefault="00380164" w:rsidP="005E5BDF">
      <w:pPr>
        <w:pBdr>
          <w:bottom w:val="single" w:sz="12" w:space="1" w:color="auto"/>
        </w:pBdr>
        <w:ind w:left="2160" w:hanging="2160"/>
        <w:contextualSpacing/>
        <w:rPr>
          <w:ins w:id="1297" w:author="sxc3" w:date="2013-06-28T14:08:00Z"/>
          <w:sz w:val="22"/>
        </w:rPr>
      </w:pPr>
    </w:p>
    <w:p w:rsidR="0075310D" w:rsidRPr="005E5BDF" w:rsidRDefault="0075310D" w:rsidP="005E5BDF">
      <w:pPr>
        <w:ind w:left="2160" w:hanging="2160"/>
        <w:contextualSpacing/>
        <w:rPr>
          <w:ins w:id="1298" w:author="sxc3" w:date="2013-06-28T14:08:00Z"/>
          <w:sz w:val="22"/>
        </w:rPr>
      </w:pPr>
      <w:ins w:id="1299" w:author="sxc3" w:date="2013-06-28T14:08:00Z">
        <w:r w:rsidRPr="005E5BDF">
          <w:rPr>
            <w:sz w:val="22"/>
          </w:rPr>
          <w:t>19.</w:t>
        </w:r>
        <w:r w:rsidRPr="005E5BDF">
          <w:rPr>
            <w:sz w:val="22"/>
          </w:rPr>
          <w:tab/>
          <w:t>Commercial Grade Dedication</w:t>
        </w:r>
      </w:ins>
    </w:p>
    <w:p w:rsidR="0075310D" w:rsidRPr="005E5BDF" w:rsidRDefault="0075310D" w:rsidP="005E5BDF">
      <w:pPr>
        <w:pBdr>
          <w:bottom w:val="single" w:sz="12" w:space="1" w:color="auto"/>
        </w:pBdr>
        <w:ind w:left="2160" w:hanging="2160"/>
        <w:contextualSpacing/>
        <w:rPr>
          <w:ins w:id="1300" w:author="sxc3" w:date="2013-06-28T14:08:00Z"/>
          <w:sz w:val="22"/>
        </w:rPr>
      </w:pPr>
    </w:p>
    <w:p w:rsidR="0075310D" w:rsidRPr="005E5BDF" w:rsidRDefault="0075310D" w:rsidP="005E5BDF">
      <w:pPr>
        <w:ind w:left="2160" w:hanging="2160"/>
        <w:contextualSpacing/>
        <w:rPr>
          <w:ins w:id="1301" w:author="sxc3" w:date="2013-06-28T14:08:00Z"/>
          <w:sz w:val="22"/>
        </w:rPr>
      </w:pPr>
      <w:proofErr w:type="gramStart"/>
      <w:ins w:id="1302" w:author="sxc3" w:date="2013-06-28T14:08:00Z">
        <w:r w:rsidRPr="005E5BDF">
          <w:rPr>
            <w:sz w:val="22"/>
          </w:rPr>
          <w:t>Example a.</w:t>
        </w:r>
        <w:proofErr w:type="gramEnd"/>
        <w:r w:rsidRPr="005E5BDF">
          <w:rPr>
            <w:sz w:val="22"/>
          </w:rPr>
          <w:tab/>
          <w:t>The inspectors identified qualification testing from a commercial third party that was dedicated by performing a commercial grade survey.</w:t>
        </w:r>
      </w:ins>
    </w:p>
    <w:p w:rsidR="0075310D" w:rsidRPr="005E5BDF" w:rsidRDefault="0075310D" w:rsidP="005E5BDF">
      <w:pPr>
        <w:ind w:left="2160" w:hanging="2160"/>
        <w:contextualSpacing/>
        <w:rPr>
          <w:ins w:id="1303" w:author="sxc3" w:date="2013-06-28T14:08:00Z"/>
          <w:sz w:val="22"/>
        </w:rPr>
      </w:pPr>
    </w:p>
    <w:p w:rsidR="0075310D" w:rsidRPr="005E5BDF" w:rsidRDefault="0075310D" w:rsidP="00C93BCF">
      <w:pPr>
        <w:widowControl/>
        <w:ind w:left="2160" w:hanging="2160"/>
        <w:contextualSpacing/>
        <w:rPr>
          <w:ins w:id="1304" w:author="sxc3" w:date="2013-06-28T14:08:00Z"/>
          <w:sz w:val="22"/>
        </w:rPr>
      </w:pPr>
      <w:ins w:id="1305" w:author="sxc3" w:date="2013-06-28T14:08:00Z">
        <w:r w:rsidRPr="005E5BDF">
          <w:rPr>
            <w:sz w:val="22"/>
          </w:rPr>
          <w:t>Minor because:</w:t>
        </w:r>
        <w:r w:rsidRPr="005E5BDF">
          <w:rPr>
            <w:sz w:val="22"/>
          </w:rPr>
          <w:tab/>
          <w:t>The commercial grade survey identifies and verifies all the applicable critical characteristics needed for the testing and the vendor verified through receipt inspection that the critical characteristics were met.</w:t>
        </w:r>
      </w:ins>
    </w:p>
    <w:p w:rsidR="00F634B7" w:rsidRDefault="00F634B7" w:rsidP="005E5BDF">
      <w:pPr>
        <w:ind w:left="2160" w:hanging="2160"/>
        <w:contextualSpacing/>
        <w:rPr>
          <w:ins w:id="1306" w:author="sxc3" w:date="2013-09-20T15:35:00Z"/>
          <w:sz w:val="22"/>
        </w:rPr>
      </w:pPr>
    </w:p>
    <w:p w:rsidR="0075310D" w:rsidRPr="005E5BDF" w:rsidRDefault="0075310D" w:rsidP="005E5BDF">
      <w:pPr>
        <w:ind w:left="2160" w:hanging="2160"/>
        <w:contextualSpacing/>
        <w:rPr>
          <w:ins w:id="1307" w:author="sxc3" w:date="2013-06-28T14:08:00Z"/>
          <w:sz w:val="22"/>
        </w:rPr>
      </w:pPr>
      <w:ins w:id="1308" w:author="sxc3" w:date="2013-06-28T14:08:00Z">
        <w:r w:rsidRPr="005E5BDF">
          <w:rPr>
            <w:sz w:val="22"/>
          </w:rPr>
          <w:t>More than minor if:</w:t>
        </w:r>
        <w:r w:rsidRPr="005E5BDF">
          <w:rPr>
            <w:sz w:val="22"/>
          </w:rPr>
          <w:tab/>
          <w:t>The commercial grade survey does not identify or verify applicable critical characteristics needed to perform the test or the survey relies on a third party accreditation such as NVLAP or A2LA for testing capabilities.  The NRC currently has not accepted such accreditation for laboratory services other than specific instances for calibration as part of the commercial grade dedication process.</w:t>
        </w:r>
      </w:ins>
    </w:p>
    <w:p w:rsidR="0075310D" w:rsidRPr="005E5BDF" w:rsidRDefault="0075310D" w:rsidP="005E5BDF">
      <w:pPr>
        <w:pBdr>
          <w:bottom w:val="single" w:sz="12" w:space="1" w:color="auto"/>
        </w:pBdr>
        <w:ind w:left="2160" w:hanging="2160"/>
        <w:contextualSpacing/>
        <w:rPr>
          <w:ins w:id="1309" w:author="sxc3" w:date="2013-06-28T14:08:00Z"/>
          <w:sz w:val="22"/>
        </w:rPr>
      </w:pPr>
    </w:p>
    <w:p w:rsidR="0075310D" w:rsidRPr="005E5BDF" w:rsidRDefault="0075310D" w:rsidP="005E5BDF">
      <w:pPr>
        <w:ind w:left="2160" w:hanging="2160"/>
        <w:contextualSpacing/>
        <w:rPr>
          <w:ins w:id="1310" w:author="sxc3" w:date="2013-06-28T14:08:00Z"/>
          <w:sz w:val="22"/>
        </w:rPr>
      </w:pPr>
      <w:proofErr w:type="gramStart"/>
      <w:ins w:id="1311" w:author="sxc3" w:date="2013-06-28T14:08:00Z">
        <w:r w:rsidRPr="005E5BDF">
          <w:rPr>
            <w:sz w:val="22"/>
          </w:rPr>
          <w:t>Example b.</w:t>
        </w:r>
        <w:proofErr w:type="gramEnd"/>
        <w:r w:rsidRPr="005E5BDF">
          <w:rPr>
            <w:sz w:val="22"/>
          </w:rPr>
          <w:tab/>
          <w:t>A vendor’s dedication package did not include documented engineering evaluation of the critical characteristics.</w:t>
        </w:r>
      </w:ins>
    </w:p>
    <w:p w:rsidR="0075310D" w:rsidRPr="005E5BDF" w:rsidRDefault="0075310D" w:rsidP="005E5BDF">
      <w:pPr>
        <w:ind w:left="2160" w:hanging="2160"/>
        <w:contextualSpacing/>
        <w:rPr>
          <w:ins w:id="1312" w:author="sxc3" w:date="2013-06-28T14:08:00Z"/>
          <w:sz w:val="22"/>
        </w:rPr>
      </w:pPr>
    </w:p>
    <w:p w:rsidR="0075310D" w:rsidRPr="005E5BDF" w:rsidRDefault="0075310D" w:rsidP="005E5BDF">
      <w:pPr>
        <w:ind w:left="2160" w:hanging="2160"/>
        <w:contextualSpacing/>
        <w:rPr>
          <w:ins w:id="1313" w:author="sxc3" w:date="2013-06-28T14:08:00Z"/>
          <w:sz w:val="22"/>
        </w:rPr>
      </w:pPr>
      <w:ins w:id="1314" w:author="sxc3" w:date="2013-06-28T14:08:00Z">
        <w:r w:rsidRPr="005E5BDF">
          <w:rPr>
            <w:sz w:val="22"/>
          </w:rPr>
          <w:t>Minor because:</w:t>
        </w:r>
        <w:r w:rsidRPr="005E5BDF">
          <w:rPr>
            <w:sz w:val="22"/>
          </w:rPr>
          <w:tab/>
          <w:t xml:space="preserve">The identified critical characteristics provide reasonable assurance that the item will be able to perform its safety function.   </w:t>
        </w:r>
      </w:ins>
    </w:p>
    <w:p w:rsidR="0075310D" w:rsidRPr="005E5BDF" w:rsidRDefault="0075310D" w:rsidP="005E5BDF">
      <w:pPr>
        <w:ind w:left="2160" w:hanging="2160"/>
        <w:contextualSpacing/>
        <w:rPr>
          <w:ins w:id="1315" w:author="sxc3" w:date="2013-06-28T14:08:00Z"/>
          <w:sz w:val="22"/>
        </w:rPr>
      </w:pPr>
    </w:p>
    <w:p w:rsidR="0075310D" w:rsidRPr="005E5BDF" w:rsidRDefault="0075310D" w:rsidP="005E5BDF">
      <w:pPr>
        <w:ind w:left="2160" w:hanging="2160"/>
        <w:contextualSpacing/>
        <w:rPr>
          <w:ins w:id="1316" w:author="sxc3" w:date="2013-06-28T14:08:00Z"/>
          <w:sz w:val="22"/>
        </w:rPr>
      </w:pPr>
      <w:ins w:id="1317" w:author="sxc3" w:date="2013-06-28T14:08:00Z">
        <w:r w:rsidRPr="005E5BDF">
          <w:rPr>
            <w:sz w:val="22"/>
          </w:rPr>
          <w:t>More than minor if:</w:t>
        </w:r>
        <w:r w:rsidRPr="005E5BDF">
          <w:rPr>
            <w:sz w:val="22"/>
          </w:rPr>
          <w:tab/>
          <w:t>The critical characteristics do not provide reasonable assurance that the item will perform its intended safety function.</w:t>
        </w:r>
      </w:ins>
    </w:p>
    <w:p w:rsidR="0075310D" w:rsidRPr="005E5BDF" w:rsidRDefault="0075310D" w:rsidP="005E5BDF">
      <w:pPr>
        <w:pBdr>
          <w:bottom w:val="single" w:sz="12" w:space="1" w:color="auto"/>
        </w:pBdr>
        <w:ind w:left="2160" w:hanging="2160"/>
        <w:contextualSpacing/>
        <w:rPr>
          <w:ins w:id="1318" w:author="sxc3" w:date="2013-06-28T14:08:00Z"/>
          <w:sz w:val="22"/>
        </w:rPr>
      </w:pPr>
    </w:p>
    <w:p w:rsidR="0075310D" w:rsidRPr="005E5BDF" w:rsidRDefault="0075310D" w:rsidP="005E5BDF">
      <w:pPr>
        <w:ind w:left="2160" w:hanging="2160"/>
        <w:contextualSpacing/>
        <w:rPr>
          <w:ins w:id="1319" w:author="sxc3" w:date="2013-06-28T14:08:00Z"/>
          <w:sz w:val="22"/>
        </w:rPr>
      </w:pPr>
      <w:proofErr w:type="gramStart"/>
      <w:ins w:id="1320" w:author="sxc3" w:date="2013-06-28T14:08:00Z">
        <w:r w:rsidRPr="005E5BDF">
          <w:rPr>
            <w:sz w:val="22"/>
          </w:rPr>
          <w:t>Example c.</w:t>
        </w:r>
        <w:proofErr w:type="gramEnd"/>
        <w:r w:rsidRPr="005E5BDF">
          <w:rPr>
            <w:sz w:val="22"/>
          </w:rPr>
          <w:tab/>
          <w:t>A vendor places a laboratory on their safety-related approved suppliers list based on NVLAP (ILAAC) certification only.</w:t>
        </w:r>
      </w:ins>
    </w:p>
    <w:p w:rsidR="0075310D" w:rsidRPr="005E5BDF" w:rsidRDefault="0075310D" w:rsidP="005E5BDF">
      <w:pPr>
        <w:ind w:left="2160" w:hanging="2160"/>
        <w:contextualSpacing/>
        <w:rPr>
          <w:ins w:id="1321" w:author="sxc3" w:date="2013-06-28T14:08:00Z"/>
          <w:sz w:val="22"/>
        </w:rPr>
      </w:pPr>
    </w:p>
    <w:p w:rsidR="0075310D" w:rsidRPr="005E5BDF" w:rsidRDefault="0075310D" w:rsidP="005E5BDF">
      <w:pPr>
        <w:ind w:left="2160" w:hanging="2160"/>
        <w:contextualSpacing/>
        <w:rPr>
          <w:ins w:id="1322" w:author="sxc3" w:date="2013-06-28T14:08:00Z"/>
          <w:sz w:val="22"/>
        </w:rPr>
      </w:pPr>
      <w:ins w:id="1323" w:author="sxc3" w:date="2013-06-28T14:08:00Z">
        <w:r w:rsidRPr="005E5BDF">
          <w:rPr>
            <w:sz w:val="22"/>
          </w:rPr>
          <w:t xml:space="preserve">Minor </w:t>
        </w:r>
        <w:r w:rsidR="005F74F9" w:rsidRPr="005E5BDF">
          <w:rPr>
            <w:sz w:val="22"/>
          </w:rPr>
          <w:t>because</w:t>
        </w:r>
        <w:r w:rsidRPr="005E5BDF">
          <w:rPr>
            <w:sz w:val="22"/>
          </w:rPr>
          <w:t xml:space="preserve">: </w:t>
        </w:r>
        <w:r w:rsidRPr="005E5BDF">
          <w:rPr>
            <w:sz w:val="22"/>
          </w:rPr>
          <w:tab/>
          <w:t xml:space="preserve">It is found the vendor verifies the following before contracting calibrations services: </w:t>
        </w:r>
      </w:ins>
      <w:ins w:id="1324" w:author="btc1" w:date="2013-10-02T09:59:00Z">
        <w:r w:rsidR="008D390E">
          <w:rPr>
            <w:sz w:val="22"/>
          </w:rPr>
          <w:t xml:space="preserve"> </w:t>
        </w:r>
      </w:ins>
      <w:ins w:id="1325" w:author="sxc3" w:date="2013-06-28T14:08:00Z">
        <w:r w:rsidRPr="005E5BDF">
          <w:rPr>
            <w:sz w:val="22"/>
          </w:rPr>
          <w:t>(1) the accreditation is to ANSI/ISO/IEC 17025; (2) the accrediting body is one of the 6 NRC approved domestic ILAC accrediting bodies; (3) the published scope of accreditation for the calibration laboratory covers the needed measurement parameters, ranges, and uncertainties; (4) the purchase documents impose additional technical and administrative requirements, as necessary, to satisfy the vendor’s QA Program and technical requirements; (5) the purchase documents require reporting as-found calibration data when calibrated items are found to be out-of-tolerance; and (6) the laboratory reports the standards and measuring equipment used for all calibrations.</w:t>
        </w:r>
      </w:ins>
    </w:p>
    <w:p w:rsidR="0075310D" w:rsidRPr="005E5BDF" w:rsidRDefault="0075310D" w:rsidP="005E5BDF">
      <w:pPr>
        <w:contextualSpacing/>
        <w:rPr>
          <w:ins w:id="1326" w:author="sxc3" w:date="2013-06-28T14:08:00Z"/>
          <w:sz w:val="22"/>
        </w:rPr>
      </w:pPr>
    </w:p>
    <w:p w:rsidR="0075310D" w:rsidRPr="005E5BDF" w:rsidRDefault="0075310D" w:rsidP="005E5BDF">
      <w:pPr>
        <w:ind w:left="2160" w:hanging="2160"/>
        <w:contextualSpacing/>
        <w:rPr>
          <w:ins w:id="1327" w:author="sxc3" w:date="2013-06-28T14:08:00Z"/>
          <w:sz w:val="22"/>
        </w:rPr>
      </w:pPr>
      <w:ins w:id="1328" w:author="sxc3" w:date="2013-06-28T14:08:00Z">
        <w:r w:rsidRPr="005E5BDF">
          <w:rPr>
            <w:sz w:val="22"/>
          </w:rPr>
          <w:t>Not minor if:</w:t>
        </w:r>
        <w:r w:rsidRPr="005E5BDF">
          <w:rPr>
            <w:sz w:val="22"/>
          </w:rPr>
          <w:tab/>
        </w:r>
        <w:proofErr w:type="gramStart"/>
        <w:r w:rsidRPr="005E5BDF">
          <w:rPr>
            <w:sz w:val="22"/>
          </w:rPr>
          <w:t>All of the</w:t>
        </w:r>
        <w:proofErr w:type="gramEnd"/>
        <w:r w:rsidRPr="005E5BDF">
          <w:rPr>
            <w:sz w:val="22"/>
          </w:rPr>
          <w:t xml:space="preserve"> above are not met, the M&amp;TE was not in calibration, and the M&amp;TE was used on safety related SSCs.</w:t>
        </w:r>
      </w:ins>
    </w:p>
    <w:p w:rsidR="000A7020" w:rsidRPr="005E5BDF" w:rsidRDefault="000A7020" w:rsidP="005E5B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96" w:hanging="2696"/>
        <w:jc w:val="both"/>
        <w:rPr>
          <w:sz w:val="22"/>
        </w:rPr>
      </w:pPr>
    </w:p>
    <w:p w:rsidR="000A7020" w:rsidRPr="005E5BDF" w:rsidRDefault="000A7020" w:rsidP="005E5BDF">
      <w:pPr>
        <w:ind w:left="2880" w:hanging="2160"/>
        <w:rPr>
          <w:sz w:val="22"/>
        </w:rPr>
      </w:pPr>
    </w:p>
    <w:p w:rsidR="002E0E98" w:rsidRPr="005E5BDF" w:rsidRDefault="002E0E98" w:rsidP="005E5BDF">
      <w:pPr>
        <w:pStyle w:val="Header01"/>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sz w:val="22"/>
        </w:rPr>
      </w:pPr>
    </w:p>
    <w:p w:rsidR="002E0E98" w:rsidRPr="005E5BDF" w:rsidRDefault="002E0E98" w:rsidP="005E5BDF">
      <w:pPr>
        <w:pStyle w:val="Header01"/>
        <w:tabs>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sz w:val="22"/>
        </w:rPr>
        <w:sectPr w:rsidR="002E0E98" w:rsidRPr="005E5BDF" w:rsidSect="00F07E7A">
          <w:footerReference w:type="default" r:id="rId60"/>
          <w:type w:val="continuous"/>
          <w:pgSz w:w="12240" w:h="15840" w:code="1"/>
          <w:pgMar w:top="1440" w:right="1440" w:bottom="1440" w:left="1440" w:header="1440" w:footer="1440" w:gutter="0"/>
          <w:pgNumType w:start="1" w:chapStyle="5"/>
          <w:cols w:space="720"/>
          <w:docGrid w:linePitch="326"/>
        </w:sectPr>
      </w:pPr>
    </w:p>
    <w:p w:rsidR="00BF0D37" w:rsidRPr="005E5BDF" w:rsidRDefault="00BF0D37" w:rsidP="005E5BDF">
      <w:pPr>
        <w:numPr>
          <w:ilvl w:val="12"/>
          <w:numId w:val="0"/>
        </w:numPr>
        <w:jc w:val="center"/>
        <w:rPr>
          <w:sz w:val="22"/>
        </w:rPr>
      </w:pPr>
      <w:r w:rsidRPr="005E5BDF">
        <w:rPr>
          <w:sz w:val="22"/>
        </w:rPr>
        <w:lastRenderedPageBreak/>
        <w:t xml:space="preserve">Attachment 1 – Revision History </w:t>
      </w:r>
      <w:bookmarkEnd w:id="448"/>
      <w:bookmarkEnd w:id="449"/>
      <w:bookmarkEnd w:id="450"/>
      <w:bookmarkEnd w:id="451"/>
      <w:bookmarkEnd w:id="452"/>
      <w:bookmarkEnd w:id="453"/>
      <w:bookmarkEnd w:id="454"/>
      <w:bookmarkEnd w:id="455"/>
      <w:bookmarkEnd w:id="456"/>
      <w:bookmarkEnd w:id="457"/>
      <w:bookmarkEnd w:id="458"/>
      <w:bookmarkEnd w:id="459"/>
      <w:r w:rsidRPr="005E5BDF">
        <w:rPr>
          <w:sz w:val="22"/>
        </w:rPr>
        <w:t>for IMC 0617</w:t>
      </w:r>
    </w:p>
    <w:p w:rsidR="00BF0D37" w:rsidRPr="005E5BDF" w:rsidRDefault="00BF0D37"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2160"/>
        <w:gridCol w:w="4410"/>
        <w:gridCol w:w="2430"/>
        <w:gridCol w:w="2340"/>
      </w:tblGrid>
      <w:tr w:rsidR="00487DEC" w:rsidRPr="005E5BDF" w:rsidTr="005F76EB">
        <w:tc>
          <w:tcPr>
            <w:tcW w:w="153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487DEC" w:rsidRDefault="00487DEC" w:rsidP="005F76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Accession Number</w:t>
            </w:r>
          </w:p>
          <w:p w:rsidR="00487DEC" w:rsidRDefault="00487DEC" w:rsidP="005F76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Issue Date</w:t>
            </w:r>
          </w:p>
          <w:p w:rsidR="00487DEC" w:rsidRPr="005E5BDF" w:rsidRDefault="00487DEC" w:rsidP="005F76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487DEC" w:rsidRPr="005E5BDF" w:rsidRDefault="00487DEC" w:rsidP="007722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sz w:val="22"/>
              </w:rPr>
            </w:pPr>
            <w:r w:rsidRPr="005E5BDF">
              <w:rPr>
                <w:sz w:val="22"/>
              </w:rPr>
              <w:t>Description of Change</w:t>
            </w:r>
          </w:p>
        </w:tc>
        <w:tc>
          <w:tcPr>
            <w:tcW w:w="2430" w:type="dxa"/>
            <w:tcBorders>
              <w:top w:val="single" w:sz="7" w:space="0" w:color="000000"/>
              <w:left w:val="single" w:sz="7" w:space="0" w:color="000000"/>
              <w:bottom w:val="single" w:sz="7" w:space="0" w:color="000000"/>
              <w:right w:val="single" w:sz="7" w:space="0" w:color="000000"/>
            </w:tcBorders>
          </w:tcPr>
          <w:p w:rsidR="00660DD6" w:rsidRDefault="005F76EB" w:rsidP="007722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Description of</w:t>
            </w:r>
          </w:p>
          <w:p w:rsidR="005F76EB" w:rsidRDefault="00487DEC" w:rsidP="005F76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Training</w:t>
            </w:r>
            <w:r>
              <w:rPr>
                <w:sz w:val="22"/>
              </w:rPr>
              <w:t xml:space="preserve"> Required and</w:t>
            </w:r>
          </w:p>
          <w:p w:rsidR="00487DEC" w:rsidRPr="005E5BDF" w:rsidRDefault="00487DEC" w:rsidP="005F76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Completion Date</w:t>
            </w:r>
          </w:p>
        </w:tc>
        <w:tc>
          <w:tcPr>
            <w:tcW w:w="2340" w:type="dxa"/>
            <w:tcBorders>
              <w:top w:val="single" w:sz="7" w:space="0" w:color="000000"/>
              <w:left w:val="single" w:sz="7" w:space="0" w:color="000000"/>
              <w:bottom w:val="single" w:sz="7" w:space="0" w:color="000000"/>
              <w:right w:val="single" w:sz="7" w:space="0" w:color="000000"/>
            </w:tcBorders>
          </w:tcPr>
          <w:p w:rsidR="00487DEC" w:rsidRPr="005E5BDF" w:rsidRDefault="00487DEC" w:rsidP="007722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 xml:space="preserve">Comment </w:t>
            </w:r>
            <w:r>
              <w:rPr>
                <w:sz w:val="22"/>
              </w:rPr>
              <w:t xml:space="preserve">and Feedback </w:t>
            </w:r>
            <w:r w:rsidRPr="005E5BDF">
              <w:rPr>
                <w:sz w:val="22"/>
              </w:rPr>
              <w:t>Resolution Accession Number</w:t>
            </w:r>
          </w:p>
        </w:tc>
      </w:tr>
      <w:tr w:rsidR="00487DEC" w:rsidRPr="005E5BDF" w:rsidTr="005F76EB">
        <w:tc>
          <w:tcPr>
            <w:tcW w:w="153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N/A</w:t>
            </w:r>
          </w:p>
        </w:tc>
        <w:tc>
          <w:tcPr>
            <w:tcW w:w="2160" w:type="dxa"/>
            <w:tcBorders>
              <w:top w:val="single" w:sz="7" w:space="0" w:color="000000"/>
              <w:left w:val="single" w:sz="7" w:space="0" w:color="000000"/>
              <w:bottom w:val="single" w:sz="7" w:space="0" w:color="000000"/>
              <w:right w:val="single" w:sz="7" w:space="0" w:color="000000"/>
            </w:tcBorders>
          </w:tcPr>
          <w:p w:rsidR="00A371E4" w:rsidRDefault="00A371E4"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p>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03/06/09</w:t>
            </w:r>
          </w:p>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CN 09-008</w:t>
            </w:r>
          </w:p>
        </w:tc>
        <w:tc>
          <w:tcPr>
            <w:tcW w:w="441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New Manual Chapter to describe Vendor Inspection Reports.</w:t>
            </w:r>
          </w:p>
        </w:tc>
        <w:tc>
          <w:tcPr>
            <w:tcW w:w="243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None- Based on other Manual Chapters for Inspection Report Documentation</w:t>
            </w:r>
          </w:p>
        </w:tc>
        <w:tc>
          <w:tcPr>
            <w:tcW w:w="234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ML082770035</w:t>
            </w:r>
          </w:p>
        </w:tc>
      </w:tr>
      <w:tr w:rsidR="00487DEC" w:rsidRPr="005E5BDF" w:rsidTr="005F76EB">
        <w:tc>
          <w:tcPr>
            <w:tcW w:w="153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N/A</w:t>
            </w:r>
          </w:p>
        </w:tc>
        <w:tc>
          <w:tcPr>
            <w:tcW w:w="2160" w:type="dxa"/>
            <w:tcBorders>
              <w:top w:val="single" w:sz="7" w:space="0" w:color="000000"/>
              <w:left w:val="single" w:sz="7" w:space="0" w:color="000000"/>
              <w:bottom w:val="single" w:sz="7" w:space="0" w:color="000000"/>
              <w:right w:val="single" w:sz="7" w:space="0" w:color="000000"/>
            </w:tcBorders>
          </w:tcPr>
          <w:p w:rsidR="00A371E4" w:rsidRDefault="00A371E4"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p>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10/29/09</w:t>
            </w:r>
          </w:p>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CN 09-025</w:t>
            </w:r>
          </w:p>
        </w:tc>
        <w:tc>
          <w:tcPr>
            <w:tcW w:w="441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Revised Manual Chapter to expand scope to include QA Implementation inspections.  Also, added clarifying text to 06.01for types of violations and added Appendix E to give examples of minor violations.</w:t>
            </w:r>
          </w:p>
        </w:tc>
        <w:tc>
          <w:tcPr>
            <w:tcW w:w="243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None.</w:t>
            </w:r>
          </w:p>
        </w:tc>
        <w:tc>
          <w:tcPr>
            <w:tcW w:w="2340" w:type="dxa"/>
            <w:tcBorders>
              <w:top w:val="single" w:sz="7" w:space="0" w:color="000000"/>
              <w:left w:val="single" w:sz="7" w:space="0" w:color="000000"/>
              <w:bottom w:val="single" w:sz="7" w:space="0" w:color="000000"/>
              <w:right w:val="single" w:sz="7" w:space="0" w:color="000000"/>
            </w:tcBorders>
          </w:tcPr>
          <w:p w:rsidR="00487DEC" w:rsidRPr="005E5BDF"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5E5BDF">
              <w:rPr>
                <w:sz w:val="22"/>
              </w:rPr>
              <w:t>ML092660020</w:t>
            </w:r>
          </w:p>
        </w:tc>
      </w:tr>
      <w:tr w:rsidR="00C10650" w:rsidRPr="00C10650" w:rsidTr="005F76EB">
        <w:tc>
          <w:tcPr>
            <w:tcW w:w="1530" w:type="dxa"/>
            <w:tcBorders>
              <w:top w:val="single" w:sz="7" w:space="0" w:color="000000"/>
              <w:left w:val="single" w:sz="7" w:space="0" w:color="000000"/>
              <w:bottom w:val="single" w:sz="7" w:space="0" w:color="000000"/>
              <w:right w:val="single" w:sz="7" w:space="0" w:color="000000"/>
            </w:tcBorders>
          </w:tcPr>
          <w:p w:rsidR="00487DEC" w:rsidRPr="00C10650"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C10650">
              <w:rPr>
                <w:sz w:val="22"/>
              </w:rPr>
              <w:t>N/A</w:t>
            </w:r>
          </w:p>
        </w:tc>
        <w:tc>
          <w:tcPr>
            <w:tcW w:w="2160" w:type="dxa"/>
            <w:tcBorders>
              <w:top w:val="single" w:sz="7" w:space="0" w:color="000000"/>
              <w:left w:val="single" w:sz="7" w:space="0" w:color="000000"/>
              <w:bottom w:val="single" w:sz="7" w:space="0" w:color="000000"/>
              <w:right w:val="single" w:sz="7" w:space="0" w:color="000000"/>
            </w:tcBorders>
          </w:tcPr>
          <w:p w:rsidR="00C10650" w:rsidRPr="00C10650" w:rsidRDefault="00C10650"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C10650">
              <w:rPr>
                <w:sz w:val="22"/>
              </w:rPr>
              <w:t>ML13246A450</w:t>
            </w:r>
          </w:p>
          <w:p w:rsidR="00487DEC" w:rsidRPr="00C10650" w:rsidRDefault="008D390E"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10/03</w:t>
            </w:r>
            <w:r w:rsidR="00487DEC" w:rsidRPr="00C10650">
              <w:rPr>
                <w:sz w:val="22"/>
              </w:rPr>
              <w:t>/13</w:t>
            </w:r>
          </w:p>
          <w:p w:rsidR="00487DEC" w:rsidRPr="00C10650" w:rsidRDefault="00487DEC" w:rsidP="008D39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C10650">
              <w:rPr>
                <w:sz w:val="22"/>
              </w:rPr>
              <w:t xml:space="preserve">CN </w:t>
            </w:r>
            <w:r w:rsidR="007B34CB">
              <w:rPr>
                <w:sz w:val="22"/>
              </w:rPr>
              <w:t>13</w:t>
            </w:r>
            <w:r w:rsidRPr="00C10650">
              <w:rPr>
                <w:sz w:val="22"/>
              </w:rPr>
              <w:t>-</w:t>
            </w:r>
            <w:r w:rsidR="008D390E">
              <w:rPr>
                <w:sz w:val="22"/>
              </w:rPr>
              <w:t>024</w:t>
            </w:r>
          </w:p>
        </w:tc>
        <w:tc>
          <w:tcPr>
            <w:tcW w:w="4410" w:type="dxa"/>
            <w:tcBorders>
              <w:top w:val="single" w:sz="7" w:space="0" w:color="000000"/>
              <w:left w:val="single" w:sz="7" w:space="0" w:color="000000"/>
              <w:bottom w:val="single" w:sz="7" w:space="0" w:color="000000"/>
              <w:right w:val="single" w:sz="7" w:space="0" w:color="000000"/>
            </w:tcBorders>
          </w:tcPr>
          <w:p w:rsidR="00487DEC" w:rsidRPr="00C10650" w:rsidRDefault="00487DEC"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sidRPr="00C10650">
              <w:rPr>
                <w:sz w:val="22"/>
              </w:rPr>
              <w:t xml:space="preserve">Revised Manual Chapter to </w:t>
            </w:r>
            <w:r w:rsidRPr="00C10650">
              <w:rPr>
                <w:sz w:val="22"/>
                <w:szCs w:val="22"/>
              </w:rPr>
              <w:t>provide changes to the documentation of inspection observations and findings to ensure that inspection reports highlight the most significant findings, clearly describe the technically-focused activities conducted during the inspection, document ITAACs that were inspected, and clearly articulate the inspection scope, observations, and findings.  Appendix E was revised to add additional guidance on screening minor violations and non</w:t>
            </w:r>
            <w:r w:rsidR="005F76EB">
              <w:rPr>
                <w:sz w:val="22"/>
                <w:szCs w:val="22"/>
              </w:rPr>
              <w:t>-</w:t>
            </w:r>
            <w:r w:rsidRPr="00C10650">
              <w:rPr>
                <w:sz w:val="22"/>
                <w:szCs w:val="22"/>
              </w:rPr>
              <w:t>conformances. Definitions were moved to IMC 2507, Vendor Inspections.</w:t>
            </w:r>
          </w:p>
        </w:tc>
        <w:tc>
          <w:tcPr>
            <w:tcW w:w="2430" w:type="dxa"/>
            <w:tcBorders>
              <w:top w:val="single" w:sz="7" w:space="0" w:color="000000"/>
              <w:left w:val="single" w:sz="7" w:space="0" w:color="000000"/>
              <w:bottom w:val="single" w:sz="7" w:space="0" w:color="000000"/>
              <w:right w:val="single" w:sz="7" w:space="0" w:color="000000"/>
            </w:tcBorders>
          </w:tcPr>
          <w:p w:rsidR="00487DEC" w:rsidRPr="00C10650" w:rsidRDefault="00C10650"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None</w:t>
            </w:r>
          </w:p>
        </w:tc>
        <w:tc>
          <w:tcPr>
            <w:tcW w:w="2340" w:type="dxa"/>
            <w:tcBorders>
              <w:top w:val="single" w:sz="7" w:space="0" w:color="000000"/>
              <w:left w:val="single" w:sz="7" w:space="0" w:color="000000"/>
              <w:bottom w:val="single" w:sz="7" w:space="0" w:color="000000"/>
              <w:right w:val="single" w:sz="7" w:space="0" w:color="000000"/>
            </w:tcBorders>
          </w:tcPr>
          <w:p w:rsidR="00487DEC" w:rsidRPr="00C10650" w:rsidRDefault="00C10650" w:rsidP="005E5B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rPr>
            </w:pPr>
            <w:r>
              <w:rPr>
                <w:sz w:val="22"/>
              </w:rPr>
              <w:t>ML</w:t>
            </w:r>
            <w:r w:rsidR="001D34B2" w:rsidRPr="00C10650">
              <w:rPr>
                <w:sz w:val="22"/>
              </w:rPr>
              <w:t>13246A451</w:t>
            </w:r>
          </w:p>
        </w:tc>
      </w:tr>
    </w:tbl>
    <w:p w:rsidR="00BF0D37" w:rsidRPr="005E5BDF" w:rsidRDefault="00BF0D37" w:rsidP="005E5BDF">
      <w:pPr>
        <w:numPr>
          <w:ilvl w:val="12"/>
          <w:numId w:val="0"/>
        </w:numPr>
        <w:rPr>
          <w:sz w:val="22"/>
        </w:rPr>
      </w:pPr>
    </w:p>
    <w:sectPr w:rsidR="00BF0D37" w:rsidRPr="005E5BDF" w:rsidSect="002C214B">
      <w:footerReference w:type="default" r:id="rId61"/>
      <w:pgSz w:w="15840" w:h="12240" w:orient="landscape" w:code="1"/>
      <w:pgMar w:top="1440" w:right="1440" w:bottom="1440" w:left="1440" w:header="1440" w:footer="1440" w:gutter="0"/>
      <w:pgNumType w:start="1" w:chapStyle="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5AA" w:rsidRDefault="000875AA">
      <w:r>
        <w:separator/>
      </w:r>
    </w:p>
  </w:endnote>
  <w:endnote w:type="continuationSeparator" w:id="0">
    <w:p w:rsidR="000875AA" w:rsidRDefault="00087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spacing w:line="256" w:lineRule="auto"/>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Pr="00C72ACE" w:rsidRDefault="001B0C96">
    <w:pPr>
      <w:tabs>
        <w:tab w:val="center" w:pos="4680"/>
        <w:tab w:val="right" w:pos="9360"/>
      </w:tabs>
      <w:spacing w:line="256" w:lineRule="auto"/>
    </w:pPr>
    <w:r>
      <w:t>0617, Appendix B</w:t>
    </w:r>
    <w:r w:rsidRPr="00C72ACE">
      <w:tab/>
    </w:r>
    <w:r>
      <w:t>B-</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sidRPr="00C72ACE">
      <w:tab/>
      <w:t>Issue Date: xx/xx/08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9A4DBB" w:rsidRDefault="001B0C96">
    <w:pPr>
      <w:tabs>
        <w:tab w:val="center" w:pos="4680"/>
        <w:tab w:val="right" w:pos="9360"/>
      </w:tabs>
      <w:spacing w:line="256" w:lineRule="auto"/>
      <w:rPr>
        <w:sz w:val="22"/>
        <w:szCs w:val="22"/>
      </w:rPr>
    </w:pPr>
    <w:r w:rsidRPr="009A4DBB">
      <w:rPr>
        <w:sz w:val="22"/>
        <w:szCs w:val="22"/>
      </w:rPr>
      <w:t xml:space="preserve">Issue Date: </w:t>
    </w:r>
    <w:r>
      <w:rPr>
        <w:sz w:val="22"/>
        <w:szCs w:val="22"/>
      </w:rPr>
      <w:t xml:space="preserve"> </w:t>
    </w:r>
    <w:r w:rsidR="007952CE">
      <w:rPr>
        <w:sz w:val="22"/>
        <w:szCs w:val="22"/>
      </w:rPr>
      <w:t>10/03</w:t>
    </w:r>
    <w:r>
      <w:rPr>
        <w:sz w:val="22"/>
        <w:szCs w:val="22"/>
      </w:rPr>
      <w:t>/13</w:t>
    </w:r>
    <w:r w:rsidRPr="009A4DBB">
      <w:rPr>
        <w:sz w:val="22"/>
        <w:szCs w:val="22"/>
      </w:rPr>
      <w:tab/>
      <w:t>App</w:t>
    </w:r>
    <w:r w:rsidR="007952CE">
      <w:rPr>
        <w:sz w:val="22"/>
        <w:szCs w:val="22"/>
      </w:rPr>
      <w:t xml:space="preserve"> </w:t>
    </w:r>
    <w:r w:rsidRPr="009A4DBB">
      <w:rPr>
        <w:sz w:val="22"/>
        <w:szCs w:val="22"/>
      </w:rPr>
      <w:t>B-</w:t>
    </w:r>
    <w:r w:rsidRPr="009A4DBB">
      <w:rPr>
        <w:sz w:val="22"/>
        <w:szCs w:val="22"/>
      </w:rPr>
      <w:pgNum/>
    </w:r>
    <w:r>
      <w:rPr>
        <w:sz w:val="22"/>
        <w:szCs w:val="22"/>
      </w:rPr>
      <w:tab/>
      <w:t>0617</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rPr>
        <w:del w:id="232" w:author="sxc3" w:date="2013-06-28T14:08:00Z"/>
      </w:rPr>
    </w:pPr>
  </w:p>
  <w:p w:rsidR="001B0C96" w:rsidRDefault="001B0C96">
    <w:pPr>
      <w:pStyle w:val="Footer"/>
      <w:pPrChange w:id="233" w:author="sxc3" w:date="2013-06-28T14:08:00Z">
        <w:pPr>
          <w:tabs>
            <w:tab w:val="center" w:pos="4680"/>
            <w:tab w:val="right" w:pos="9360"/>
          </w:tabs>
          <w:spacing w:line="256" w:lineRule="auto"/>
        </w:pPr>
      </w:pPrChange>
    </w:pPr>
    <w:del w:id="234" w:author="sxc3" w:date="2013-06-28T14:08:00Z">
      <w:r>
        <w:delText>0617, Appendix B</w:delText>
      </w:r>
      <w:r w:rsidRPr="00C72ACE">
        <w:tab/>
      </w:r>
      <w:r>
        <w:delText>B-</w:delText>
      </w:r>
      <w:r>
        <w:rPr>
          <w:rStyle w:val="PageNumber"/>
          <w:rFonts w:cs="Arial"/>
        </w:rPr>
        <w:fldChar w:fldCharType="begin"/>
      </w:r>
      <w:r>
        <w:rPr>
          <w:rStyle w:val="PageNumber"/>
          <w:rFonts w:cs="Arial"/>
        </w:rPr>
        <w:delInstrText xml:space="preserve"> PAGE </w:delInstrText>
      </w:r>
      <w:r>
        <w:rPr>
          <w:rStyle w:val="PageNumber"/>
          <w:rFonts w:cs="Arial"/>
        </w:rPr>
        <w:fldChar w:fldCharType="separate"/>
      </w:r>
      <w:r>
        <w:rPr>
          <w:rStyle w:val="PageNumber"/>
          <w:rFonts w:cs="Arial"/>
          <w:noProof/>
        </w:rPr>
        <w:delText>2</w:delText>
      </w:r>
      <w:r>
        <w:rPr>
          <w:rStyle w:val="PageNumber"/>
          <w:rFonts w:cs="Arial"/>
        </w:rPr>
        <w:fldChar w:fldCharType="end"/>
      </w:r>
      <w:r w:rsidRPr="00C72ACE">
        <w:tab/>
        <w:delText>Issue Date: xx/xx/08</w:delText>
      </w:r>
    </w:del>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7952CE" w:rsidRDefault="001B0C96" w:rsidP="00824C72">
    <w:pPr>
      <w:pStyle w:val="Footer"/>
      <w:tabs>
        <w:tab w:val="clear" w:pos="8640"/>
        <w:tab w:val="right" w:pos="9360"/>
      </w:tabs>
      <w:rPr>
        <w:sz w:val="22"/>
        <w:szCs w:val="22"/>
      </w:rPr>
    </w:pPr>
    <w:r w:rsidRPr="007952CE">
      <w:rPr>
        <w:sz w:val="22"/>
        <w:szCs w:val="22"/>
      </w:rPr>
      <w:t xml:space="preserve">Issue Date:  </w:t>
    </w:r>
    <w:r w:rsidR="007952CE">
      <w:rPr>
        <w:sz w:val="22"/>
        <w:szCs w:val="22"/>
      </w:rPr>
      <w:t>10/03</w:t>
    </w:r>
    <w:r w:rsidRPr="007952CE">
      <w:rPr>
        <w:sz w:val="22"/>
        <w:szCs w:val="22"/>
      </w:rPr>
      <w:t>/13</w:t>
    </w:r>
    <w:r w:rsidRPr="007952CE">
      <w:rPr>
        <w:sz w:val="22"/>
        <w:szCs w:val="22"/>
      </w:rPr>
      <w:tab/>
      <w:t>App</w:t>
    </w:r>
    <w:r w:rsidR="007952CE">
      <w:rPr>
        <w:sz w:val="22"/>
        <w:szCs w:val="22"/>
      </w:rPr>
      <w:t xml:space="preserve"> </w:t>
    </w:r>
    <w:r w:rsidRPr="007952CE">
      <w:rPr>
        <w:sz w:val="22"/>
        <w:szCs w:val="22"/>
      </w:rPr>
      <w:t>B-</w:t>
    </w:r>
    <w:r w:rsidRPr="007952CE">
      <w:rPr>
        <w:sz w:val="22"/>
        <w:szCs w:val="22"/>
      </w:rPr>
      <w:pgNum/>
    </w:r>
    <w:r w:rsidRPr="007952CE">
      <w:rPr>
        <w:sz w:val="22"/>
        <w:szCs w:val="22"/>
      </w:rPr>
      <w:tab/>
      <w:t xml:space="preserve">     0617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Pr="00C72ACE" w:rsidRDefault="001B0C96">
    <w:pPr>
      <w:tabs>
        <w:tab w:val="center" w:pos="4680"/>
        <w:tab w:val="right" w:pos="9360"/>
      </w:tabs>
      <w:spacing w:line="256" w:lineRule="auto"/>
    </w:pPr>
    <w:r>
      <w:t>0617, Appendix B</w:t>
    </w:r>
    <w:r w:rsidRPr="00C72ACE">
      <w:tab/>
    </w:r>
    <w:r>
      <w:t>B-</w:t>
    </w:r>
    <w:r>
      <w:rPr>
        <w:rStyle w:val="PageNumber"/>
        <w:rFonts w:cs="Arial"/>
      </w:rPr>
      <w:t>3</w:t>
    </w:r>
    <w:r w:rsidRPr="00C72ACE">
      <w:tab/>
      <w:t>Issue Date: xx/xx/08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F747FE" w:rsidRDefault="001B0C96" w:rsidP="00E01177">
    <w:pPr>
      <w:tabs>
        <w:tab w:val="center" w:pos="4680"/>
        <w:tab w:val="right" w:pos="9360"/>
      </w:tabs>
      <w:spacing w:line="257" w:lineRule="auto"/>
      <w:rPr>
        <w:sz w:val="22"/>
        <w:szCs w:val="22"/>
      </w:rPr>
    </w:pPr>
    <w:r w:rsidRPr="00F747FE">
      <w:rPr>
        <w:sz w:val="22"/>
        <w:szCs w:val="22"/>
      </w:rPr>
      <w:t xml:space="preserve">Issue Date:  </w:t>
    </w:r>
    <w:r w:rsidR="007952CE">
      <w:rPr>
        <w:sz w:val="22"/>
        <w:szCs w:val="22"/>
      </w:rPr>
      <w:t>10/03</w:t>
    </w:r>
    <w:r w:rsidRPr="00F747FE">
      <w:rPr>
        <w:sz w:val="22"/>
        <w:szCs w:val="22"/>
      </w:rPr>
      <w:t>/13</w:t>
    </w:r>
    <w:r w:rsidRPr="00F747FE">
      <w:rPr>
        <w:sz w:val="22"/>
        <w:szCs w:val="22"/>
      </w:rPr>
      <w:tab/>
    </w:r>
    <w:r>
      <w:rPr>
        <w:sz w:val="22"/>
        <w:szCs w:val="22"/>
      </w:rPr>
      <w:t>App</w:t>
    </w:r>
    <w:r w:rsidR="007952CE">
      <w:rPr>
        <w:sz w:val="22"/>
        <w:szCs w:val="22"/>
      </w:rPr>
      <w:t xml:space="preserve"> </w:t>
    </w:r>
    <w:r w:rsidRPr="00F747FE">
      <w:rPr>
        <w:sz w:val="22"/>
        <w:szCs w:val="22"/>
      </w:rPr>
      <w:t>B-</w:t>
    </w:r>
    <w:r>
      <w:rPr>
        <w:sz w:val="22"/>
        <w:szCs w:val="22"/>
      </w:rPr>
      <w:t>3</w:t>
    </w:r>
    <w:r w:rsidRPr="00F747FE">
      <w:rPr>
        <w:sz w:val="22"/>
        <w:szCs w:val="22"/>
      </w:rPr>
      <w:tab/>
      <w:t>0617</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Pr="00C72ACE" w:rsidRDefault="001B0C96">
    <w:pPr>
      <w:tabs>
        <w:tab w:val="center" w:pos="4680"/>
        <w:tab w:val="right" w:pos="9360"/>
      </w:tabs>
      <w:spacing w:line="256" w:lineRule="auto"/>
    </w:pPr>
    <w:r w:rsidRPr="00C72ACE">
      <w:t>Issue Date: xx/xx/08</w:t>
    </w:r>
    <w:r w:rsidRPr="00C72ACE">
      <w:tab/>
    </w:r>
    <w:r>
      <w:t>C-</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sidRPr="00C72ACE">
      <w:tab/>
    </w:r>
    <w:r>
      <w:t>0617, Appendix C</w:t>
    </w:r>
    <w:r w:rsidRPr="00C72ACE">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6145B2" w:rsidRDefault="001B0C96" w:rsidP="00E01177">
    <w:pPr>
      <w:tabs>
        <w:tab w:val="center" w:pos="4680"/>
        <w:tab w:val="right" w:pos="9360"/>
      </w:tabs>
      <w:spacing w:line="257" w:lineRule="auto"/>
      <w:rPr>
        <w:sz w:val="22"/>
        <w:szCs w:val="22"/>
      </w:rPr>
    </w:pPr>
    <w:r w:rsidRPr="006145B2">
      <w:rPr>
        <w:sz w:val="22"/>
        <w:szCs w:val="22"/>
      </w:rPr>
      <w:t>Issue Date</w:t>
    </w:r>
    <w:r w:rsidR="007952CE">
      <w:rPr>
        <w:sz w:val="22"/>
        <w:szCs w:val="22"/>
      </w:rPr>
      <w:t>:  10/03</w:t>
    </w:r>
    <w:r>
      <w:rPr>
        <w:sz w:val="22"/>
        <w:szCs w:val="22"/>
      </w:rPr>
      <w:t>/13</w:t>
    </w:r>
    <w:r w:rsidRPr="006145B2">
      <w:rPr>
        <w:sz w:val="22"/>
        <w:szCs w:val="22"/>
      </w:rPr>
      <w:tab/>
    </w:r>
    <w:r>
      <w:rPr>
        <w:sz w:val="22"/>
        <w:szCs w:val="22"/>
      </w:rPr>
      <w:t>App</w:t>
    </w:r>
    <w:r w:rsidR="007952CE">
      <w:rPr>
        <w:sz w:val="22"/>
        <w:szCs w:val="22"/>
      </w:rPr>
      <w:t xml:space="preserve"> </w:t>
    </w:r>
    <w:r w:rsidRPr="006145B2">
      <w:rPr>
        <w:sz w:val="22"/>
        <w:szCs w:val="22"/>
      </w:rPr>
      <w:t>C-</w:t>
    </w:r>
    <w:r w:rsidRPr="006145B2">
      <w:rPr>
        <w:sz w:val="22"/>
        <w:szCs w:val="22"/>
      </w:rPr>
      <w:pgNum/>
    </w:r>
    <w:r w:rsidRPr="006145B2">
      <w:rPr>
        <w:sz w:val="22"/>
        <w:szCs w:val="22"/>
      </w:rPr>
      <w:tab/>
      <w:t>0617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Default="001B0C96">
    <w:pPr>
      <w:pStyle w:val="Footer"/>
    </w:pPr>
    <w:r w:rsidRPr="00C72ACE">
      <w:t>Issue Date: xx/xx/</w:t>
    </w:r>
    <w:ins w:id="282" w:author="sxc3" w:date="2013-07-03T07:59:00Z">
      <w:r>
        <w:t>13</w:t>
      </w:r>
    </w:ins>
    <w:r w:rsidRPr="00C72ACE">
      <w:tab/>
    </w:r>
    <w:r>
      <w:t>C-</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sidRPr="00C72ACE">
      <w:tab/>
    </w:r>
    <w:r>
      <w:t>0617, Appendix C</w:t>
    </w:r>
    <w:r w:rsidRPr="00C72ACE">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7952CE" w:rsidRDefault="001B0C96" w:rsidP="00824C72">
    <w:pPr>
      <w:pStyle w:val="Footer"/>
      <w:tabs>
        <w:tab w:val="clear" w:pos="8640"/>
        <w:tab w:val="right" w:pos="9360"/>
      </w:tabs>
      <w:rPr>
        <w:sz w:val="22"/>
        <w:szCs w:val="22"/>
      </w:rPr>
    </w:pPr>
    <w:r w:rsidRPr="007952CE">
      <w:rPr>
        <w:sz w:val="22"/>
        <w:szCs w:val="22"/>
      </w:rPr>
      <w:t xml:space="preserve">Issue Date:  </w:t>
    </w:r>
    <w:r w:rsidR="007952CE">
      <w:rPr>
        <w:sz w:val="22"/>
        <w:szCs w:val="22"/>
      </w:rPr>
      <w:t>10/03</w:t>
    </w:r>
    <w:r w:rsidRPr="007952CE">
      <w:rPr>
        <w:sz w:val="22"/>
        <w:szCs w:val="22"/>
      </w:rPr>
      <w:t>/13</w:t>
    </w:r>
    <w:r w:rsidRPr="007952CE">
      <w:rPr>
        <w:sz w:val="22"/>
        <w:szCs w:val="22"/>
      </w:rPr>
      <w:tab/>
      <w:t>App</w:t>
    </w:r>
    <w:r w:rsidR="007952CE">
      <w:rPr>
        <w:sz w:val="22"/>
        <w:szCs w:val="22"/>
      </w:rPr>
      <w:t xml:space="preserve"> </w:t>
    </w:r>
    <w:r w:rsidRPr="007952CE">
      <w:rPr>
        <w:sz w:val="22"/>
        <w:szCs w:val="22"/>
      </w:rPr>
      <w:t>C-</w:t>
    </w:r>
    <w:r w:rsidRPr="007952CE">
      <w:rPr>
        <w:sz w:val="22"/>
        <w:szCs w:val="22"/>
      </w:rPr>
      <w:pgNum/>
    </w:r>
    <w:r w:rsidRPr="007952CE">
      <w:rPr>
        <w:sz w:val="22"/>
        <w:szCs w:val="22"/>
      </w:rPr>
      <w:tab/>
      <w:t>0617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rsidP="00972A00">
    <w:pPr>
      <w:pStyle w:val="Footer"/>
      <w:tabs>
        <w:tab w:val="clear" w:pos="8640"/>
        <w:tab w:val="right" w:pos="9360"/>
      </w:tabs>
    </w:pPr>
  </w:p>
  <w:p w:rsidR="001B0C96" w:rsidRDefault="001B0C96" w:rsidP="00972A00">
    <w:pPr>
      <w:pStyle w:val="Footer"/>
      <w:tabs>
        <w:tab w:val="clear" w:pos="8640"/>
        <w:tab w:val="right" w:pos="9360"/>
      </w:tabs>
    </w:pPr>
    <w:r>
      <w:t>0617</w:t>
    </w:r>
    <w: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ii</w:t>
    </w:r>
    <w:r>
      <w:rPr>
        <w:rStyle w:val="PageNumber"/>
        <w:rFonts w:cs="Arial"/>
      </w:rPr>
      <w:fldChar w:fldCharType="end"/>
    </w:r>
    <w:r>
      <w:rPr>
        <w:rStyle w:val="PageNumber"/>
        <w:rFonts w:cs="Arial"/>
      </w:rPr>
      <w:tab/>
      <w:t>Issue Date: xx/xx/2008</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framePr w:wrap="notBeside" w:hAnchor="text" w:xAlign="center"/>
    </w:pPr>
    <w:r>
      <w:t>-</w:t>
    </w:r>
    <w:r>
      <w:fldChar w:fldCharType="begin"/>
    </w:r>
    <w:r>
      <w:instrText xml:space="preserve"> PAGE  </w:instrText>
    </w:r>
    <w:r>
      <w:fldChar w:fldCharType="separate"/>
    </w:r>
    <w:r>
      <w:rPr>
        <w:noProof/>
      </w:rPr>
      <w:t>1</w:t>
    </w:r>
    <w:r>
      <w:rPr>
        <w:noProof/>
      </w:rPr>
      <w:fldChar w:fldCharType="end"/>
    </w:r>
    <w:r>
      <w:t>-</w:t>
    </w:r>
  </w:p>
  <w:p w:rsidR="001B0C96" w:rsidRDefault="001B0C96"/>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Pr="00C72ACE" w:rsidRDefault="001B0C96">
    <w:pPr>
      <w:tabs>
        <w:tab w:val="center" w:pos="4680"/>
        <w:tab w:val="right" w:pos="9360"/>
      </w:tabs>
      <w:spacing w:line="256" w:lineRule="auto"/>
    </w:pPr>
    <w:r>
      <w:t>0617, Appendix D</w:t>
    </w:r>
    <w:r w:rsidRPr="00C72ACE">
      <w:tab/>
    </w:r>
    <w:r>
      <w:t>D-</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r w:rsidRPr="00C72ACE">
      <w:tab/>
      <w:t>Issue Date: xx/xx/08</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6145B2" w:rsidRDefault="001B0C96" w:rsidP="00E01177">
    <w:pPr>
      <w:tabs>
        <w:tab w:val="center" w:pos="4680"/>
        <w:tab w:val="right" w:pos="9360"/>
      </w:tabs>
      <w:spacing w:line="257" w:lineRule="auto"/>
      <w:rPr>
        <w:sz w:val="22"/>
        <w:szCs w:val="22"/>
      </w:rPr>
    </w:pPr>
    <w:r w:rsidRPr="006145B2">
      <w:rPr>
        <w:sz w:val="22"/>
        <w:szCs w:val="22"/>
      </w:rPr>
      <w:t xml:space="preserve">Issue Date: </w:t>
    </w:r>
    <w:r>
      <w:rPr>
        <w:sz w:val="22"/>
        <w:szCs w:val="22"/>
      </w:rPr>
      <w:t xml:space="preserve"> </w:t>
    </w:r>
    <w:r w:rsidR="003232E9">
      <w:rPr>
        <w:sz w:val="22"/>
        <w:szCs w:val="22"/>
      </w:rPr>
      <w:t>10/03</w:t>
    </w:r>
    <w:r>
      <w:rPr>
        <w:sz w:val="22"/>
        <w:szCs w:val="22"/>
      </w:rPr>
      <w:t>/13</w:t>
    </w:r>
    <w:r w:rsidRPr="006145B2">
      <w:rPr>
        <w:sz w:val="22"/>
        <w:szCs w:val="22"/>
      </w:rPr>
      <w:tab/>
    </w:r>
    <w:r>
      <w:rPr>
        <w:sz w:val="22"/>
        <w:szCs w:val="22"/>
      </w:rPr>
      <w:t>App</w:t>
    </w:r>
    <w:r w:rsidR="003232E9">
      <w:rPr>
        <w:sz w:val="22"/>
        <w:szCs w:val="22"/>
      </w:rPr>
      <w:t xml:space="preserve"> </w:t>
    </w:r>
    <w:r w:rsidRPr="006145B2">
      <w:rPr>
        <w:sz w:val="22"/>
        <w:szCs w:val="22"/>
      </w:rPr>
      <w:t>D-</w:t>
    </w:r>
    <w:r w:rsidRPr="006145B2">
      <w:rPr>
        <w:rStyle w:val="PageNumber"/>
        <w:rFonts w:cs="Arial"/>
        <w:sz w:val="22"/>
        <w:szCs w:val="22"/>
      </w:rPr>
      <w:fldChar w:fldCharType="begin"/>
    </w:r>
    <w:r w:rsidRPr="006145B2">
      <w:rPr>
        <w:rStyle w:val="PageNumber"/>
        <w:rFonts w:cs="Arial"/>
        <w:sz w:val="22"/>
        <w:szCs w:val="22"/>
      </w:rPr>
      <w:instrText xml:space="preserve"> PAGE </w:instrText>
    </w:r>
    <w:r w:rsidRPr="006145B2">
      <w:rPr>
        <w:rStyle w:val="PageNumber"/>
        <w:rFonts w:cs="Arial"/>
        <w:sz w:val="22"/>
        <w:szCs w:val="22"/>
      </w:rPr>
      <w:fldChar w:fldCharType="separate"/>
    </w:r>
    <w:r w:rsidR="00934B96">
      <w:rPr>
        <w:rStyle w:val="PageNumber"/>
        <w:rFonts w:cs="Arial"/>
        <w:noProof/>
        <w:sz w:val="22"/>
        <w:szCs w:val="22"/>
      </w:rPr>
      <w:t>1</w:t>
    </w:r>
    <w:r w:rsidRPr="006145B2">
      <w:rPr>
        <w:rStyle w:val="PageNumber"/>
        <w:rFonts w:cs="Arial"/>
        <w:sz w:val="22"/>
        <w:szCs w:val="22"/>
      </w:rPr>
      <w:fldChar w:fldCharType="end"/>
    </w:r>
    <w:r w:rsidRPr="006145B2">
      <w:rPr>
        <w:sz w:val="22"/>
        <w:szCs w:val="22"/>
      </w:rPr>
      <w:tab/>
      <w:t>0617</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Default="001B0C96">
    <w:pPr>
      <w:pStyle w:val="Footer"/>
      <w:pPrChange w:id="284" w:author="sxc3" w:date="2013-06-28T14:08:00Z">
        <w:pPr>
          <w:tabs>
            <w:tab w:val="center" w:pos="4680"/>
            <w:tab w:val="right" w:pos="9360"/>
          </w:tabs>
          <w:spacing w:line="256" w:lineRule="auto"/>
        </w:pPr>
      </w:pPrChange>
    </w:pPr>
    <w:r>
      <w:t>0617, Appendix D</w:t>
    </w:r>
    <w:r w:rsidRPr="00C72ACE">
      <w:tab/>
    </w:r>
    <w:r>
      <w:t>D-</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r w:rsidRPr="00C72ACE">
      <w:tab/>
      <w:t>Issue Date: xx/xx/08</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6145B2" w:rsidRDefault="001B0C96" w:rsidP="00824C72">
    <w:pPr>
      <w:pStyle w:val="Footer"/>
      <w:tabs>
        <w:tab w:val="clear" w:pos="8640"/>
        <w:tab w:val="right" w:pos="9360"/>
      </w:tabs>
      <w:rPr>
        <w:sz w:val="22"/>
        <w:szCs w:val="22"/>
      </w:rPr>
    </w:pPr>
    <w:r w:rsidRPr="006145B2">
      <w:rPr>
        <w:sz w:val="22"/>
        <w:szCs w:val="22"/>
      </w:rPr>
      <w:t>I</w:t>
    </w:r>
    <w:r>
      <w:rPr>
        <w:sz w:val="22"/>
        <w:szCs w:val="22"/>
      </w:rPr>
      <w:t xml:space="preserve">ssue Date:  </w:t>
    </w:r>
    <w:r w:rsidR="003232E9">
      <w:rPr>
        <w:sz w:val="22"/>
        <w:szCs w:val="22"/>
      </w:rPr>
      <w:t>10/03</w:t>
    </w:r>
    <w:r>
      <w:rPr>
        <w:sz w:val="22"/>
        <w:szCs w:val="22"/>
      </w:rPr>
      <w:t>/13</w:t>
    </w:r>
    <w:r w:rsidRPr="006145B2">
      <w:rPr>
        <w:sz w:val="22"/>
        <w:szCs w:val="22"/>
      </w:rPr>
      <w:tab/>
    </w:r>
    <w:r>
      <w:rPr>
        <w:sz w:val="22"/>
        <w:szCs w:val="22"/>
      </w:rPr>
      <w:t>App</w:t>
    </w:r>
    <w:r w:rsidR="003232E9">
      <w:rPr>
        <w:sz w:val="22"/>
        <w:szCs w:val="22"/>
      </w:rPr>
      <w:t xml:space="preserve"> </w:t>
    </w:r>
    <w:r>
      <w:rPr>
        <w:sz w:val="22"/>
        <w:szCs w:val="22"/>
      </w:rPr>
      <w:t>D</w:t>
    </w:r>
    <w:r w:rsidRPr="006145B2">
      <w:rPr>
        <w:sz w:val="22"/>
        <w:szCs w:val="22"/>
      </w:rPr>
      <w:t>-</w:t>
    </w:r>
    <w:r w:rsidRPr="006145B2">
      <w:rPr>
        <w:rStyle w:val="PageNumber"/>
        <w:rFonts w:cs="Arial"/>
        <w:sz w:val="22"/>
        <w:szCs w:val="22"/>
      </w:rPr>
      <w:fldChar w:fldCharType="begin"/>
    </w:r>
    <w:r w:rsidRPr="006145B2">
      <w:rPr>
        <w:rStyle w:val="PageNumber"/>
        <w:rFonts w:cs="Arial"/>
        <w:sz w:val="22"/>
        <w:szCs w:val="22"/>
      </w:rPr>
      <w:instrText xml:space="preserve"> PAGE </w:instrText>
    </w:r>
    <w:r w:rsidRPr="006145B2">
      <w:rPr>
        <w:rStyle w:val="PageNumber"/>
        <w:rFonts w:cs="Arial"/>
        <w:sz w:val="22"/>
        <w:szCs w:val="22"/>
      </w:rPr>
      <w:fldChar w:fldCharType="separate"/>
    </w:r>
    <w:r w:rsidR="00934B96">
      <w:rPr>
        <w:rStyle w:val="PageNumber"/>
        <w:rFonts w:cs="Arial"/>
        <w:noProof/>
        <w:sz w:val="22"/>
        <w:szCs w:val="22"/>
      </w:rPr>
      <w:t>3</w:t>
    </w:r>
    <w:r w:rsidRPr="006145B2">
      <w:rPr>
        <w:rStyle w:val="PageNumber"/>
        <w:rFonts w:cs="Arial"/>
        <w:sz w:val="22"/>
        <w:szCs w:val="22"/>
      </w:rPr>
      <w:fldChar w:fldCharType="end"/>
    </w:r>
    <w:r w:rsidRPr="006145B2">
      <w:rPr>
        <w:sz w:val="22"/>
        <w:szCs w:val="22"/>
      </w:rPr>
      <w:tab/>
      <w:t>0617</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6145B2" w:rsidRDefault="001B0C96" w:rsidP="006C2DB0">
    <w:pPr>
      <w:pStyle w:val="Footer"/>
      <w:tabs>
        <w:tab w:val="clear" w:pos="4320"/>
        <w:tab w:val="clear" w:pos="8640"/>
        <w:tab w:val="center" w:pos="4680"/>
        <w:tab w:val="center" w:pos="9360"/>
      </w:tabs>
      <w:rPr>
        <w:sz w:val="22"/>
        <w:szCs w:val="22"/>
      </w:rPr>
    </w:pPr>
    <w:r w:rsidRPr="006145B2">
      <w:rPr>
        <w:sz w:val="22"/>
        <w:szCs w:val="22"/>
      </w:rPr>
      <w:t xml:space="preserve">Issue Date: </w:t>
    </w:r>
    <w:r>
      <w:rPr>
        <w:sz w:val="22"/>
        <w:szCs w:val="22"/>
      </w:rPr>
      <w:t xml:space="preserve"> </w:t>
    </w:r>
    <w:r w:rsidR="003232E9">
      <w:rPr>
        <w:sz w:val="22"/>
        <w:szCs w:val="22"/>
      </w:rPr>
      <w:t>10/03</w:t>
    </w:r>
    <w:r>
      <w:rPr>
        <w:sz w:val="22"/>
        <w:szCs w:val="22"/>
      </w:rPr>
      <w:t>/13</w:t>
    </w:r>
    <w:r w:rsidRPr="006145B2">
      <w:rPr>
        <w:sz w:val="22"/>
        <w:szCs w:val="22"/>
      </w:rPr>
      <w:tab/>
    </w:r>
    <w:r>
      <w:rPr>
        <w:sz w:val="22"/>
        <w:szCs w:val="22"/>
      </w:rPr>
      <w:t>App</w:t>
    </w:r>
    <w:r w:rsidR="003232E9">
      <w:rPr>
        <w:sz w:val="22"/>
        <w:szCs w:val="22"/>
      </w:rPr>
      <w:t xml:space="preserve"> </w:t>
    </w:r>
    <w:r>
      <w:rPr>
        <w:sz w:val="22"/>
        <w:szCs w:val="22"/>
      </w:rPr>
      <w:t>D</w:t>
    </w:r>
    <w:r w:rsidRPr="006145B2">
      <w:rPr>
        <w:sz w:val="22"/>
        <w:szCs w:val="22"/>
      </w:rPr>
      <w:t>-</w:t>
    </w:r>
    <w:r w:rsidRPr="006145B2">
      <w:rPr>
        <w:rStyle w:val="PageNumber"/>
        <w:rFonts w:cs="Arial"/>
        <w:sz w:val="22"/>
        <w:szCs w:val="22"/>
      </w:rPr>
      <w:fldChar w:fldCharType="begin"/>
    </w:r>
    <w:r w:rsidRPr="006145B2">
      <w:rPr>
        <w:rStyle w:val="PageNumber"/>
        <w:rFonts w:cs="Arial"/>
        <w:sz w:val="22"/>
        <w:szCs w:val="22"/>
      </w:rPr>
      <w:instrText xml:space="preserve"> PAGE </w:instrText>
    </w:r>
    <w:r w:rsidRPr="006145B2">
      <w:rPr>
        <w:rStyle w:val="PageNumber"/>
        <w:rFonts w:cs="Arial"/>
        <w:sz w:val="22"/>
        <w:szCs w:val="22"/>
      </w:rPr>
      <w:fldChar w:fldCharType="separate"/>
    </w:r>
    <w:r w:rsidR="00934B96">
      <w:rPr>
        <w:rStyle w:val="PageNumber"/>
        <w:rFonts w:cs="Arial"/>
        <w:noProof/>
        <w:sz w:val="22"/>
        <w:szCs w:val="22"/>
      </w:rPr>
      <w:t>7</w:t>
    </w:r>
    <w:r w:rsidRPr="006145B2">
      <w:rPr>
        <w:rStyle w:val="PageNumber"/>
        <w:rFonts w:cs="Arial"/>
        <w:sz w:val="22"/>
        <w:szCs w:val="22"/>
      </w:rPr>
      <w:fldChar w:fldCharType="end"/>
    </w:r>
    <w:r w:rsidRPr="006145B2">
      <w:rPr>
        <w:sz w:val="22"/>
        <w:szCs w:val="22"/>
      </w:rPr>
      <w:tab/>
      <w:t>0617</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6C2DB0" w:rsidRDefault="001B0C96" w:rsidP="00E01177">
    <w:pPr>
      <w:pStyle w:val="Footer"/>
      <w:tabs>
        <w:tab w:val="clear" w:pos="4320"/>
        <w:tab w:val="clear" w:pos="8640"/>
        <w:tab w:val="center" w:pos="4680"/>
        <w:tab w:val="right" w:pos="9360"/>
      </w:tabs>
      <w:rPr>
        <w:sz w:val="22"/>
        <w:szCs w:val="22"/>
      </w:rPr>
    </w:pPr>
    <w:r w:rsidRPr="006C2DB0">
      <w:rPr>
        <w:sz w:val="22"/>
        <w:szCs w:val="22"/>
      </w:rPr>
      <w:t xml:space="preserve">Issue Date: </w:t>
    </w:r>
    <w:r>
      <w:rPr>
        <w:sz w:val="22"/>
        <w:szCs w:val="22"/>
      </w:rPr>
      <w:t xml:space="preserve"> </w:t>
    </w:r>
    <w:r w:rsidR="003232E9">
      <w:rPr>
        <w:sz w:val="22"/>
        <w:szCs w:val="22"/>
      </w:rPr>
      <w:t>10/03</w:t>
    </w:r>
    <w:r>
      <w:rPr>
        <w:sz w:val="22"/>
        <w:szCs w:val="22"/>
      </w:rPr>
      <w:t>/13</w:t>
    </w:r>
    <w:r w:rsidRPr="006C2DB0">
      <w:rPr>
        <w:sz w:val="22"/>
        <w:szCs w:val="22"/>
      </w:rPr>
      <w:tab/>
    </w:r>
    <w:r>
      <w:rPr>
        <w:sz w:val="22"/>
        <w:szCs w:val="22"/>
      </w:rPr>
      <w:t>App</w:t>
    </w:r>
    <w:r w:rsidR="003232E9">
      <w:rPr>
        <w:sz w:val="22"/>
        <w:szCs w:val="22"/>
      </w:rPr>
      <w:t xml:space="preserve"> </w:t>
    </w:r>
    <w:r w:rsidRPr="006C2DB0">
      <w:rPr>
        <w:sz w:val="22"/>
        <w:szCs w:val="22"/>
      </w:rPr>
      <w:t>E-</w:t>
    </w:r>
    <w:r w:rsidRPr="006C2DB0">
      <w:rPr>
        <w:rStyle w:val="PageNumber"/>
        <w:rFonts w:cs="Arial"/>
        <w:sz w:val="22"/>
        <w:szCs w:val="22"/>
      </w:rPr>
      <w:fldChar w:fldCharType="begin"/>
    </w:r>
    <w:r w:rsidRPr="006C2DB0">
      <w:rPr>
        <w:rStyle w:val="PageNumber"/>
        <w:rFonts w:cs="Arial"/>
        <w:sz w:val="22"/>
        <w:szCs w:val="22"/>
      </w:rPr>
      <w:instrText xml:space="preserve"> PAGE </w:instrText>
    </w:r>
    <w:r w:rsidRPr="006C2DB0">
      <w:rPr>
        <w:rStyle w:val="PageNumber"/>
        <w:rFonts w:cs="Arial"/>
        <w:sz w:val="22"/>
        <w:szCs w:val="22"/>
      </w:rPr>
      <w:fldChar w:fldCharType="separate"/>
    </w:r>
    <w:r w:rsidR="00934B96">
      <w:rPr>
        <w:rStyle w:val="PageNumber"/>
        <w:rFonts w:cs="Arial"/>
        <w:noProof/>
        <w:sz w:val="22"/>
        <w:szCs w:val="22"/>
      </w:rPr>
      <w:t>1</w:t>
    </w:r>
    <w:r w:rsidRPr="006C2DB0">
      <w:rPr>
        <w:rStyle w:val="PageNumber"/>
        <w:rFonts w:cs="Arial"/>
        <w:sz w:val="22"/>
        <w:szCs w:val="22"/>
      </w:rPr>
      <w:fldChar w:fldCharType="end"/>
    </w:r>
    <w:r w:rsidRPr="006C2DB0">
      <w:rPr>
        <w:sz w:val="22"/>
        <w:szCs w:val="22"/>
      </w:rPr>
      <w:tab/>
      <w:t>0617</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6145B2" w:rsidRDefault="001B0C96" w:rsidP="00824C72">
    <w:pPr>
      <w:pStyle w:val="Footer"/>
      <w:tabs>
        <w:tab w:val="clear" w:pos="8640"/>
        <w:tab w:val="right" w:pos="9360"/>
      </w:tabs>
      <w:rPr>
        <w:sz w:val="22"/>
        <w:szCs w:val="22"/>
      </w:rPr>
    </w:pPr>
    <w:r w:rsidRPr="006145B2">
      <w:rPr>
        <w:sz w:val="22"/>
        <w:szCs w:val="22"/>
      </w:rPr>
      <w:t xml:space="preserve">Issue Date: </w:t>
    </w:r>
    <w:r>
      <w:rPr>
        <w:sz w:val="22"/>
        <w:szCs w:val="22"/>
      </w:rPr>
      <w:t xml:space="preserve"> </w:t>
    </w:r>
    <w:r w:rsidR="003232E9">
      <w:rPr>
        <w:sz w:val="22"/>
        <w:szCs w:val="22"/>
      </w:rPr>
      <w:t>10/03</w:t>
    </w:r>
    <w:r>
      <w:rPr>
        <w:sz w:val="22"/>
        <w:szCs w:val="22"/>
      </w:rPr>
      <w:t>/13</w:t>
    </w:r>
    <w:r w:rsidRPr="006145B2">
      <w:rPr>
        <w:sz w:val="22"/>
        <w:szCs w:val="22"/>
      </w:rPr>
      <w:tab/>
    </w:r>
    <w:r>
      <w:rPr>
        <w:sz w:val="22"/>
        <w:szCs w:val="22"/>
      </w:rPr>
      <w:t>App</w:t>
    </w:r>
    <w:r w:rsidR="003232E9">
      <w:rPr>
        <w:sz w:val="22"/>
        <w:szCs w:val="22"/>
      </w:rPr>
      <w:t xml:space="preserve"> </w:t>
    </w:r>
    <w:r w:rsidRPr="006145B2">
      <w:rPr>
        <w:sz w:val="22"/>
        <w:szCs w:val="22"/>
      </w:rPr>
      <w:t>E-</w:t>
    </w:r>
    <w:r w:rsidRPr="006145B2">
      <w:rPr>
        <w:rStyle w:val="PageNumber"/>
        <w:rFonts w:cs="Arial"/>
        <w:sz w:val="22"/>
        <w:szCs w:val="22"/>
      </w:rPr>
      <w:fldChar w:fldCharType="begin"/>
    </w:r>
    <w:r w:rsidRPr="006145B2">
      <w:rPr>
        <w:rStyle w:val="PageNumber"/>
        <w:rFonts w:cs="Arial"/>
        <w:sz w:val="22"/>
        <w:szCs w:val="22"/>
      </w:rPr>
      <w:instrText xml:space="preserve"> PAGE </w:instrText>
    </w:r>
    <w:r w:rsidRPr="006145B2">
      <w:rPr>
        <w:rStyle w:val="PageNumber"/>
        <w:rFonts w:cs="Arial"/>
        <w:sz w:val="22"/>
        <w:szCs w:val="22"/>
      </w:rPr>
      <w:fldChar w:fldCharType="separate"/>
    </w:r>
    <w:r w:rsidR="00934B96">
      <w:rPr>
        <w:rStyle w:val="PageNumber"/>
        <w:rFonts w:cs="Arial"/>
        <w:noProof/>
        <w:sz w:val="22"/>
        <w:szCs w:val="22"/>
      </w:rPr>
      <w:t>20</w:t>
    </w:r>
    <w:r w:rsidRPr="006145B2">
      <w:rPr>
        <w:rStyle w:val="PageNumber"/>
        <w:rFonts w:cs="Arial"/>
        <w:sz w:val="22"/>
        <w:szCs w:val="22"/>
      </w:rPr>
      <w:fldChar w:fldCharType="end"/>
    </w:r>
    <w:r w:rsidRPr="006145B2">
      <w:rPr>
        <w:sz w:val="22"/>
        <w:szCs w:val="22"/>
      </w:rPr>
      <w:tab/>
      <w:t>0617</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772238" w:rsidRDefault="001B0C96" w:rsidP="00E01177">
    <w:pPr>
      <w:tabs>
        <w:tab w:val="center" w:pos="6480"/>
        <w:tab w:val="right" w:pos="12960"/>
      </w:tabs>
      <w:spacing w:line="257" w:lineRule="auto"/>
      <w:rPr>
        <w:sz w:val="22"/>
        <w:szCs w:val="22"/>
      </w:rPr>
    </w:pPr>
    <w:r w:rsidRPr="00772238">
      <w:rPr>
        <w:sz w:val="22"/>
        <w:szCs w:val="22"/>
      </w:rPr>
      <w:t xml:space="preserve">Issue Date: </w:t>
    </w:r>
    <w:r>
      <w:rPr>
        <w:sz w:val="22"/>
        <w:szCs w:val="22"/>
      </w:rPr>
      <w:t xml:space="preserve"> </w:t>
    </w:r>
    <w:r w:rsidR="008D390E">
      <w:rPr>
        <w:sz w:val="22"/>
        <w:szCs w:val="22"/>
      </w:rPr>
      <w:t>10/03</w:t>
    </w:r>
    <w:r>
      <w:rPr>
        <w:sz w:val="22"/>
        <w:szCs w:val="22"/>
      </w:rPr>
      <w:t>/13</w:t>
    </w:r>
    <w:r w:rsidRPr="00772238">
      <w:rPr>
        <w:sz w:val="22"/>
        <w:szCs w:val="22"/>
      </w:rPr>
      <w:tab/>
      <w:t>Att1-</w:t>
    </w:r>
    <w:r w:rsidRPr="00772238">
      <w:rPr>
        <w:rStyle w:val="PageNumber"/>
        <w:rFonts w:cs="Arial"/>
        <w:sz w:val="22"/>
        <w:szCs w:val="22"/>
      </w:rPr>
      <w:fldChar w:fldCharType="begin"/>
    </w:r>
    <w:r w:rsidRPr="00772238">
      <w:rPr>
        <w:rStyle w:val="PageNumber"/>
        <w:rFonts w:cs="Arial"/>
        <w:sz w:val="22"/>
        <w:szCs w:val="22"/>
      </w:rPr>
      <w:instrText xml:space="preserve"> PAGE </w:instrText>
    </w:r>
    <w:r w:rsidRPr="00772238">
      <w:rPr>
        <w:rStyle w:val="PageNumber"/>
        <w:rFonts w:cs="Arial"/>
        <w:sz w:val="22"/>
        <w:szCs w:val="22"/>
      </w:rPr>
      <w:fldChar w:fldCharType="separate"/>
    </w:r>
    <w:r w:rsidR="00934B96">
      <w:rPr>
        <w:rStyle w:val="PageNumber"/>
        <w:rFonts w:cs="Arial"/>
        <w:noProof/>
        <w:sz w:val="22"/>
        <w:szCs w:val="22"/>
      </w:rPr>
      <w:t>1</w:t>
    </w:r>
    <w:r w:rsidRPr="00772238">
      <w:rPr>
        <w:rStyle w:val="PageNumber"/>
        <w:rFonts w:cs="Arial"/>
        <w:sz w:val="22"/>
        <w:szCs w:val="22"/>
      </w:rPr>
      <w:fldChar w:fldCharType="end"/>
    </w:r>
    <w:r w:rsidRPr="00772238">
      <w:rPr>
        <w:sz w:val="22"/>
        <w:szCs w:val="22"/>
      </w:rPr>
      <w:tab/>
      <w:t xml:space="preserve">0617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B1658C" w:rsidRDefault="001B0C96" w:rsidP="00A1343E">
    <w:pPr>
      <w:tabs>
        <w:tab w:val="center" w:pos="4680"/>
        <w:tab w:val="right" w:pos="9360"/>
      </w:tabs>
      <w:spacing w:line="256" w:lineRule="auto"/>
      <w:rPr>
        <w:sz w:val="22"/>
        <w:szCs w:val="22"/>
      </w:rPr>
    </w:pPr>
    <w:r w:rsidRPr="00B1658C">
      <w:rPr>
        <w:sz w:val="22"/>
        <w:szCs w:val="22"/>
      </w:rPr>
      <w:t xml:space="preserve">Issue Date: </w:t>
    </w:r>
    <w:r>
      <w:rPr>
        <w:sz w:val="22"/>
        <w:szCs w:val="22"/>
      </w:rPr>
      <w:t xml:space="preserve"> 10/03/13</w:t>
    </w:r>
    <w:r>
      <w:rPr>
        <w:sz w:val="22"/>
        <w:szCs w:val="22"/>
      </w:rPr>
      <w:tab/>
    </w:r>
    <w:r w:rsidRPr="00B1658C">
      <w:rPr>
        <w:sz w:val="22"/>
        <w:szCs w:val="22"/>
      </w:rPr>
      <w:pgNum/>
    </w:r>
    <w:r w:rsidRPr="00B1658C">
      <w:rPr>
        <w:sz w:val="22"/>
        <w:szCs w:val="22"/>
      </w:rPr>
      <w:tab/>
      <w:t>0617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631124950"/>
      <w:docPartObj>
        <w:docPartGallery w:val="Page Numbers (Bottom of Page)"/>
        <w:docPartUnique/>
      </w:docPartObj>
    </w:sdtPr>
    <w:sdtEndPr>
      <w:rPr>
        <w:noProof/>
      </w:rPr>
    </w:sdtEndPr>
    <w:sdtContent>
      <w:p w:rsidR="001B0C96" w:rsidRPr="002677ED" w:rsidRDefault="001B0C96" w:rsidP="002632ED">
        <w:pPr>
          <w:pStyle w:val="Footer"/>
          <w:tabs>
            <w:tab w:val="clear" w:pos="4320"/>
            <w:tab w:val="clear" w:pos="8640"/>
            <w:tab w:val="center" w:pos="4680"/>
            <w:tab w:val="right" w:pos="9360"/>
          </w:tabs>
          <w:rPr>
            <w:sz w:val="22"/>
            <w:szCs w:val="22"/>
          </w:rPr>
        </w:pPr>
        <w:r w:rsidRPr="002677ED">
          <w:rPr>
            <w:sz w:val="22"/>
            <w:szCs w:val="22"/>
          </w:rPr>
          <w:t xml:space="preserve">Issue date:  </w:t>
        </w:r>
        <w:r>
          <w:rPr>
            <w:sz w:val="22"/>
            <w:szCs w:val="22"/>
          </w:rPr>
          <w:t>10/03</w:t>
        </w:r>
        <w:r w:rsidRPr="002677ED">
          <w:rPr>
            <w:sz w:val="22"/>
            <w:szCs w:val="22"/>
          </w:rPr>
          <w:t>/13</w:t>
        </w:r>
        <w:r w:rsidRPr="002677ED">
          <w:rPr>
            <w:sz w:val="22"/>
            <w:szCs w:val="22"/>
          </w:rPr>
          <w:tab/>
        </w:r>
        <w:r w:rsidRPr="002677ED">
          <w:rPr>
            <w:sz w:val="22"/>
            <w:szCs w:val="22"/>
          </w:rPr>
          <w:fldChar w:fldCharType="begin"/>
        </w:r>
        <w:r w:rsidRPr="002677ED">
          <w:rPr>
            <w:sz w:val="22"/>
            <w:szCs w:val="22"/>
          </w:rPr>
          <w:instrText xml:space="preserve"> PAGE   \* MERGEFORMAT </w:instrText>
        </w:r>
        <w:r w:rsidRPr="002677ED">
          <w:rPr>
            <w:sz w:val="22"/>
            <w:szCs w:val="22"/>
          </w:rPr>
          <w:fldChar w:fldCharType="separate"/>
        </w:r>
        <w:r w:rsidR="00934B96">
          <w:rPr>
            <w:noProof/>
            <w:sz w:val="22"/>
            <w:szCs w:val="22"/>
          </w:rPr>
          <w:t>1</w:t>
        </w:r>
        <w:r w:rsidRPr="002677ED">
          <w:rPr>
            <w:noProof/>
            <w:sz w:val="22"/>
            <w:szCs w:val="22"/>
          </w:rPr>
          <w:fldChar w:fldCharType="end"/>
        </w:r>
        <w:r w:rsidRPr="002677ED">
          <w:rPr>
            <w:noProof/>
            <w:sz w:val="22"/>
            <w:szCs w:val="22"/>
          </w:rPr>
          <w:tab/>
          <w:t>0617</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Pr="00C72ACE" w:rsidRDefault="001B0C96">
    <w:pPr>
      <w:tabs>
        <w:tab w:val="center" w:pos="4680"/>
        <w:tab w:val="right" w:pos="9360"/>
      </w:tabs>
      <w:spacing w:line="256" w:lineRule="auto"/>
    </w:pPr>
    <w:r>
      <w:t>0617</w:t>
    </w:r>
    <w:r w:rsidRPr="00C72ACE">
      <w:tab/>
    </w:r>
    <w:r w:rsidRPr="00C72ACE">
      <w:pgNum/>
    </w:r>
    <w:r w:rsidRPr="00C72ACE">
      <w:tab/>
      <w:t>Issue Date: xx/xx/08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pPr>
  </w:p>
  <w:p w:rsidR="001B0C96" w:rsidRPr="00C72ACE" w:rsidRDefault="001B0C96">
    <w:pPr>
      <w:tabs>
        <w:tab w:val="center" w:pos="4680"/>
        <w:tab w:val="right" w:pos="9360"/>
      </w:tabs>
      <w:spacing w:line="256" w:lineRule="auto"/>
    </w:pPr>
    <w:r>
      <w:t>0617, Appendix A</w:t>
    </w:r>
    <w:r w:rsidRPr="00C72ACE">
      <w:tab/>
    </w:r>
    <w:r>
      <w:t>A-</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4</w:t>
    </w:r>
    <w:r>
      <w:rPr>
        <w:rStyle w:val="PageNumber"/>
        <w:rFonts w:cs="Arial"/>
      </w:rPr>
      <w:fldChar w:fldCharType="end"/>
    </w:r>
    <w:r w:rsidRPr="00C72ACE">
      <w:tab/>
      <w:t>Issue Date: xx/xx/08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767B8F" w:rsidRDefault="001B0C96" w:rsidP="009A4DBB">
    <w:pPr>
      <w:tabs>
        <w:tab w:val="center" w:pos="4680"/>
        <w:tab w:val="right" w:pos="9360"/>
      </w:tabs>
      <w:spacing w:line="256" w:lineRule="auto"/>
      <w:rPr>
        <w:sz w:val="22"/>
        <w:szCs w:val="22"/>
      </w:rPr>
    </w:pPr>
    <w:r w:rsidRPr="00767B8F">
      <w:rPr>
        <w:sz w:val="22"/>
        <w:szCs w:val="22"/>
      </w:rPr>
      <w:t>Issue Date</w:t>
    </w:r>
    <w:r w:rsidR="007952CE">
      <w:rPr>
        <w:sz w:val="22"/>
        <w:szCs w:val="22"/>
      </w:rPr>
      <w:t>:  10/03</w:t>
    </w:r>
    <w:r>
      <w:rPr>
        <w:sz w:val="22"/>
        <w:szCs w:val="22"/>
      </w:rPr>
      <w:t>/13</w:t>
    </w:r>
    <w:r w:rsidRPr="00767B8F">
      <w:rPr>
        <w:sz w:val="22"/>
        <w:szCs w:val="22"/>
      </w:rPr>
      <w:tab/>
      <w:t>A</w:t>
    </w:r>
    <w:r>
      <w:rPr>
        <w:sz w:val="22"/>
        <w:szCs w:val="22"/>
      </w:rPr>
      <w:t>pp</w:t>
    </w:r>
    <w:r w:rsidR="007952CE">
      <w:rPr>
        <w:sz w:val="22"/>
        <w:szCs w:val="22"/>
      </w:rPr>
      <w:t xml:space="preserve"> </w:t>
    </w:r>
    <w:r>
      <w:rPr>
        <w:sz w:val="22"/>
        <w:szCs w:val="22"/>
      </w:rPr>
      <w:t>A</w:t>
    </w:r>
    <w:r w:rsidRPr="00767B8F">
      <w:rPr>
        <w:sz w:val="22"/>
        <w:szCs w:val="22"/>
      </w:rPr>
      <w:t>-</w:t>
    </w:r>
    <w:r w:rsidRPr="00767B8F">
      <w:rPr>
        <w:sz w:val="22"/>
        <w:szCs w:val="22"/>
      </w:rPr>
      <w:pgNum/>
    </w:r>
    <w:r w:rsidRPr="00767B8F">
      <w:rPr>
        <w:sz w:val="22"/>
        <w:szCs w:val="22"/>
      </w:rPr>
      <w:tab/>
      <w:t>0617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72ACE" w:rsidRDefault="001B0C96">
    <w:pPr>
      <w:spacing w:line="256" w:lineRule="auto"/>
      <w:rPr>
        <w:del w:id="229" w:author="sxc3" w:date="2013-06-28T14:08:00Z"/>
      </w:rPr>
    </w:pPr>
  </w:p>
  <w:p w:rsidR="001B0C96" w:rsidRDefault="001B0C96">
    <w:pPr>
      <w:pStyle w:val="Footer"/>
      <w:pPrChange w:id="230" w:author="sxc3" w:date="2013-06-28T14:08:00Z">
        <w:pPr>
          <w:tabs>
            <w:tab w:val="center" w:pos="4680"/>
            <w:tab w:val="right" w:pos="9360"/>
          </w:tabs>
          <w:spacing w:line="256" w:lineRule="auto"/>
        </w:pPr>
      </w:pPrChange>
    </w:pPr>
    <w:del w:id="231" w:author="sxc3" w:date="2013-06-28T14:08:00Z">
      <w:r>
        <w:delText>0617, Appendix A</w:delText>
      </w:r>
      <w:r w:rsidRPr="00C72ACE">
        <w:tab/>
      </w:r>
      <w:r>
        <w:delText>A-</w:delText>
      </w:r>
      <w:r>
        <w:rPr>
          <w:rStyle w:val="PageNumber"/>
          <w:rFonts w:cs="Arial"/>
        </w:rPr>
        <w:fldChar w:fldCharType="begin"/>
      </w:r>
      <w:r>
        <w:rPr>
          <w:rStyle w:val="PageNumber"/>
          <w:rFonts w:cs="Arial"/>
        </w:rPr>
        <w:delInstrText xml:space="preserve"> PAGE </w:delInstrText>
      </w:r>
      <w:r>
        <w:rPr>
          <w:rStyle w:val="PageNumber"/>
          <w:rFonts w:cs="Arial"/>
        </w:rPr>
        <w:fldChar w:fldCharType="separate"/>
      </w:r>
      <w:r>
        <w:rPr>
          <w:rStyle w:val="PageNumber"/>
          <w:rFonts w:cs="Arial"/>
          <w:noProof/>
        </w:rPr>
        <w:delText>4</w:delText>
      </w:r>
      <w:r>
        <w:rPr>
          <w:rStyle w:val="PageNumber"/>
          <w:rFonts w:cs="Arial"/>
        </w:rPr>
        <w:fldChar w:fldCharType="end"/>
      </w:r>
      <w:r w:rsidRPr="00C72ACE">
        <w:tab/>
        <w:delText>Issue Date: xx/xx/08</w:delText>
      </w:r>
    </w:del>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0D2585" w:rsidRDefault="001B0C96" w:rsidP="007171D7">
    <w:pPr>
      <w:tabs>
        <w:tab w:val="center" w:pos="4680"/>
        <w:tab w:val="right" w:pos="9360"/>
      </w:tabs>
      <w:spacing w:line="256" w:lineRule="auto"/>
      <w:rPr>
        <w:sz w:val="22"/>
        <w:szCs w:val="22"/>
      </w:rPr>
    </w:pPr>
    <w:r w:rsidRPr="000D2585">
      <w:rPr>
        <w:sz w:val="22"/>
        <w:szCs w:val="22"/>
      </w:rPr>
      <w:t xml:space="preserve">Issue Date:  </w:t>
    </w:r>
    <w:r w:rsidR="007952CE">
      <w:rPr>
        <w:sz w:val="22"/>
        <w:szCs w:val="22"/>
      </w:rPr>
      <w:t>10/03</w:t>
    </w:r>
    <w:r w:rsidRPr="000D2585">
      <w:rPr>
        <w:sz w:val="22"/>
        <w:szCs w:val="22"/>
      </w:rPr>
      <w:t>/13</w:t>
    </w:r>
    <w:r w:rsidRPr="000D2585">
      <w:rPr>
        <w:sz w:val="22"/>
        <w:szCs w:val="22"/>
      </w:rPr>
      <w:tab/>
      <w:t>App</w:t>
    </w:r>
    <w:r w:rsidR="007952CE">
      <w:rPr>
        <w:sz w:val="22"/>
        <w:szCs w:val="22"/>
      </w:rPr>
      <w:t xml:space="preserve"> </w:t>
    </w:r>
    <w:r w:rsidRPr="000D2585">
      <w:rPr>
        <w:sz w:val="22"/>
        <w:szCs w:val="22"/>
      </w:rPr>
      <w:t>A-</w:t>
    </w:r>
    <w:r w:rsidRPr="000D2585">
      <w:rPr>
        <w:sz w:val="22"/>
        <w:szCs w:val="22"/>
      </w:rPr>
      <w:pgNum/>
    </w:r>
    <w:r w:rsidRPr="000D2585">
      <w:rPr>
        <w:sz w:val="22"/>
        <w:szCs w:val="22"/>
      </w:rPr>
      <w:tab/>
      <w:t>0617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5AA" w:rsidRDefault="000875AA">
      <w:r>
        <w:separator/>
      </w:r>
    </w:p>
  </w:footnote>
  <w:footnote w:type="continuationSeparator" w:id="0">
    <w:p w:rsidR="000875AA" w:rsidRDefault="00087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C119EF" w:rsidRDefault="001B0C96">
    <w:pPr>
      <w:pStyle w:val="Header"/>
      <w:rPr>
        <w:sz w:val="22"/>
        <w:szCs w:val="2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F07E7A" w:rsidRDefault="001B0C96">
    <w:pPr>
      <w:pStyle w:val="Header"/>
      <w:rPr>
        <w:sz w:val="22"/>
        <w:szCs w:val="2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Pr="002677ED" w:rsidRDefault="001B0C96">
    <w:pPr>
      <w:pStyle w:val="Header"/>
      <w:rPr>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96" w:rsidRDefault="001B0C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7EF4"/>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
    <w:nsid w:val="0863727E"/>
    <w:multiLevelType w:val="hybridMultilevel"/>
    <w:tmpl w:val="5BA42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718CE"/>
    <w:multiLevelType w:val="multilevel"/>
    <w:tmpl w:val="7BCCA5B6"/>
    <w:lvl w:ilvl="0">
      <w:start w:val="5"/>
      <w:numFmt w:val="decimalZero"/>
      <w:lvlText w:val="05.%1"/>
      <w:lvlJc w:val="left"/>
      <w:pPr>
        <w:tabs>
          <w:tab w:val="num" w:pos="806"/>
        </w:tabs>
      </w:pPr>
      <w:rPr>
        <w:rFonts w:cs="Times New Roman" w:hint="default"/>
      </w:rPr>
    </w:lvl>
    <w:lvl w:ilvl="1">
      <w:start w:val="1"/>
      <w:numFmt w:val="decimalZero"/>
      <w:lvlText w:val="05.%2"/>
      <w:lvlJc w:val="left"/>
      <w:pPr>
        <w:tabs>
          <w:tab w:val="num" w:pos="806"/>
        </w:tabs>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03E5E3D"/>
    <w:multiLevelType w:val="multilevel"/>
    <w:tmpl w:val="8B5484F0"/>
    <w:lvl w:ilvl="0">
      <w:start w:val="1"/>
      <w:numFmt w:val="lowerLetter"/>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lowerLetter"/>
      <w:lvlText w:val="%3."/>
      <w:legacy w:legacy="1" w:legacySpace="0" w:legacyIndent="0"/>
      <w:lvlJc w:val="left"/>
      <w:rPr>
        <w:rFonts w:cs="Times New Roman"/>
      </w:rPr>
    </w:lvl>
    <w:lvl w:ilvl="3">
      <w:start w:val="1"/>
      <w:numFmt w:val="lowerLetter"/>
      <w:lvlText w:val="%4."/>
      <w:legacy w:legacy="1" w:legacySpace="0" w:legacyIndent="0"/>
      <w:lvlJc w:val="left"/>
      <w:rPr>
        <w:rFonts w:cs="Times New Roman"/>
      </w:rPr>
    </w:lvl>
    <w:lvl w:ilvl="4">
      <w:start w:val="1"/>
      <w:numFmt w:val="lowerLetter"/>
      <w:lvlText w:val="%5."/>
      <w:legacy w:legacy="1" w:legacySpace="0" w:legacyIndent="0"/>
      <w:lvlJc w:val="left"/>
      <w:rPr>
        <w:rFonts w:cs="Times New Roman"/>
      </w:rPr>
    </w:lvl>
    <w:lvl w:ilvl="5">
      <w:start w:val="1"/>
      <w:numFmt w:val="lowerLetter"/>
      <w:lvlText w:val="%6."/>
      <w:legacy w:legacy="1" w:legacySpace="0" w:legacyIndent="0"/>
      <w:lvlJc w:val="left"/>
      <w:rPr>
        <w:rFonts w:cs="Times New Roman"/>
      </w:rPr>
    </w:lvl>
    <w:lvl w:ilvl="6">
      <w:start w:val="1"/>
      <w:numFmt w:val="lowerLetter"/>
      <w:lvlText w:val="%7."/>
      <w:legacy w:legacy="1" w:legacySpace="0" w:legacyIndent="0"/>
      <w:lvlJc w:val="left"/>
      <w:rPr>
        <w:rFonts w:cs="Times New Roman"/>
      </w:rPr>
    </w:lvl>
    <w:lvl w:ilvl="7">
      <w:start w:val="1"/>
      <w:numFmt w:val="lowerLetter"/>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4">
    <w:nsid w:val="14327071"/>
    <w:multiLevelType w:val="multilevel"/>
    <w:tmpl w:val="8B5484F0"/>
    <w:lvl w:ilvl="0">
      <w:start w:val="1"/>
      <w:numFmt w:val="lowerLetter"/>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lowerLetter"/>
      <w:lvlText w:val="%3."/>
      <w:legacy w:legacy="1" w:legacySpace="0" w:legacyIndent="0"/>
      <w:lvlJc w:val="left"/>
      <w:rPr>
        <w:rFonts w:cs="Times New Roman"/>
      </w:rPr>
    </w:lvl>
    <w:lvl w:ilvl="3">
      <w:start w:val="1"/>
      <w:numFmt w:val="lowerLetter"/>
      <w:lvlText w:val="%4."/>
      <w:legacy w:legacy="1" w:legacySpace="0" w:legacyIndent="0"/>
      <w:lvlJc w:val="left"/>
      <w:rPr>
        <w:rFonts w:cs="Times New Roman"/>
      </w:rPr>
    </w:lvl>
    <w:lvl w:ilvl="4">
      <w:start w:val="1"/>
      <w:numFmt w:val="lowerLetter"/>
      <w:lvlText w:val="%5."/>
      <w:legacy w:legacy="1" w:legacySpace="0" w:legacyIndent="0"/>
      <w:lvlJc w:val="left"/>
      <w:rPr>
        <w:rFonts w:cs="Times New Roman"/>
      </w:rPr>
    </w:lvl>
    <w:lvl w:ilvl="5">
      <w:start w:val="1"/>
      <w:numFmt w:val="lowerLetter"/>
      <w:lvlText w:val="%6."/>
      <w:legacy w:legacy="1" w:legacySpace="0" w:legacyIndent="0"/>
      <w:lvlJc w:val="left"/>
      <w:rPr>
        <w:rFonts w:cs="Times New Roman"/>
      </w:rPr>
    </w:lvl>
    <w:lvl w:ilvl="6">
      <w:start w:val="1"/>
      <w:numFmt w:val="lowerLetter"/>
      <w:lvlText w:val="%7."/>
      <w:legacy w:legacy="1" w:legacySpace="0" w:legacyIndent="0"/>
      <w:lvlJc w:val="left"/>
      <w:rPr>
        <w:rFonts w:cs="Times New Roman"/>
      </w:rPr>
    </w:lvl>
    <w:lvl w:ilvl="7">
      <w:start w:val="1"/>
      <w:numFmt w:val="lowerLetter"/>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5">
    <w:nsid w:val="18D83C60"/>
    <w:multiLevelType w:val="hybridMultilevel"/>
    <w:tmpl w:val="BDB08C30"/>
    <w:lvl w:ilvl="0" w:tplc="3FEA5036">
      <w:start w:val="1"/>
      <w:numFmt w:val="decimal"/>
      <w:lvlText w:val="03.0%1"/>
      <w:lvlJc w:val="left"/>
      <w:pPr>
        <w:tabs>
          <w:tab w:val="num" w:pos="806"/>
        </w:tabs>
        <w:ind w:left="0"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950C49"/>
    <w:multiLevelType w:val="multilevel"/>
    <w:tmpl w:val="78DE59C8"/>
    <w:lvl w:ilvl="0">
      <w:start w:val="7"/>
      <w:numFmt w:val="decimalZero"/>
      <w:lvlText w:val="%1"/>
      <w:lvlJc w:val="left"/>
      <w:pPr>
        <w:tabs>
          <w:tab w:val="num" w:pos="810"/>
        </w:tabs>
        <w:ind w:left="810" w:hanging="810"/>
      </w:pPr>
      <w:rPr>
        <w:rFonts w:cs="Times New Roman" w:hint="default"/>
      </w:rPr>
    </w:lvl>
    <w:lvl w:ilvl="1">
      <w:start w:val="1"/>
      <w:numFmt w:val="decimalZero"/>
      <w:lvlText w:val="06.%2"/>
      <w:lvlJc w:val="left"/>
      <w:pPr>
        <w:tabs>
          <w:tab w:val="num" w:pos="810"/>
        </w:tabs>
        <w:ind w:left="810" w:hanging="810"/>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77576E1"/>
    <w:multiLevelType w:val="hybridMultilevel"/>
    <w:tmpl w:val="15188F08"/>
    <w:lvl w:ilvl="0" w:tplc="83723E10">
      <w:start w:val="1"/>
      <w:numFmt w:val="decimal"/>
      <w:lvlText w:val="%1."/>
      <w:lvlJc w:val="left"/>
      <w:pPr>
        <w:tabs>
          <w:tab w:val="num" w:pos="720"/>
        </w:tabs>
        <w:ind w:left="720" w:hanging="360"/>
      </w:pPr>
      <w:rPr>
        <w:rFonts w:cs="Times New Roman"/>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CD92B60"/>
    <w:multiLevelType w:val="multilevel"/>
    <w:tmpl w:val="416AF452"/>
    <w:lvl w:ilvl="0">
      <w:start w:val="1"/>
      <w:numFmt w:val="decimal"/>
      <w:lvlText w:val="03.%1"/>
      <w:lvlJc w:val="left"/>
      <w:pPr>
        <w:tabs>
          <w:tab w:val="num" w:pos="806"/>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5610A6C"/>
    <w:multiLevelType w:val="hybridMultilevel"/>
    <w:tmpl w:val="180CE0B0"/>
    <w:lvl w:ilvl="0" w:tplc="04090001">
      <w:start w:val="1"/>
      <w:numFmt w:val="bullet"/>
      <w:lvlText w:val=""/>
      <w:lvlJc w:val="left"/>
      <w:pPr>
        <w:tabs>
          <w:tab w:val="num" w:pos="1051"/>
        </w:tabs>
        <w:ind w:left="1051" w:hanging="360"/>
      </w:pPr>
      <w:rPr>
        <w:rFonts w:ascii="Symbol" w:hAnsi="Symbol" w:hint="default"/>
      </w:rPr>
    </w:lvl>
    <w:lvl w:ilvl="1" w:tplc="04090003" w:tentative="1">
      <w:start w:val="1"/>
      <w:numFmt w:val="bullet"/>
      <w:lvlText w:val="o"/>
      <w:lvlJc w:val="left"/>
      <w:pPr>
        <w:tabs>
          <w:tab w:val="num" w:pos="1771"/>
        </w:tabs>
        <w:ind w:left="1771" w:hanging="360"/>
      </w:pPr>
      <w:rPr>
        <w:rFonts w:ascii="Courier New" w:hAnsi="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0">
    <w:nsid w:val="38217931"/>
    <w:multiLevelType w:val="multilevel"/>
    <w:tmpl w:val="A57C282C"/>
    <w:lvl w:ilvl="0">
      <w:start w:val="1"/>
      <w:numFmt w:val="decimal"/>
      <w:lvlText w:val="02.0%1"/>
      <w:lvlJc w:val="left"/>
      <w:pPr>
        <w:tabs>
          <w:tab w:val="num" w:pos="806"/>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8EC7A89"/>
    <w:multiLevelType w:val="multilevel"/>
    <w:tmpl w:val="ADDC5B80"/>
    <w:lvl w:ilvl="0">
      <w:start w:val="1"/>
      <w:numFmt w:val="decimal"/>
      <w:lvlText w:val="03.0%1"/>
      <w:lvlJc w:val="left"/>
      <w:pPr>
        <w:tabs>
          <w:tab w:val="num" w:pos="806"/>
        </w:tabs>
        <w:ind w:left="0" w:firstLine="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C1F423C"/>
    <w:multiLevelType w:val="multilevel"/>
    <w:tmpl w:val="04090023"/>
    <w:styleLink w:val="Appendix"/>
    <w:lvl w:ilvl="0">
      <w:start w:val="1"/>
      <w:numFmt w:val="upperLetter"/>
      <w:pStyle w:val="Heading1"/>
      <w:lvlText w:val="Article %1."/>
      <w:lvlJc w:val="left"/>
      <w:pPr>
        <w:tabs>
          <w:tab w:val="num" w:pos="1440"/>
        </w:tabs>
      </w:pPr>
      <w:rPr>
        <w:rFonts w:ascii="Arial" w:hAnsi="Arial" w:cs="Times New Roman"/>
        <w:sz w:val="24"/>
      </w:rPr>
    </w:lvl>
    <w:lvl w:ilvl="1">
      <w:start w:val="1"/>
      <w:numFmt w:val="decimalZero"/>
      <w:pStyle w:val="Heading2"/>
      <w:isLgl/>
      <w:lvlText w:val="Section %1.%2"/>
      <w:lvlJc w:val="left"/>
      <w:pPr>
        <w:tabs>
          <w:tab w:val="num" w:pos="144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1008"/>
        </w:tabs>
        <w:ind w:left="1008" w:hanging="432"/>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3">
    <w:nsid w:val="4039166A"/>
    <w:multiLevelType w:val="hybridMultilevel"/>
    <w:tmpl w:val="A57C282C"/>
    <w:lvl w:ilvl="0" w:tplc="72E424CA">
      <w:start w:val="1"/>
      <w:numFmt w:val="decimal"/>
      <w:lvlText w:val="02.0%1"/>
      <w:lvlJc w:val="left"/>
      <w:pPr>
        <w:tabs>
          <w:tab w:val="num" w:pos="806"/>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3D63247"/>
    <w:multiLevelType w:val="multilevel"/>
    <w:tmpl w:val="34E81C66"/>
    <w:lvl w:ilvl="0">
      <w:start w:val="4"/>
      <w:numFmt w:val="decimalZero"/>
      <w:lvlText w:val="05.%1"/>
      <w:lvlJc w:val="left"/>
      <w:pPr>
        <w:tabs>
          <w:tab w:val="num" w:pos="806"/>
        </w:tabs>
      </w:pPr>
      <w:rPr>
        <w:rFonts w:cs="Times New Roman" w:hint="default"/>
      </w:rPr>
    </w:lvl>
    <w:lvl w:ilvl="1">
      <w:start w:val="1"/>
      <w:numFmt w:val="decimalZero"/>
      <w:lvlText w:val="05.%2"/>
      <w:lvlJc w:val="left"/>
      <w:pPr>
        <w:tabs>
          <w:tab w:val="num" w:pos="806"/>
        </w:tabs>
      </w:pPr>
      <w:rPr>
        <w:rFonts w:cs="Times New Roman" w:hint="default"/>
      </w:rPr>
    </w:lvl>
    <w:lvl w:ilvl="2">
      <w:start w:val="1"/>
      <w:numFmt w:val="decimal"/>
      <w:lvlText w:val="%1.%2.%3"/>
      <w:lvlJc w:val="left"/>
      <w:pPr>
        <w:tabs>
          <w:tab w:val="num" w:pos="810"/>
        </w:tabs>
        <w:ind w:left="810" w:hanging="81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59D567E"/>
    <w:multiLevelType w:val="hybridMultilevel"/>
    <w:tmpl w:val="441687CA"/>
    <w:lvl w:ilvl="0" w:tplc="3886CD80">
      <w:start w:val="2"/>
      <w:numFmt w:val="lowerLetter"/>
      <w:lvlText w:val="%1."/>
      <w:lvlJc w:val="left"/>
      <w:pPr>
        <w:tabs>
          <w:tab w:val="num" w:pos="810"/>
        </w:tabs>
        <w:ind w:left="810" w:hanging="540"/>
      </w:pPr>
      <w:rPr>
        <w:rFonts w:cs="Times New Roman" w:hint="default"/>
      </w:rPr>
    </w:lvl>
    <w:lvl w:ilvl="1" w:tplc="04090019" w:tentative="1">
      <w:start w:val="1"/>
      <w:numFmt w:val="lowerLetter"/>
      <w:lvlText w:val="%2."/>
      <w:lvlJc w:val="left"/>
      <w:pPr>
        <w:tabs>
          <w:tab w:val="num" w:pos="1350"/>
        </w:tabs>
        <w:ind w:left="1350" w:hanging="360"/>
      </w:pPr>
      <w:rPr>
        <w:rFonts w:cs="Times New Roman"/>
      </w:rPr>
    </w:lvl>
    <w:lvl w:ilvl="2" w:tplc="0409001B" w:tentative="1">
      <w:start w:val="1"/>
      <w:numFmt w:val="lowerRoman"/>
      <w:lvlText w:val="%3."/>
      <w:lvlJc w:val="right"/>
      <w:pPr>
        <w:tabs>
          <w:tab w:val="num" w:pos="2070"/>
        </w:tabs>
        <w:ind w:left="2070" w:hanging="180"/>
      </w:pPr>
      <w:rPr>
        <w:rFonts w:cs="Times New Roman"/>
      </w:rPr>
    </w:lvl>
    <w:lvl w:ilvl="3" w:tplc="0409000F" w:tentative="1">
      <w:start w:val="1"/>
      <w:numFmt w:val="decimal"/>
      <w:lvlText w:val="%4."/>
      <w:lvlJc w:val="left"/>
      <w:pPr>
        <w:tabs>
          <w:tab w:val="num" w:pos="2790"/>
        </w:tabs>
        <w:ind w:left="2790" w:hanging="360"/>
      </w:pPr>
      <w:rPr>
        <w:rFonts w:cs="Times New Roman"/>
      </w:rPr>
    </w:lvl>
    <w:lvl w:ilvl="4" w:tplc="04090019" w:tentative="1">
      <w:start w:val="1"/>
      <w:numFmt w:val="lowerLetter"/>
      <w:lvlText w:val="%5."/>
      <w:lvlJc w:val="left"/>
      <w:pPr>
        <w:tabs>
          <w:tab w:val="num" w:pos="3510"/>
        </w:tabs>
        <w:ind w:left="3510" w:hanging="360"/>
      </w:pPr>
      <w:rPr>
        <w:rFonts w:cs="Times New Roman"/>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16">
    <w:nsid w:val="46195EE0"/>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472A4A6F"/>
    <w:multiLevelType w:val="hybridMultilevel"/>
    <w:tmpl w:val="E4E60A34"/>
    <w:lvl w:ilvl="0" w:tplc="04090019">
      <w:start w:val="1"/>
      <w:numFmt w:val="lowerLetter"/>
      <w:lvlText w:val="%1."/>
      <w:lvlJc w:val="left"/>
      <w:pPr>
        <w:tabs>
          <w:tab w:val="num" w:pos="720"/>
        </w:tabs>
        <w:ind w:left="720" w:hanging="360"/>
      </w:pPr>
      <w:rPr>
        <w:rFonts w:cs="Times New Roman"/>
      </w:rPr>
    </w:lvl>
    <w:lvl w:ilvl="1" w:tplc="EE3E40FC">
      <w:start w:val="1"/>
      <w:numFmt w:val="decimalZero"/>
      <w:lvlText w:val="05.%2"/>
      <w:lvlJc w:val="left"/>
      <w:pPr>
        <w:tabs>
          <w:tab w:val="num" w:pos="1886"/>
        </w:tabs>
        <w:ind w:left="108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A903364"/>
    <w:multiLevelType w:val="hybridMultilevel"/>
    <w:tmpl w:val="8BAA80C2"/>
    <w:lvl w:ilvl="0" w:tplc="D128A2CC">
      <w:start w:val="1"/>
      <w:numFmt w:val="decimal"/>
      <w:lvlText w:val="03.%1"/>
      <w:lvlJc w:val="left"/>
      <w:pPr>
        <w:tabs>
          <w:tab w:val="num" w:pos="806"/>
        </w:tabs>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BD6A7C"/>
    <w:multiLevelType w:val="hybridMultilevel"/>
    <w:tmpl w:val="4C1C577E"/>
    <w:lvl w:ilvl="0" w:tplc="8DE659E0">
      <w:start w:val="10"/>
      <w:numFmt w:val="decimal"/>
      <w:lvlText w:val="03.%1"/>
      <w:lvlJc w:val="left"/>
      <w:pPr>
        <w:tabs>
          <w:tab w:val="num" w:pos="806"/>
        </w:tabs>
        <w:ind w:left="0"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745473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57C56848"/>
    <w:multiLevelType w:val="hybridMultilevel"/>
    <w:tmpl w:val="962E06E6"/>
    <w:lvl w:ilvl="0" w:tplc="EE3E40FC">
      <w:start w:val="1"/>
      <w:numFmt w:val="decimalZero"/>
      <w:lvlText w:val="05.%1"/>
      <w:lvlJc w:val="left"/>
      <w:pPr>
        <w:tabs>
          <w:tab w:val="num" w:pos="806"/>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9FB488A"/>
    <w:multiLevelType w:val="hybridMultilevel"/>
    <w:tmpl w:val="50E6FC36"/>
    <w:lvl w:ilvl="0" w:tplc="04090001">
      <w:start w:val="1"/>
      <w:numFmt w:val="bullet"/>
      <w:lvlText w:val=""/>
      <w:lvlJc w:val="left"/>
      <w:pPr>
        <w:tabs>
          <w:tab w:val="num" w:pos="1255"/>
        </w:tabs>
        <w:ind w:left="1255" w:hanging="360"/>
      </w:pPr>
      <w:rPr>
        <w:rFonts w:ascii="Symbol" w:hAnsi="Symbol" w:hint="default"/>
      </w:rPr>
    </w:lvl>
    <w:lvl w:ilvl="1" w:tplc="04090019" w:tentative="1">
      <w:start w:val="1"/>
      <w:numFmt w:val="lowerLetter"/>
      <w:lvlText w:val="%2."/>
      <w:lvlJc w:val="left"/>
      <w:pPr>
        <w:tabs>
          <w:tab w:val="num" w:pos="1975"/>
        </w:tabs>
        <w:ind w:left="1975" w:hanging="360"/>
      </w:pPr>
      <w:rPr>
        <w:rFonts w:cs="Times New Roman"/>
      </w:rPr>
    </w:lvl>
    <w:lvl w:ilvl="2" w:tplc="0409001B" w:tentative="1">
      <w:start w:val="1"/>
      <w:numFmt w:val="lowerRoman"/>
      <w:lvlText w:val="%3."/>
      <w:lvlJc w:val="right"/>
      <w:pPr>
        <w:tabs>
          <w:tab w:val="num" w:pos="2695"/>
        </w:tabs>
        <w:ind w:left="2695" w:hanging="180"/>
      </w:pPr>
      <w:rPr>
        <w:rFonts w:cs="Times New Roman"/>
      </w:rPr>
    </w:lvl>
    <w:lvl w:ilvl="3" w:tplc="0409000F" w:tentative="1">
      <w:start w:val="1"/>
      <w:numFmt w:val="decimal"/>
      <w:lvlText w:val="%4."/>
      <w:lvlJc w:val="left"/>
      <w:pPr>
        <w:tabs>
          <w:tab w:val="num" w:pos="3415"/>
        </w:tabs>
        <w:ind w:left="3415" w:hanging="360"/>
      </w:pPr>
      <w:rPr>
        <w:rFonts w:cs="Times New Roman"/>
      </w:rPr>
    </w:lvl>
    <w:lvl w:ilvl="4" w:tplc="04090019" w:tentative="1">
      <w:start w:val="1"/>
      <w:numFmt w:val="lowerLetter"/>
      <w:lvlText w:val="%5."/>
      <w:lvlJc w:val="left"/>
      <w:pPr>
        <w:tabs>
          <w:tab w:val="num" w:pos="4135"/>
        </w:tabs>
        <w:ind w:left="4135" w:hanging="360"/>
      </w:pPr>
      <w:rPr>
        <w:rFonts w:cs="Times New Roman"/>
      </w:rPr>
    </w:lvl>
    <w:lvl w:ilvl="5" w:tplc="0409001B" w:tentative="1">
      <w:start w:val="1"/>
      <w:numFmt w:val="lowerRoman"/>
      <w:lvlText w:val="%6."/>
      <w:lvlJc w:val="right"/>
      <w:pPr>
        <w:tabs>
          <w:tab w:val="num" w:pos="4855"/>
        </w:tabs>
        <w:ind w:left="4855" w:hanging="180"/>
      </w:pPr>
      <w:rPr>
        <w:rFonts w:cs="Times New Roman"/>
      </w:rPr>
    </w:lvl>
    <w:lvl w:ilvl="6" w:tplc="0409000F" w:tentative="1">
      <w:start w:val="1"/>
      <w:numFmt w:val="decimal"/>
      <w:lvlText w:val="%7."/>
      <w:lvlJc w:val="left"/>
      <w:pPr>
        <w:tabs>
          <w:tab w:val="num" w:pos="5575"/>
        </w:tabs>
        <w:ind w:left="5575" w:hanging="360"/>
      </w:pPr>
      <w:rPr>
        <w:rFonts w:cs="Times New Roman"/>
      </w:rPr>
    </w:lvl>
    <w:lvl w:ilvl="7" w:tplc="04090019" w:tentative="1">
      <w:start w:val="1"/>
      <w:numFmt w:val="lowerLetter"/>
      <w:lvlText w:val="%8."/>
      <w:lvlJc w:val="left"/>
      <w:pPr>
        <w:tabs>
          <w:tab w:val="num" w:pos="6295"/>
        </w:tabs>
        <w:ind w:left="6295" w:hanging="360"/>
      </w:pPr>
      <w:rPr>
        <w:rFonts w:cs="Times New Roman"/>
      </w:rPr>
    </w:lvl>
    <w:lvl w:ilvl="8" w:tplc="0409001B" w:tentative="1">
      <w:start w:val="1"/>
      <w:numFmt w:val="lowerRoman"/>
      <w:lvlText w:val="%9."/>
      <w:lvlJc w:val="right"/>
      <w:pPr>
        <w:tabs>
          <w:tab w:val="num" w:pos="7015"/>
        </w:tabs>
        <w:ind w:left="7015" w:hanging="180"/>
      </w:pPr>
      <w:rPr>
        <w:rFonts w:cs="Times New Roman"/>
      </w:rPr>
    </w:lvl>
  </w:abstractNum>
  <w:abstractNum w:abstractNumId="23">
    <w:nsid w:val="60B543B1"/>
    <w:multiLevelType w:val="multilevel"/>
    <w:tmpl w:val="8BAA80C2"/>
    <w:lvl w:ilvl="0">
      <w:start w:val="1"/>
      <w:numFmt w:val="decimal"/>
      <w:lvlText w:val="03.%1"/>
      <w:lvlJc w:val="left"/>
      <w:pPr>
        <w:tabs>
          <w:tab w:val="num" w:pos="806"/>
        </w:tabs>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1C1685F"/>
    <w:multiLevelType w:val="hybridMultilevel"/>
    <w:tmpl w:val="5F6AC364"/>
    <w:lvl w:ilvl="0" w:tplc="07466DA8">
      <w:start w:val="1"/>
      <w:numFmt w:val="decimalZero"/>
      <w:lvlText w:val="07.%1"/>
      <w:lvlJc w:val="left"/>
      <w:pPr>
        <w:tabs>
          <w:tab w:val="num" w:pos="806"/>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91F2322"/>
    <w:multiLevelType w:val="hybridMultilevel"/>
    <w:tmpl w:val="785CCB78"/>
    <w:lvl w:ilvl="0" w:tplc="6096D4EE">
      <w:start w:val="1"/>
      <w:numFmt w:val="decimalZero"/>
      <w:lvlText w:val="04.%1"/>
      <w:lvlJc w:val="left"/>
      <w:pPr>
        <w:tabs>
          <w:tab w:val="num" w:pos="806"/>
        </w:tabs>
      </w:pPr>
      <w:rPr>
        <w:rFonts w:cs="Times New Roman" w:hint="default"/>
      </w:rPr>
    </w:lvl>
    <w:lvl w:ilvl="1" w:tplc="5A5E5BAC">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E6D1BBB"/>
    <w:multiLevelType w:val="hybridMultilevel"/>
    <w:tmpl w:val="FC88B6D0"/>
    <w:lvl w:ilvl="0" w:tplc="5C92E124">
      <w:start w:val="12"/>
      <w:numFmt w:val="decimal"/>
      <w:lvlText w:val="03.%1"/>
      <w:lvlJc w:val="left"/>
      <w:pPr>
        <w:tabs>
          <w:tab w:val="num" w:pos="806"/>
        </w:tabs>
        <w:ind w:left="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DD188A"/>
    <w:multiLevelType w:val="hybridMultilevel"/>
    <w:tmpl w:val="F014F922"/>
    <w:lvl w:ilvl="0" w:tplc="08B8DF9C">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28">
    <w:nsid w:val="7C4C401C"/>
    <w:multiLevelType w:val="hybridMultilevel"/>
    <w:tmpl w:val="416AF452"/>
    <w:lvl w:ilvl="0" w:tplc="D128A2CC">
      <w:start w:val="1"/>
      <w:numFmt w:val="decimal"/>
      <w:lvlText w:val="03.%1"/>
      <w:lvlJc w:val="left"/>
      <w:pPr>
        <w:tabs>
          <w:tab w:val="num" w:pos="806"/>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17"/>
  </w:num>
  <w:num w:numId="4">
    <w:abstractNumId w:val="22"/>
  </w:num>
  <w:num w:numId="5">
    <w:abstractNumId w:val="13"/>
  </w:num>
  <w:num w:numId="6">
    <w:abstractNumId w:val="28"/>
  </w:num>
  <w:num w:numId="7">
    <w:abstractNumId w:val="25"/>
  </w:num>
  <w:num w:numId="8">
    <w:abstractNumId w:val="21"/>
  </w:num>
  <w:num w:numId="9">
    <w:abstractNumId w:val="2"/>
  </w:num>
  <w:num w:numId="10">
    <w:abstractNumId w:val="24"/>
  </w:num>
  <w:num w:numId="11">
    <w:abstractNumId w:val="20"/>
  </w:num>
  <w:num w:numId="12">
    <w:abstractNumId w:val="16"/>
  </w:num>
  <w:num w:numId="13">
    <w:abstractNumId w:val="0"/>
  </w:num>
  <w:num w:numId="14">
    <w:abstractNumId w:val="12"/>
  </w:num>
  <w:num w:numId="15">
    <w:abstractNumId w:val="9"/>
  </w:num>
  <w:num w:numId="16">
    <w:abstractNumId w:val="6"/>
  </w:num>
  <w:num w:numId="17">
    <w:abstractNumId w:val="15"/>
  </w:num>
  <w:num w:numId="18">
    <w:abstractNumId w:val="14"/>
  </w:num>
  <w:num w:numId="19">
    <w:abstractNumId w:val="7"/>
  </w:num>
  <w:num w:numId="20">
    <w:abstractNumId w:val="10"/>
  </w:num>
  <w:num w:numId="21">
    <w:abstractNumId w:val="8"/>
  </w:num>
  <w:num w:numId="22">
    <w:abstractNumId w:val="18"/>
  </w:num>
  <w:num w:numId="23">
    <w:abstractNumId w:val="23"/>
  </w:num>
  <w:num w:numId="24">
    <w:abstractNumId w:val="5"/>
  </w:num>
  <w:num w:numId="25">
    <w:abstractNumId w:val="19"/>
  </w:num>
  <w:num w:numId="26">
    <w:abstractNumId w:val="11"/>
  </w:num>
  <w:num w:numId="27">
    <w:abstractNumId w:val="1"/>
  </w:num>
  <w:num w:numId="28">
    <w:abstractNumId w:val="26"/>
  </w:num>
  <w:num w:numId="29">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605"/>
  <w:hyphenationZone w:val="936"/>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7E613C"/>
    <w:rsid w:val="00002992"/>
    <w:rsid w:val="0000752F"/>
    <w:rsid w:val="0001101E"/>
    <w:rsid w:val="00014483"/>
    <w:rsid w:val="00015559"/>
    <w:rsid w:val="0002000D"/>
    <w:rsid w:val="0002164C"/>
    <w:rsid w:val="00021EA5"/>
    <w:rsid w:val="0003480E"/>
    <w:rsid w:val="00035954"/>
    <w:rsid w:val="00040D54"/>
    <w:rsid w:val="00040DBB"/>
    <w:rsid w:val="00046673"/>
    <w:rsid w:val="00050A7A"/>
    <w:rsid w:val="00052C46"/>
    <w:rsid w:val="000561EB"/>
    <w:rsid w:val="000572E1"/>
    <w:rsid w:val="00060938"/>
    <w:rsid w:val="0006308A"/>
    <w:rsid w:val="0006529B"/>
    <w:rsid w:val="0007122B"/>
    <w:rsid w:val="00076256"/>
    <w:rsid w:val="00076E4E"/>
    <w:rsid w:val="000816A8"/>
    <w:rsid w:val="000818BF"/>
    <w:rsid w:val="00082015"/>
    <w:rsid w:val="00083D5E"/>
    <w:rsid w:val="00083E09"/>
    <w:rsid w:val="000875AA"/>
    <w:rsid w:val="000912DE"/>
    <w:rsid w:val="000929B4"/>
    <w:rsid w:val="00093DED"/>
    <w:rsid w:val="00094756"/>
    <w:rsid w:val="0009692D"/>
    <w:rsid w:val="00096FAA"/>
    <w:rsid w:val="000A0458"/>
    <w:rsid w:val="000A0901"/>
    <w:rsid w:val="000A2A3F"/>
    <w:rsid w:val="000A4B20"/>
    <w:rsid w:val="000A7020"/>
    <w:rsid w:val="000A75B3"/>
    <w:rsid w:val="000B05E7"/>
    <w:rsid w:val="000B34A9"/>
    <w:rsid w:val="000B655A"/>
    <w:rsid w:val="000B6BD4"/>
    <w:rsid w:val="000B772F"/>
    <w:rsid w:val="000B7DAB"/>
    <w:rsid w:val="000C2EC2"/>
    <w:rsid w:val="000C75C0"/>
    <w:rsid w:val="000C75DA"/>
    <w:rsid w:val="000D1BA7"/>
    <w:rsid w:val="000D2585"/>
    <w:rsid w:val="000D5BE7"/>
    <w:rsid w:val="000D663B"/>
    <w:rsid w:val="000D6771"/>
    <w:rsid w:val="000D7ADF"/>
    <w:rsid w:val="000E4B49"/>
    <w:rsid w:val="000E4D2C"/>
    <w:rsid w:val="000E6491"/>
    <w:rsid w:val="000F1ABC"/>
    <w:rsid w:val="000F426A"/>
    <w:rsid w:val="000F5737"/>
    <w:rsid w:val="000F574D"/>
    <w:rsid w:val="00101714"/>
    <w:rsid w:val="00101AEF"/>
    <w:rsid w:val="00106088"/>
    <w:rsid w:val="001158E6"/>
    <w:rsid w:val="0012095A"/>
    <w:rsid w:val="00125309"/>
    <w:rsid w:val="001258AA"/>
    <w:rsid w:val="00126AFF"/>
    <w:rsid w:val="00127B06"/>
    <w:rsid w:val="00132505"/>
    <w:rsid w:val="00133380"/>
    <w:rsid w:val="001344FC"/>
    <w:rsid w:val="00140E57"/>
    <w:rsid w:val="00151354"/>
    <w:rsid w:val="00152E16"/>
    <w:rsid w:val="00161D31"/>
    <w:rsid w:val="001719C7"/>
    <w:rsid w:val="00173918"/>
    <w:rsid w:val="001743BA"/>
    <w:rsid w:val="001832A8"/>
    <w:rsid w:val="0018639E"/>
    <w:rsid w:val="001A1616"/>
    <w:rsid w:val="001A2400"/>
    <w:rsid w:val="001A2544"/>
    <w:rsid w:val="001A669B"/>
    <w:rsid w:val="001A7506"/>
    <w:rsid w:val="001B0C96"/>
    <w:rsid w:val="001B54D9"/>
    <w:rsid w:val="001B5954"/>
    <w:rsid w:val="001B7013"/>
    <w:rsid w:val="001C011C"/>
    <w:rsid w:val="001C01C3"/>
    <w:rsid w:val="001C42D2"/>
    <w:rsid w:val="001C6C03"/>
    <w:rsid w:val="001C72C8"/>
    <w:rsid w:val="001D34B2"/>
    <w:rsid w:val="001D377B"/>
    <w:rsid w:val="001D37F0"/>
    <w:rsid w:val="001D507F"/>
    <w:rsid w:val="001E1A63"/>
    <w:rsid w:val="001E255C"/>
    <w:rsid w:val="001E4C4D"/>
    <w:rsid w:val="001E5CC8"/>
    <w:rsid w:val="001F0AA7"/>
    <w:rsid w:val="001F588C"/>
    <w:rsid w:val="001F67C0"/>
    <w:rsid w:val="001F67F4"/>
    <w:rsid w:val="0020082E"/>
    <w:rsid w:val="00205B78"/>
    <w:rsid w:val="002071FE"/>
    <w:rsid w:val="00211169"/>
    <w:rsid w:val="0021426B"/>
    <w:rsid w:val="002275CC"/>
    <w:rsid w:val="00230365"/>
    <w:rsid w:val="00232950"/>
    <w:rsid w:val="002403F2"/>
    <w:rsid w:val="00250192"/>
    <w:rsid w:val="0025644E"/>
    <w:rsid w:val="00262C96"/>
    <w:rsid w:val="002632ED"/>
    <w:rsid w:val="002658F7"/>
    <w:rsid w:val="00266582"/>
    <w:rsid w:val="002673B9"/>
    <w:rsid w:val="002677ED"/>
    <w:rsid w:val="00267C61"/>
    <w:rsid w:val="00274F7F"/>
    <w:rsid w:val="00275FC1"/>
    <w:rsid w:val="0028299E"/>
    <w:rsid w:val="00291F07"/>
    <w:rsid w:val="002922FA"/>
    <w:rsid w:val="00292F22"/>
    <w:rsid w:val="00294283"/>
    <w:rsid w:val="002A40EB"/>
    <w:rsid w:val="002A75E7"/>
    <w:rsid w:val="002B079C"/>
    <w:rsid w:val="002C0605"/>
    <w:rsid w:val="002C214B"/>
    <w:rsid w:val="002C251B"/>
    <w:rsid w:val="002D1BFD"/>
    <w:rsid w:val="002D1D93"/>
    <w:rsid w:val="002D2BF7"/>
    <w:rsid w:val="002E01BC"/>
    <w:rsid w:val="002E0CD4"/>
    <w:rsid w:val="002E0E98"/>
    <w:rsid w:val="002E7BD8"/>
    <w:rsid w:val="002F04EE"/>
    <w:rsid w:val="002F2B59"/>
    <w:rsid w:val="002F42DE"/>
    <w:rsid w:val="002F6531"/>
    <w:rsid w:val="00312466"/>
    <w:rsid w:val="00315D3A"/>
    <w:rsid w:val="003211DE"/>
    <w:rsid w:val="003232E9"/>
    <w:rsid w:val="0032553A"/>
    <w:rsid w:val="00325646"/>
    <w:rsid w:val="00333344"/>
    <w:rsid w:val="0034018A"/>
    <w:rsid w:val="003447DF"/>
    <w:rsid w:val="003546BA"/>
    <w:rsid w:val="00354A44"/>
    <w:rsid w:val="0035628D"/>
    <w:rsid w:val="00357CD1"/>
    <w:rsid w:val="003601D6"/>
    <w:rsid w:val="00360DE6"/>
    <w:rsid w:val="00361C9A"/>
    <w:rsid w:val="003648A2"/>
    <w:rsid w:val="003648AF"/>
    <w:rsid w:val="00366C4A"/>
    <w:rsid w:val="00371211"/>
    <w:rsid w:val="003725C9"/>
    <w:rsid w:val="00374406"/>
    <w:rsid w:val="00380164"/>
    <w:rsid w:val="003A1584"/>
    <w:rsid w:val="003A2000"/>
    <w:rsid w:val="003A23CE"/>
    <w:rsid w:val="003A3230"/>
    <w:rsid w:val="003A5C1E"/>
    <w:rsid w:val="003A7072"/>
    <w:rsid w:val="003A7F2D"/>
    <w:rsid w:val="003B3804"/>
    <w:rsid w:val="003C7AB8"/>
    <w:rsid w:val="003D1133"/>
    <w:rsid w:val="003D44F0"/>
    <w:rsid w:val="003D5FCA"/>
    <w:rsid w:val="003D6D2D"/>
    <w:rsid w:val="003D7A8E"/>
    <w:rsid w:val="003E2114"/>
    <w:rsid w:val="003E74C7"/>
    <w:rsid w:val="003F5FFC"/>
    <w:rsid w:val="003F7820"/>
    <w:rsid w:val="00407358"/>
    <w:rsid w:val="00410A7E"/>
    <w:rsid w:val="00411414"/>
    <w:rsid w:val="0041588D"/>
    <w:rsid w:val="00424E67"/>
    <w:rsid w:val="00426E3C"/>
    <w:rsid w:val="004276B5"/>
    <w:rsid w:val="00431DB9"/>
    <w:rsid w:val="004328AB"/>
    <w:rsid w:val="004349C9"/>
    <w:rsid w:val="004440C9"/>
    <w:rsid w:val="004461FB"/>
    <w:rsid w:val="00453990"/>
    <w:rsid w:val="00457DC0"/>
    <w:rsid w:val="004606D9"/>
    <w:rsid w:val="0046350D"/>
    <w:rsid w:val="0046363A"/>
    <w:rsid w:val="00465460"/>
    <w:rsid w:val="0046721F"/>
    <w:rsid w:val="00470F62"/>
    <w:rsid w:val="004713CC"/>
    <w:rsid w:val="004739D5"/>
    <w:rsid w:val="00476E57"/>
    <w:rsid w:val="00480619"/>
    <w:rsid w:val="00483635"/>
    <w:rsid w:val="00484E27"/>
    <w:rsid w:val="004879A9"/>
    <w:rsid w:val="00487DEC"/>
    <w:rsid w:val="00490533"/>
    <w:rsid w:val="0049114A"/>
    <w:rsid w:val="004958B2"/>
    <w:rsid w:val="004A0D8D"/>
    <w:rsid w:val="004A391E"/>
    <w:rsid w:val="004A6177"/>
    <w:rsid w:val="004A64B2"/>
    <w:rsid w:val="004B371A"/>
    <w:rsid w:val="004B4CBE"/>
    <w:rsid w:val="004B6B54"/>
    <w:rsid w:val="004C1D49"/>
    <w:rsid w:val="004C2680"/>
    <w:rsid w:val="004C2A1D"/>
    <w:rsid w:val="004C2B5B"/>
    <w:rsid w:val="004C2D75"/>
    <w:rsid w:val="004C44E2"/>
    <w:rsid w:val="004C542A"/>
    <w:rsid w:val="004D1624"/>
    <w:rsid w:val="004D66DB"/>
    <w:rsid w:val="004D7103"/>
    <w:rsid w:val="004D71FC"/>
    <w:rsid w:val="004E0F25"/>
    <w:rsid w:val="004E318E"/>
    <w:rsid w:val="004E32D2"/>
    <w:rsid w:val="004E6DFE"/>
    <w:rsid w:val="005037DB"/>
    <w:rsid w:val="0050655E"/>
    <w:rsid w:val="005115EA"/>
    <w:rsid w:val="00512866"/>
    <w:rsid w:val="00513C23"/>
    <w:rsid w:val="0052290E"/>
    <w:rsid w:val="00522DFA"/>
    <w:rsid w:val="0052645B"/>
    <w:rsid w:val="00531FA0"/>
    <w:rsid w:val="005518C2"/>
    <w:rsid w:val="00551EA6"/>
    <w:rsid w:val="005520CC"/>
    <w:rsid w:val="00553903"/>
    <w:rsid w:val="00556E15"/>
    <w:rsid w:val="00557185"/>
    <w:rsid w:val="00557295"/>
    <w:rsid w:val="005572DB"/>
    <w:rsid w:val="00560A03"/>
    <w:rsid w:val="00562CC1"/>
    <w:rsid w:val="00571636"/>
    <w:rsid w:val="0057169F"/>
    <w:rsid w:val="00575E9E"/>
    <w:rsid w:val="00576F74"/>
    <w:rsid w:val="00585D2C"/>
    <w:rsid w:val="005924F5"/>
    <w:rsid w:val="00594C16"/>
    <w:rsid w:val="005953E2"/>
    <w:rsid w:val="00596120"/>
    <w:rsid w:val="005A099A"/>
    <w:rsid w:val="005A0C1A"/>
    <w:rsid w:val="005A1BC0"/>
    <w:rsid w:val="005A23EC"/>
    <w:rsid w:val="005A2991"/>
    <w:rsid w:val="005A2AB1"/>
    <w:rsid w:val="005A6FE1"/>
    <w:rsid w:val="005B1DD0"/>
    <w:rsid w:val="005B30E2"/>
    <w:rsid w:val="005B60E9"/>
    <w:rsid w:val="005B7466"/>
    <w:rsid w:val="005C10A8"/>
    <w:rsid w:val="005C1962"/>
    <w:rsid w:val="005C278C"/>
    <w:rsid w:val="005C56CB"/>
    <w:rsid w:val="005D1432"/>
    <w:rsid w:val="005D71CF"/>
    <w:rsid w:val="005E5BDF"/>
    <w:rsid w:val="005E5FA2"/>
    <w:rsid w:val="005F0D0E"/>
    <w:rsid w:val="005F2BA3"/>
    <w:rsid w:val="005F4199"/>
    <w:rsid w:val="005F74F9"/>
    <w:rsid w:val="005F76EB"/>
    <w:rsid w:val="00611C16"/>
    <w:rsid w:val="00611C67"/>
    <w:rsid w:val="006120E3"/>
    <w:rsid w:val="00612A92"/>
    <w:rsid w:val="006145B2"/>
    <w:rsid w:val="0062578F"/>
    <w:rsid w:val="006265B3"/>
    <w:rsid w:val="00627D5A"/>
    <w:rsid w:val="00630D16"/>
    <w:rsid w:val="00643403"/>
    <w:rsid w:val="006458B9"/>
    <w:rsid w:val="0065420C"/>
    <w:rsid w:val="006607F6"/>
    <w:rsid w:val="00660DD6"/>
    <w:rsid w:val="0066376C"/>
    <w:rsid w:val="00663D7B"/>
    <w:rsid w:val="00666F94"/>
    <w:rsid w:val="006718A7"/>
    <w:rsid w:val="006749BA"/>
    <w:rsid w:val="00675F37"/>
    <w:rsid w:val="00677C34"/>
    <w:rsid w:val="00681E37"/>
    <w:rsid w:val="0068327C"/>
    <w:rsid w:val="00686352"/>
    <w:rsid w:val="00687E55"/>
    <w:rsid w:val="0069007C"/>
    <w:rsid w:val="00691E39"/>
    <w:rsid w:val="00694AF4"/>
    <w:rsid w:val="006951C1"/>
    <w:rsid w:val="00695FA3"/>
    <w:rsid w:val="006A3A94"/>
    <w:rsid w:val="006A46C1"/>
    <w:rsid w:val="006A4A5E"/>
    <w:rsid w:val="006A6AFF"/>
    <w:rsid w:val="006A71AA"/>
    <w:rsid w:val="006B09E7"/>
    <w:rsid w:val="006B38A7"/>
    <w:rsid w:val="006B42F6"/>
    <w:rsid w:val="006B6567"/>
    <w:rsid w:val="006B7969"/>
    <w:rsid w:val="006C1BFE"/>
    <w:rsid w:val="006C2DB0"/>
    <w:rsid w:val="006C56CE"/>
    <w:rsid w:val="006C613F"/>
    <w:rsid w:val="006D5BB0"/>
    <w:rsid w:val="006E5C74"/>
    <w:rsid w:val="006E620A"/>
    <w:rsid w:val="006F259C"/>
    <w:rsid w:val="006F479A"/>
    <w:rsid w:val="006F7B35"/>
    <w:rsid w:val="00702D32"/>
    <w:rsid w:val="0070521A"/>
    <w:rsid w:val="007103F9"/>
    <w:rsid w:val="007111E1"/>
    <w:rsid w:val="007171D7"/>
    <w:rsid w:val="00720E25"/>
    <w:rsid w:val="007212DC"/>
    <w:rsid w:val="00721A3D"/>
    <w:rsid w:val="00721F89"/>
    <w:rsid w:val="00724FE2"/>
    <w:rsid w:val="00727321"/>
    <w:rsid w:val="0072762A"/>
    <w:rsid w:val="00727CEC"/>
    <w:rsid w:val="007353B8"/>
    <w:rsid w:val="007364D5"/>
    <w:rsid w:val="0074185D"/>
    <w:rsid w:val="00742EFB"/>
    <w:rsid w:val="0074308E"/>
    <w:rsid w:val="00743E53"/>
    <w:rsid w:val="00747101"/>
    <w:rsid w:val="0074778A"/>
    <w:rsid w:val="00750557"/>
    <w:rsid w:val="0075310D"/>
    <w:rsid w:val="007560D3"/>
    <w:rsid w:val="00757D64"/>
    <w:rsid w:val="007618CC"/>
    <w:rsid w:val="0076213F"/>
    <w:rsid w:val="007641B4"/>
    <w:rsid w:val="0076569B"/>
    <w:rsid w:val="00765D03"/>
    <w:rsid w:val="00767B8F"/>
    <w:rsid w:val="00772238"/>
    <w:rsid w:val="00780C17"/>
    <w:rsid w:val="00784307"/>
    <w:rsid w:val="00785B16"/>
    <w:rsid w:val="007936CA"/>
    <w:rsid w:val="007948F7"/>
    <w:rsid w:val="007952CE"/>
    <w:rsid w:val="007A2819"/>
    <w:rsid w:val="007B2E08"/>
    <w:rsid w:val="007B34CB"/>
    <w:rsid w:val="007B43F7"/>
    <w:rsid w:val="007B719F"/>
    <w:rsid w:val="007C1A2F"/>
    <w:rsid w:val="007C3FD1"/>
    <w:rsid w:val="007C4F11"/>
    <w:rsid w:val="007C52C3"/>
    <w:rsid w:val="007D0084"/>
    <w:rsid w:val="007D12F5"/>
    <w:rsid w:val="007D4165"/>
    <w:rsid w:val="007D4C67"/>
    <w:rsid w:val="007E5AE1"/>
    <w:rsid w:val="007E613C"/>
    <w:rsid w:val="007F1FE0"/>
    <w:rsid w:val="007F2EF9"/>
    <w:rsid w:val="007F4C3E"/>
    <w:rsid w:val="008004CA"/>
    <w:rsid w:val="008021FD"/>
    <w:rsid w:val="0080530E"/>
    <w:rsid w:val="008113BB"/>
    <w:rsid w:val="008130B0"/>
    <w:rsid w:val="008147D1"/>
    <w:rsid w:val="00816C03"/>
    <w:rsid w:val="00820E38"/>
    <w:rsid w:val="00824C72"/>
    <w:rsid w:val="008365DA"/>
    <w:rsid w:val="00841C17"/>
    <w:rsid w:val="00842FF5"/>
    <w:rsid w:val="0085607B"/>
    <w:rsid w:val="008569C2"/>
    <w:rsid w:val="008578E6"/>
    <w:rsid w:val="0086239C"/>
    <w:rsid w:val="008623D1"/>
    <w:rsid w:val="00865210"/>
    <w:rsid w:val="00865D62"/>
    <w:rsid w:val="00872FBA"/>
    <w:rsid w:val="00873490"/>
    <w:rsid w:val="008736DE"/>
    <w:rsid w:val="00880DC2"/>
    <w:rsid w:val="00884075"/>
    <w:rsid w:val="008861E7"/>
    <w:rsid w:val="0088758A"/>
    <w:rsid w:val="00891962"/>
    <w:rsid w:val="00892747"/>
    <w:rsid w:val="00895153"/>
    <w:rsid w:val="0089599A"/>
    <w:rsid w:val="00896CD4"/>
    <w:rsid w:val="008A1854"/>
    <w:rsid w:val="008A29E4"/>
    <w:rsid w:val="008A4509"/>
    <w:rsid w:val="008A4B2A"/>
    <w:rsid w:val="008A5EBF"/>
    <w:rsid w:val="008A62F5"/>
    <w:rsid w:val="008A65ED"/>
    <w:rsid w:val="008A65F6"/>
    <w:rsid w:val="008A7D64"/>
    <w:rsid w:val="008A7FE8"/>
    <w:rsid w:val="008B16FC"/>
    <w:rsid w:val="008B60C0"/>
    <w:rsid w:val="008B6791"/>
    <w:rsid w:val="008C0DCC"/>
    <w:rsid w:val="008C288A"/>
    <w:rsid w:val="008D390E"/>
    <w:rsid w:val="008D4366"/>
    <w:rsid w:val="008D798D"/>
    <w:rsid w:val="008F1E0F"/>
    <w:rsid w:val="008F6036"/>
    <w:rsid w:val="008F6701"/>
    <w:rsid w:val="00902FD3"/>
    <w:rsid w:val="00903D9E"/>
    <w:rsid w:val="00906A11"/>
    <w:rsid w:val="00907516"/>
    <w:rsid w:val="009219F6"/>
    <w:rsid w:val="00922800"/>
    <w:rsid w:val="00922E74"/>
    <w:rsid w:val="00934122"/>
    <w:rsid w:val="00934B96"/>
    <w:rsid w:val="009402B0"/>
    <w:rsid w:val="0094558F"/>
    <w:rsid w:val="009477BE"/>
    <w:rsid w:val="00950BB4"/>
    <w:rsid w:val="00957CC8"/>
    <w:rsid w:val="00961377"/>
    <w:rsid w:val="009651F4"/>
    <w:rsid w:val="0096598C"/>
    <w:rsid w:val="00967D11"/>
    <w:rsid w:val="00972A00"/>
    <w:rsid w:val="00972EFB"/>
    <w:rsid w:val="00977078"/>
    <w:rsid w:val="00982B8B"/>
    <w:rsid w:val="0098497F"/>
    <w:rsid w:val="009868F4"/>
    <w:rsid w:val="00990B0C"/>
    <w:rsid w:val="00991FA0"/>
    <w:rsid w:val="00993AC2"/>
    <w:rsid w:val="00994AC8"/>
    <w:rsid w:val="009A1B12"/>
    <w:rsid w:val="009A2135"/>
    <w:rsid w:val="009A4DBB"/>
    <w:rsid w:val="009B332A"/>
    <w:rsid w:val="009B337A"/>
    <w:rsid w:val="009B364D"/>
    <w:rsid w:val="009B6F70"/>
    <w:rsid w:val="009B77DA"/>
    <w:rsid w:val="009C5521"/>
    <w:rsid w:val="009C5CF2"/>
    <w:rsid w:val="009C73FB"/>
    <w:rsid w:val="009C7AF2"/>
    <w:rsid w:val="009D336B"/>
    <w:rsid w:val="009D5F0B"/>
    <w:rsid w:val="009D7661"/>
    <w:rsid w:val="009D7662"/>
    <w:rsid w:val="009E1200"/>
    <w:rsid w:val="009E395E"/>
    <w:rsid w:val="009E5F2B"/>
    <w:rsid w:val="009E6E5E"/>
    <w:rsid w:val="009F000A"/>
    <w:rsid w:val="009F342C"/>
    <w:rsid w:val="009F346E"/>
    <w:rsid w:val="00A1063E"/>
    <w:rsid w:val="00A12E77"/>
    <w:rsid w:val="00A1343E"/>
    <w:rsid w:val="00A25477"/>
    <w:rsid w:val="00A26C20"/>
    <w:rsid w:val="00A2704C"/>
    <w:rsid w:val="00A30552"/>
    <w:rsid w:val="00A35755"/>
    <w:rsid w:val="00A371E4"/>
    <w:rsid w:val="00A413A8"/>
    <w:rsid w:val="00A4564A"/>
    <w:rsid w:val="00A46B66"/>
    <w:rsid w:val="00A47C29"/>
    <w:rsid w:val="00A51802"/>
    <w:rsid w:val="00A53D24"/>
    <w:rsid w:val="00A54FAE"/>
    <w:rsid w:val="00A56B17"/>
    <w:rsid w:val="00A62BB9"/>
    <w:rsid w:val="00A66C9F"/>
    <w:rsid w:val="00A72252"/>
    <w:rsid w:val="00A76C56"/>
    <w:rsid w:val="00A779C9"/>
    <w:rsid w:val="00A80D09"/>
    <w:rsid w:val="00A81FCA"/>
    <w:rsid w:val="00A85222"/>
    <w:rsid w:val="00A85DB4"/>
    <w:rsid w:val="00A87D2C"/>
    <w:rsid w:val="00A977FD"/>
    <w:rsid w:val="00AA2327"/>
    <w:rsid w:val="00AB0909"/>
    <w:rsid w:val="00AB5E9B"/>
    <w:rsid w:val="00AB7092"/>
    <w:rsid w:val="00AC41FD"/>
    <w:rsid w:val="00AC4693"/>
    <w:rsid w:val="00AC5D28"/>
    <w:rsid w:val="00AD349E"/>
    <w:rsid w:val="00AE0D03"/>
    <w:rsid w:val="00AE6507"/>
    <w:rsid w:val="00AE7D3C"/>
    <w:rsid w:val="00AF0270"/>
    <w:rsid w:val="00AF62D2"/>
    <w:rsid w:val="00AF71E4"/>
    <w:rsid w:val="00B034D9"/>
    <w:rsid w:val="00B04074"/>
    <w:rsid w:val="00B040B2"/>
    <w:rsid w:val="00B04F2D"/>
    <w:rsid w:val="00B050C8"/>
    <w:rsid w:val="00B10FE0"/>
    <w:rsid w:val="00B1658C"/>
    <w:rsid w:val="00B323BC"/>
    <w:rsid w:val="00B37E60"/>
    <w:rsid w:val="00B50D3E"/>
    <w:rsid w:val="00B51195"/>
    <w:rsid w:val="00B53322"/>
    <w:rsid w:val="00B56BDD"/>
    <w:rsid w:val="00B64B54"/>
    <w:rsid w:val="00B650D2"/>
    <w:rsid w:val="00B70105"/>
    <w:rsid w:val="00B712AA"/>
    <w:rsid w:val="00B7644B"/>
    <w:rsid w:val="00B80634"/>
    <w:rsid w:val="00B838B8"/>
    <w:rsid w:val="00B844B9"/>
    <w:rsid w:val="00B84921"/>
    <w:rsid w:val="00B84DE5"/>
    <w:rsid w:val="00B851A9"/>
    <w:rsid w:val="00B86784"/>
    <w:rsid w:val="00B90710"/>
    <w:rsid w:val="00B92BB8"/>
    <w:rsid w:val="00B93DC7"/>
    <w:rsid w:val="00B95C90"/>
    <w:rsid w:val="00B969BA"/>
    <w:rsid w:val="00B96E5E"/>
    <w:rsid w:val="00BA0F24"/>
    <w:rsid w:val="00BA2013"/>
    <w:rsid w:val="00BA2890"/>
    <w:rsid w:val="00BA2978"/>
    <w:rsid w:val="00BA30AB"/>
    <w:rsid w:val="00BB15A3"/>
    <w:rsid w:val="00BB25FB"/>
    <w:rsid w:val="00BB3650"/>
    <w:rsid w:val="00BB555E"/>
    <w:rsid w:val="00BB70E1"/>
    <w:rsid w:val="00BB7D1F"/>
    <w:rsid w:val="00BC24BA"/>
    <w:rsid w:val="00BC54FD"/>
    <w:rsid w:val="00BD260D"/>
    <w:rsid w:val="00BD26A6"/>
    <w:rsid w:val="00BD78F3"/>
    <w:rsid w:val="00BE179A"/>
    <w:rsid w:val="00BE4513"/>
    <w:rsid w:val="00BF0D37"/>
    <w:rsid w:val="00BF52F3"/>
    <w:rsid w:val="00C017FD"/>
    <w:rsid w:val="00C0186F"/>
    <w:rsid w:val="00C05546"/>
    <w:rsid w:val="00C10650"/>
    <w:rsid w:val="00C119EF"/>
    <w:rsid w:val="00C12D46"/>
    <w:rsid w:val="00C1563B"/>
    <w:rsid w:val="00C22DEC"/>
    <w:rsid w:val="00C274A4"/>
    <w:rsid w:val="00C34D24"/>
    <w:rsid w:val="00C411A2"/>
    <w:rsid w:val="00C4505C"/>
    <w:rsid w:val="00C45DB3"/>
    <w:rsid w:val="00C50E33"/>
    <w:rsid w:val="00C52E65"/>
    <w:rsid w:val="00C56DCD"/>
    <w:rsid w:val="00C64546"/>
    <w:rsid w:val="00C65446"/>
    <w:rsid w:val="00C6709A"/>
    <w:rsid w:val="00C670A0"/>
    <w:rsid w:val="00C673A8"/>
    <w:rsid w:val="00C67F64"/>
    <w:rsid w:val="00C70CCA"/>
    <w:rsid w:val="00C72ACE"/>
    <w:rsid w:val="00C747A7"/>
    <w:rsid w:val="00C75724"/>
    <w:rsid w:val="00C821C9"/>
    <w:rsid w:val="00C83B38"/>
    <w:rsid w:val="00C849E7"/>
    <w:rsid w:val="00C84DA0"/>
    <w:rsid w:val="00C9391F"/>
    <w:rsid w:val="00C93BCF"/>
    <w:rsid w:val="00C93C1D"/>
    <w:rsid w:val="00C96146"/>
    <w:rsid w:val="00C974DE"/>
    <w:rsid w:val="00CA7A42"/>
    <w:rsid w:val="00CB1834"/>
    <w:rsid w:val="00CB2B79"/>
    <w:rsid w:val="00CB7D89"/>
    <w:rsid w:val="00CC3459"/>
    <w:rsid w:val="00CC4226"/>
    <w:rsid w:val="00CC48EF"/>
    <w:rsid w:val="00CC741D"/>
    <w:rsid w:val="00CC7902"/>
    <w:rsid w:val="00CD38C6"/>
    <w:rsid w:val="00CD64FC"/>
    <w:rsid w:val="00CD6604"/>
    <w:rsid w:val="00CD69EE"/>
    <w:rsid w:val="00CE3781"/>
    <w:rsid w:val="00CF4432"/>
    <w:rsid w:val="00D00A8D"/>
    <w:rsid w:val="00D048D5"/>
    <w:rsid w:val="00D0505B"/>
    <w:rsid w:val="00D0580F"/>
    <w:rsid w:val="00D06FAD"/>
    <w:rsid w:val="00D105E4"/>
    <w:rsid w:val="00D2612C"/>
    <w:rsid w:val="00D269F6"/>
    <w:rsid w:val="00D30489"/>
    <w:rsid w:val="00D309C8"/>
    <w:rsid w:val="00D34CEE"/>
    <w:rsid w:val="00D36084"/>
    <w:rsid w:val="00D44D39"/>
    <w:rsid w:val="00D4599A"/>
    <w:rsid w:val="00D47F3D"/>
    <w:rsid w:val="00D55E18"/>
    <w:rsid w:val="00D64603"/>
    <w:rsid w:val="00D64FEB"/>
    <w:rsid w:val="00D71A5C"/>
    <w:rsid w:val="00D76A28"/>
    <w:rsid w:val="00D8193D"/>
    <w:rsid w:val="00D81C77"/>
    <w:rsid w:val="00D85397"/>
    <w:rsid w:val="00D90835"/>
    <w:rsid w:val="00D936DF"/>
    <w:rsid w:val="00D94F17"/>
    <w:rsid w:val="00D95320"/>
    <w:rsid w:val="00DA5E1C"/>
    <w:rsid w:val="00DB280C"/>
    <w:rsid w:val="00DB6735"/>
    <w:rsid w:val="00DC3483"/>
    <w:rsid w:val="00DC7725"/>
    <w:rsid w:val="00DD0335"/>
    <w:rsid w:val="00DD2ED8"/>
    <w:rsid w:val="00DD592F"/>
    <w:rsid w:val="00DD60E0"/>
    <w:rsid w:val="00DE35D8"/>
    <w:rsid w:val="00DE3C51"/>
    <w:rsid w:val="00DE480B"/>
    <w:rsid w:val="00DE5A77"/>
    <w:rsid w:val="00DE75EC"/>
    <w:rsid w:val="00DF1F53"/>
    <w:rsid w:val="00DF4353"/>
    <w:rsid w:val="00DF43D0"/>
    <w:rsid w:val="00DF4406"/>
    <w:rsid w:val="00E0007D"/>
    <w:rsid w:val="00E01177"/>
    <w:rsid w:val="00E01AC2"/>
    <w:rsid w:val="00E04457"/>
    <w:rsid w:val="00E04C9A"/>
    <w:rsid w:val="00E13133"/>
    <w:rsid w:val="00E1322A"/>
    <w:rsid w:val="00E14B10"/>
    <w:rsid w:val="00E167AB"/>
    <w:rsid w:val="00E3466F"/>
    <w:rsid w:val="00E35C1A"/>
    <w:rsid w:val="00E40F7D"/>
    <w:rsid w:val="00E41A83"/>
    <w:rsid w:val="00E4431E"/>
    <w:rsid w:val="00E44520"/>
    <w:rsid w:val="00E445F5"/>
    <w:rsid w:val="00E44BE0"/>
    <w:rsid w:val="00E46158"/>
    <w:rsid w:val="00E5154B"/>
    <w:rsid w:val="00E54654"/>
    <w:rsid w:val="00E5503E"/>
    <w:rsid w:val="00E5599B"/>
    <w:rsid w:val="00E61B4C"/>
    <w:rsid w:val="00E66ED9"/>
    <w:rsid w:val="00E73C1E"/>
    <w:rsid w:val="00E81B20"/>
    <w:rsid w:val="00E864DB"/>
    <w:rsid w:val="00E866CD"/>
    <w:rsid w:val="00E90DA2"/>
    <w:rsid w:val="00E9116D"/>
    <w:rsid w:val="00EA0897"/>
    <w:rsid w:val="00EA3945"/>
    <w:rsid w:val="00EA5FD6"/>
    <w:rsid w:val="00EB0646"/>
    <w:rsid w:val="00EB1F19"/>
    <w:rsid w:val="00EB2362"/>
    <w:rsid w:val="00EB3714"/>
    <w:rsid w:val="00EB5C42"/>
    <w:rsid w:val="00EB685B"/>
    <w:rsid w:val="00EB6B4E"/>
    <w:rsid w:val="00EB7B57"/>
    <w:rsid w:val="00EC0436"/>
    <w:rsid w:val="00EC283E"/>
    <w:rsid w:val="00ED008E"/>
    <w:rsid w:val="00ED1F70"/>
    <w:rsid w:val="00ED35C3"/>
    <w:rsid w:val="00ED3859"/>
    <w:rsid w:val="00EE0694"/>
    <w:rsid w:val="00EE13B6"/>
    <w:rsid w:val="00EE2D60"/>
    <w:rsid w:val="00EE2EBF"/>
    <w:rsid w:val="00EF0C06"/>
    <w:rsid w:val="00EF262B"/>
    <w:rsid w:val="00EF670E"/>
    <w:rsid w:val="00F02A74"/>
    <w:rsid w:val="00F04066"/>
    <w:rsid w:val="00F077E2"/>
    <w:rsid w:val="00F07E7A"/>
    <w:rsid w:val="00F124B7"/>
    <w:rsid w:val="00F13A5E"/>
    <w:rsid w:val="00F17E83"/>
    <w:rsid w:val="00F219A9"/>
    <w:rsid w:val="00F22AA8"/>
    <w:rsid w:val="00F26005"/>
    <w:rsid w:val="00F3507F"/>
    <w:rsid w:val="00F35D6F"/>
    <w:rsid w:val="00F402E5"/>
    <w:rsid w:val="00F501BD"/>
    <w:rsid w:val="00F51054"/>
    <w:rsid w:val="00F5106E"/>
    <w:rsid w:val="00F520C8"/>
    <w:rsid w:val="00F527D6"/>
    <w:rsid w:val="00F551B5"/>
    <w:rsid w:val="00F576DB"/>
    <w:rsid w:val="00F6187E"/>
    <w:rsid w:val="00F62C76"/>
    <w:rsid w:val="00F634B7"/>
    <w:rsid w:val="00F642E7"/>
    <w:rsid w:val="00F67729"/>
    <w:rsid w:val="00F67843"/>
    <w:rsid w:val="00F702F3"/>
    <w:rsid w:val="00F7100B"/>
    <w:rsid w:val="00F73400"/>
    <w:rsid w:val="00F73E80"/>
    <w:rsid w:val="00F747FE"/>
    <w:rsid w:val="00F76B91"/>
    <w:rsid w:val="00F80073"/>
    <w:rsid w:val="00F82F55"/>
    <w:rsid w:val="00F84B27"/>
    <w:rsid w:val="00F857CC"/>
    <w:rsid w:val="00F9318D"/>
    <w:rsid w:val="00F95BA6"/>
    <w:rsid w:val="00F95BF4"/>
    <w:rsid w:val="00FA3315"/>
    <w:rsid w:val="00FA40E0"/>
    <w:rsid w:val="00FB00E9"/>
    <w:rsid w:val="00FB1564"/>
    <w:rsid w:val="00FB190A"/>
    <w:rsid w:val="00FB303C"/>
    <w:rsid w:val="00FB52CC"/>
    <w:rsid w:val="00FC3763"/>
    <w:rsid w:val="00FC3844"/>
    <w:rsid w:val="00FC7B8B"/>
    <w:rsid w:val="00FD0756"/>
    <w:rsid w:val="00FD1102"/>
    <w:rsid w:val="00FD6352"/>
    <w:rsid w:val="00FD7FB6"/>
    <w:rsid w:val="00FE1EE6"/>
    <w:rsid w:val="00FE562C"/>
    <w:rsid w:val="00FF3C47"/>
    <w:rsid w:val="00FF6876"/>
    <w:rsid w:val="00FF716C"/>
    <w:rsid w:val="00FF7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qFormat="1"/>
    <w:lsdException w:name="toc 2" w:qFormat="1"/>
    <w:lsdException w:name="toc 3" w:uiPriority="39"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09"/>
    <w:pPr>
      <w:widowControl w:val="0"/>
      <w:autoSpaceDE w:val="0"/>
      <w:autoSpaceDN w:val="0"/>
      <w:adjustRightInd w:val="0"/>
    </w:pPr>
    <w:rPr>
      <w:rFonts w:ascii="Arial" w:hAnsi="Arial" w:cs="Arial"/>
      <w:sz w:val="24"/>
      <w:szCs w:val="24"/>
      <w:lang w:eastAsia="en-US"/>
    </w:rPr>
  </w:style>
  <w:style w:type="paragraph" w:styleId="Heading1">
    <w:name w:val="heading 1"/>
    <w:basedOn w:val="Normal"/>
    <w:next w:val="Normal"/>
    <w:link w:val="Heading1Char"/>
    <w:qFormat/>
    <w:rsid w:val="00AC41FD"/>
    <w:pPr>
      <w:keepNext/>
      <w:numPr>
        <w:numId w:val="14"/>
      </w:numPr>
      <w:spacing w:before="240" w:after="60"/>
      <w:outlineLvl w:val="0"/>
    </w:pPr>
    <w:rPr>
      <w:b/>
      <w:bCs/>
      <w:kern w:val="32"/>
      <w:sz w:val="32"/>
      <w:szCs w:val="32"/>
    </w:rPr>
  </w:style>
  <w:style w:type="paragraph" w:styleId="Heading2">
    <w:name w:val="heading 2"/>
    <w:basedOn w:val="Normal"/>
    <w:next w:val="Normal"/>
    <w:link w:val="Heading2Char"/>
    <w:qFormat/>
    <w:rsid w:val="00AC41FD"/>
    <w:pPr>
      <w:keepNext/>
      <w:numPr>
        <w:ilvl w:val="1"/>
        <w:numId w:val="14"/>
      </w:numPr>
      <w:spacing w:before="240" w:after="60"/>
      <w:outlineLvl w:val="1"/>
    </w:pPr>
    <w:rPr>
      <w:b/>
      <w:bCs/>
      <w:i/>
      <w:iCs/>
      <w:sz w:val="28"/>
      <w:szCs w:val="28"/>
    </w:rPr>
  </w:style>
  <w:style w:type="paragraph" w:styleId="Heading3">
    <w:name w:val="heading 3"/>
    <w:basedOn w:val="Normal"/>
    <w:next w:val="Normal"/>
    <w:link w:val="Heading3Char"/>
    <w:qFormat/>
    <w:rsid w:val="00C22DEC"/>
    <w:pPr>
      <w:keepNext/>
      <w:numPr>
        <w:ilvl w:val="2"/>
        <w:numId w:val="14"/>
      </w:numPr>
      <w:spacing w:before="240" w:after="60"/>
      <w:outlineLvl w:val="2"/>
    </w:pPr>
    <w:rPr>
      <w:b/>
      <w:bCs/>
      <w:sz w:val="26"/>
      <w:szCs w:val="26"/>
    </w:rPr>
  </w:style>
  <w:style w:type="paragraph" w:styleId="Heading4">
    <w:name w:val="heading 4"/>
    <w:basedOn w:val="Normal"/>
    <w:next w:val="Normal"/>
    <w:link w:val="Heading4Char"/>
    <w:qFormat/>
    <w:rsid w:val="00C22DEC"/>
    <w:pPr>
      <w:keepNext/>
      <w:numPr>
        <w:ilvl w:val="3"/>
        <w:numId w:val="14"/>
      </w:numPr>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C22DEC"/>
    <w:pPr>
      <w:numPr>
        <w:ilvl w:val="4"/>
        <w:numId w:val="14"/>
      </w:numPr>
      <w:spacing w:before="240" w:after="60"/>
      <w:outlineLvl w:val="4"/>
    </w:pPr>
    <w:rPr>
      <w:b/>
      <w:bCs/>
      <w:i/>
      <w:iCs/>
      <w:sz w:val="26"/>
      <w:szCs w:val="26"/>
    </w:rPr>
  </w:style>
  <w:style w:type="paragraph" w:styleId="Heading6">
    <w:name w:val="heading 6"/>
    <w:basedOn w:val="Normal"/>
    <w:next w:val="Normal"/>
    <w:link w:val="Heading6Char"/>
    <w:qFormat/>
    <w:rsid w:val="00C22DEC"/>
    <w:pPr>
      <w:numPr>
        <w:ilvl w:val="5"/>
        <w:numId w:val="14"/>
      </w:numPr>
      <w:spacing w:before="240" w:after="60"/>
      <w:outlineLvl w:val="5"/>
    </w:pPr>
    <w:rPr>
      <w:rFonts w:ascii="Times New Roman" w:hAnsi="Times New Roman" w:cs="Times New Roman"/>
      <w:b/>
      <w:bCs/>
      <w:sz w:val="22"/>
      <w:szCs w:val="22"/>
    </w:rPr>
  </w:style>
  <w:style w:type="paragraph" w:styleId="Heading7">
    <w:name w:val="heading 7"/>
    <w:basedOn w:val="Normal"/>
    <w:next w:val="Normal"/>
    <w:link w:val="Heading7Char"/>
    <w:qFormat/>
    <w:rsid w:val="00C22DEC"/>
    <w:pPr>
      <w:numPr>
        <w:ilvl w:val="6"/>
        <w:numId w:val="14"/>
      </w:numPr>
      <w:spacing w:before="240" w:after="60"/>
      <w:outlineLvl w:val="6"/>
    </w:pPr>
    <w:rPr>
      <w:rFonts w:ascii="Times New Roman" w:hAnsi="Times New Roman" w:cs="Times New Roman"/>
    </w:rPr>
  </w:style>
  <w:style w:type="paragraph" w:styleId="Heading8">
    <w:name w:val="heading 8"/>
    <w:basedOn w:val="Normal"/>
    <w:next w:val="Normal"/>
    <w:link w:val="Heading8Char"/>
    <w:qFormat/>
    <w:rsid w:val="00C22DEC"/>
    <w:pPr>
      <w:numPr>
        <w:ilvl w:val="7"/>
        <w:numId w:val="14"/>
      </w:numPr>
      <w:spacing w:before="240" w:after="60"/>
      <w:outlineLvl w:val="7"/>
    </w:pPr>
    <w:rPr>
      <w:rFonts w:ascii="Times New Roman" w:hAnsi="Times New Roman" w:cs="Times New Roman"/>
      <w:i/>
      <w:iCs/>
    </w:rPr>
  </w:style>
  <w:style w:type="paragraph" w:styleId="Heading9">
    <w:name w:val="heading 9"/>
    <w:basedOn w:val="Normal"/>
    <w:next w:val="Normal"/>
    <w:link w:val="Heading9Char"/>
    <w:qFormat/>
    <w:rsid w:val="00C22DEC"/>
    <w:pPr>
      <w:numPr>
        <w:ilvl w:val="8"/>
        <w:numId w:val="14"/>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A71AA"/>
    <w:rPr>
      <w:rFonts w:ascii="Arial" w:hAnsi="Arial" w:cs="Arial"/>
      <w:b/>
      <w:bCs/>
      <w:kern w:val="32"/>
      <w:sz w:val="32"/>
      <w:szCs w:val="32"/>
      <w:lang w:val="en-US" w:eastAsia="en-US" w:bidi="ar-SA"/>
    </w:rPr>
  </w:style>
  <w:style w:type="character" w:customStyle="1" w:styleId="Heading2Char">
    <w:name w:val="Heading 2 Char"/>
    <w:basedOn w:val="DefaultParagraphFont"/>
    <w:link w:val="Heading2"/>
    <w:semiHidden/>
    <w:locked/>
    <w:rsid w:val="006A71AA"/>
    <w:rPr>
      <w:rFonts w:ascii="Arial" w:hAnsi="Arial" w:cs="Arial"/>
      <w:b/>
      <w:bCs/>
      <w:i/>
      <w:iCs/>
      <w:sz w:val="28"/>
      <w:szCs w:val="28"/>
      <w:lang w:val="en-US" w:eastAsia="en-US" w:bidi="ar-SA"/>
    </w:rPr>
  </w:style>
  <w:style w:type="character" w:customStyle="1" w:styleId="Heading3Char">
    <w:name w:val="Heading 3 Char"/>
    <w:basedOn w:val="DefaultParagraphFont"/>
    <w:link w:val="Heading3"/>
    <w:semiHidden/>
    <w:locked/>
    <w:rsid w:val="006A71AA"/>
    <w:rPr>
      <w:rFonts w:ascii="Arial" w:hAnsi="Arial" w:cs="Arial"/>
      <w:b/>
      <w:bCs/>
      <w:sz w:val="26"/>
      <w:szCs w:val="26"/>
      <w:lang w:val="en-US" w:eastAsia="en-US" w:bidi="ar-SA"/>
    </w:rPr>
  </w:style>
  <w:style w:type="character" w:customStyle="1" w:styleId="Heading4Char">
    <w:name w:val="Heading 4 Char"/>
    <w:basedOn w:val="DefaultParagraphFont"/>
    <w:link w:val="Heading4"/>
    <w:semiHidden/>
    <w:locked/>
    <w:rsid w:val="006A71AA"/>
    <w:rPr>
      <w:b/>
      <w:bCs/>
      <w:sz w:val="28"/>
      <w:szCs w:val="28"/>
      <w:lang w:val="en-US" w:eastAsia="en-US" w:bidi="ar-SA"/>
    </w:rPr>
  </w:style>
  <w:style w:type="character" w:customStyle="1" w:styleId="Heading5Char">
    <w:name w:val="Heading 5 Char"/>
    <w:basedOn w:val="DefaultParagraphFont"/>
    <w:link w:val="Heading5"/>
    <w:semiHidden/>
    <w:locked/>
    <w:rsid w:val="006A71AA"/>
    <w:rPr>
      <w:rFonts w:ascii="Arial" w:hAnsi="Arial" w:cs="Arial"/>
      <w:b/>
      <w:bCs/>
      <w:i/>
      <w:iCs/>
      <w:sz w:val="26"/>
      <w:szCs w:val="26"/>
      <w:lang w:val="en-US" w:eastAsia="en-US" w:bidi="ar-SA"/>
    </w:rPr>
  </w:style>
  <w:style w:type="character" w:customStyle="1" w:styleId="Heading6Char">
    <w:name w:val="Heading 6 Char"/>
    <w:basedOn w:val="DefaultParagraphFont"/>
    <w:link w:val="Heading6"/>
    <w:semiHidden/>
    <w:locked/>
    <w:rsid w:val="006A71AA"/>
    <w:rPr>
      <w:b/>
      <w:bCs/>
      <w:sz w:val="22"/>
      <w:szCs w:val="22"/>
      <w:lang w:val="en-US" w:eastAsia="en-US" w:bidi="ar-SA"/>
    </w:rPr>
  </w:style>
  <w:style w:type="character" w:customStyle="1" w:styleId="Heading7Char">
    <w:name w:val="Heading 7 Char"/>
    <w:basedOn w:val="DefaultParagraphFont"/>
    <w:link w:val="Heading7"/>
    <w:semiHidden/>
    <w:locked/>
    <w:rsid w:val="006A71AA"/>
    <w:rPr>
      <w:sz w:val="24"/>
      <w:szCs w:val="24"/>
      <w:lang w:val="en-US" w:eastAsia="en-US" w:bidi="ar-SA"/>
    </w:rPr>
  </w:style>
  <w:style w:type="character" w:customStyle="1" w:styleId="Heading8Char">
    <w:name w:val="Heading 8 Char"/>
    <w:basedOn w:val="DefaultParagraphFont"/>
    <w:link w:val="Heading8"/>
    <w:semiHidden/>
    <w:locked/>
    <w:rsid w:val="006A71AA"/>
    <w:rPr>
      <w:i/>
      <w:iCs/>
      <w:sz w:val="24"/>
      <w:szCs w:val="24"/>
      <w:lang w:val="en-US" w:eastAsia="en-US" w:bidi="ar-SA"/>
    </w:rPr>
  </w:style>
  <w:style w:type="character" w:customStyle="1" w:styleId="Heading9Char">
    <w:name w:val="Heading 9 Char"/>
    <w:basedOn w:val="DefaultParagraphFont"/>
    <w:link w:val="Heading9"/>
    <w:semiHidden/>
    <w:locked/>
    <w:rsid w:val="006A71AA"/>
    <w:rPr>
      <w:rFonts w:ascii="Arial" w:hAnsi="Arial" w:cs="Arial"/>
      <w:sz w:val="22"/>
      <w:szCs w:val="22"/>
      <w:lang w:val="en-US" w:eastAsia="en-US" w:bidi="ar-SA"/>
    </w:rPr>
  </w:style>
  <w:style w:type="paragraph" w:customStyle="1" w:styleId="Level1">
    <w:name w:val="Level 1"/>
    <w:rsid w:val="00AB0909"/>
    <w:pPr>
      <w:widowControl w:val="0"/>
      <w:autoSpaceDE w:val="0"/>
      <w:autoSpaceDN w:val="0"/>
      <w:adjustRightInd w:val="0"/>
      <w:ind w:left="720"/>
      <w:jc w:val="both"/>
    </w:pPr>
    <w:rPr>
      <w:rFonts w:ascii="Arial" w:hAnsi="Arial"/>
      <w:sz w:val="24"/>
      <w:szCs w:val="24"/>
      <w:lang w:eastAsia="en-US"/>
    </w:rPr>
  </w:style>
  <w:style w:type="paragraph" w:customStyle="1" w:styleId="Level2Left0">
    <w:name w:val="Level 2 + Left: 0&quot;"/>
    <w:link w:val="Level2Left0Char"/>
    <w:rsid w:val="000B772F"/>
    <w:pPr>
      <w:widowControl w:val="0"/>
      <w:autoSpaceDE w:val="0"/>
      <w:autoSpaceDN w:val="0"/>
      <w:adjustRightInd w:val="0"/>
      <w:jc w:val="both"/>
    </w:pPr>
    <w:rPr>
      <w:rFonts w:ascii="Arial" w:hAnsi="Arial"/>
      <w:sz w:val="24"/>
      <w:szCs w:val="24"/>
      <w:lang w:eastAsia="en-US"/>
    </w:rPr>
  </w:style>
  <w:style w:type="paragraph" w:customStyle="1" w:styleId="Level3">
    <w:name w:val="Level 3"/>
    <w:rsid w:val="00AB0909"/>
    <w:pPr>
      <w:widowControl w:val="0"/>
      <w:autoSpaceDE w:val="0"/>
      <w:autoSpaceDN w:val="0"/>
      <w:adjustRightInd w:val="0"/>
      <w:ind w:left="2160"/>
      <w:jc w:val="both"/>
    </w:pPr>
    <w:rPr>
      <w:rFonts w:ascii="Arial" w:hAnsi="Arial"/>
      <w:sz w:val="24"/>
      <w:szCs w:val="24"/>
      <w:lang w:eastAsia="en-US"/>
    </w:rPr>
  </w:style>
  <w:style w:type="paragraph" w:customStyle="1" w:styleId="Level4">
    <w:name w:val="Level 4"/>
    <w:rsid w:val="00AB0909"/>
    <w:pPr>
      <w:widowControl w:val="0"/>
      <w:autoSpaceDE w:val="0"/>
      <w:autoSpaceDN w:val="0"/>
      <w:adjustRightInd w:val="0"/>
      <w:ind w:left="2880"/>
      <w:jc w:val="both"/>
    </w:pPr>
    <w:rPr>
      <w:rFonts w:ascii="Arial" w:hAnsi="Arial"/>
      <w:sz w:val="24"/>
      <w:szCs w:val="24"/>
      <w:lang w:eastAsia="en-US"/>
    </w:rPr>
  </w:style>
  <w:style w:type="paragraph" w:customStyle="1" w:styleId="Level5">
    <w:name w:val="Level 5"/>
    <w:rsid w:val="00AB0909"/>
    <w:pPr>
      <w:widowControl w:val="0"/>
      <w:autoSpaceDE w:val="0"/>
      <w:autoSpaceDN w:val="0"/>
      <w:adjustRightInd w:val="0"/>
      <w:ind w:left="3600"/>
      <w:jc w:val="both"/>
    </w:pPr>
    <w:rPr>
      <w:rFonts w:ascii="Arial" w:hAnsi="Arial"/>
      <w:sz w:val="24"/>
      <w:szCs w:val="24"/>
      <w:lang w:eastAsia="en-US"/>
    </w:rPr>
  </w:style>
  <w:style w:type="paragraph" w:customStyle="1" w:styleId="Level6">
    <w:name w:val="Level 6"/>
    <w:rsid w:val="00AB0909"/>
    <w:pPr>
      <w:widowControl w:val="0"/>
      <w:autoSpaceDE w:val="0"/>
      <w:autoSpaceDN w:val="0"/>
      <w:adjustRightInd w:val="0"/>
      <w:ind w:left="4320"/>
      <w:jc w:val="both"/>
    </w:pPr>
    <w:rPr>
      <w:rFonts w:ascii="Arial" w:hAnsi="Arial"/>
      <w:sz w:val="24"/>
      <w:szCs w:val="24"/>
      <w:lang w:eastAsia="en-US"/>
    </w:rPr>
  </w:style>
  <w:style w:type="paragraph" w:customStyle="1" w:styleId="Level7">
    <w:name w:val="Level 7"/>
    <w:rsid w:val="00AB0909"/>
    <w:pPr>
      <w:widowControl w:val="0"/>
      <w:autoSpaceDE w:val="0"/>
      <w:autoSpaceDN w:val="0"/>
      <w:adjustRightInd w:val="0"/>
      <w:ind w:left="5040"/>
      <w:jc w:val="both"/>
    </w:pPr>
    <w:rPr>
      <w:rFonts w:ascii="Arial" w:hAnsi="Arial"/>
      <w:sz w:val="24"/>
      <w:szCs w:val="24"/>
      <w:lang w:eastAsia="en-US"/>
    </w:rPr>
  </w:style>
  <w:style w:type="paragraph" w:customStyle="1" w:styleId="Level8">
    <w:name w:val="Level 8"/>
    <w:rsid w:val="00AB0909"/>
    <w:pPr>
      <w:widowControl w:val="0"/>
      <w:autoSpaceDE w:val="0"/>
      <w:autoSpaceDN w:val="0"/>
      <w:adjustRightInd w:val="0"/>
      <w:ind w:left="5760"/>
      <w:jc w:val="both"/>
    </w:pPr>
    <w:rPr>
      <w:rFonts w:ascii="Arial" w:hAnsi="Arial"/>
      <w:sz w:val="24"/>
      <w:szCs w:val="24"/>
      <w:lang w:eastAsia="en-US"/>
    </w:rPr>
  </w:style>
  <w:style w:type="paragraph" w:customStyle="1" w:styleId="Level9">
    <w:name w:val="Level 9"/>
    <w:rsid w:val="00AB0909"/>
    <w:pPr>
      <w:widowControl w:val="0"/>
      <w:autoSpaceDE w:val="0"/>
      <w:autoSpaceDN w:val="0"/>
      <w:adjustRightInd w:val="0"/>
      <w:ind w:left="6480"/>
      <w:jc w:val="both"/>
    </w:pPr>
    <w:rPr>
      <w:rFonts w:ascii="Arial" w:hAnsi="Arial"/>
      <w:sz w:val="24"/>
      <w:szCs w:val="24"/>
      <w:lang w:eastAsia="en-US"/>
    </w:rPr>
  </w:style>
  <w:style w:type="paragraph" w:customStyle="1" w:styleId="17">
    <w:name w:val="_17"/>
    <w:rsid w:val="00AB09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rFonts w:ascii="Arial" w:hAnsi="Arial"/>
      <w:sz w:val="24"/>
      <w:szCs w:val="24"/>
      <w:lang w:eastAsia="en-US"/>
    </w:rPr>
  </w:style>
  <w:style w:type="paragraph" w:customStyle="1" w:styleId="16">
    <w:name w:val="_16"/>
    <w:rsid w:val="00AB0909"/>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rFonts w:ascii="Arial" w:hAnsi="Arial"/>
      <w:sz w:val="24"/>
      <w:szCs w:val="24"/>
      <w:lang w:eastAsia="en-US"/>
    </w:rPr>
  </w:style>
  <w:style w:type="paragraph" w:customStyle="1" w:styleId="15">
    <w:name w:val="_15"/>
    <w:rsid w:val="00AB0909"/>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rFonts w:ascii="Arial" w:hAnsi="Arial"/>
      <w:sz w:val="24"/>
      <w:szCs w:val="24"/>
      <w:lang w:eastAsia="en-US"/>
    </w:rPr>
  </w:style>
  <w:style w:type="paragraph" w:customStyle="1" w:styleId="14">
    <w:name w:val="_14"/>
    <w:rsid w:val="00AB0909"/>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rFonts w:ascii="Arial" w:hAnsi="Arial"/>
      <w:sz w:val="24"/>
      <w:szCs w:val="24"/>
      <w:lang w:eastAsia="en-US"/>
    </w:rPr>
  </w:style>
  <w:style w:type="paragraph" w:customStyle="1" w:styleId="13">
    <w:name w:val="_13"/>
    <w:rsid w:val="00AB0909"/>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rFonts w:ascii="Arial" w:hAnsi="Arial"/>
      <w:sz w:val="24"/>
      <w:szCs w:val="24"/>
      <w:lang w:eastAsia="en-US"/>
    </w:rPr>
  </w:style>
  <w:style w:type="paragraph" w:customStyle="1" w:styleId="12">
    <w:name w:val="_12"/>
    <w:rsid w:val="00AB0909"/>
    <w:pPr>
      <w:widowControl w:val="0"/>
      <w:tabs>
        <w:tab w:val="left" w:pos="4320"/>
        <w:tab w:val="left" w:pos="5040"/>
        <w:tab w:val="left" w:pos="5760"/>
        <w:tab w:val="left" w:pos="6480"/>
        <w:tab w:val="left" w:pos="7200"/>
        <w:tab w:val="left" w:pos="7920"/>
      </w:tabs>
      <w:autoSpaceDE w:val="0"/>
      <w:autoSpaceDN w:val="0"/>
      <w:adjustRightInd w:val="0"/>
      <w:ind w:left="4320"/>
      <w:jc w:val="both"/>
    </w:pPr>
    <w:rPr>
      <w:rFonts w:ascii="Arial" w:hAnsi="Arial"/>
      <w:sz w:val="24"/>
      <w:szCs w:val="24"/>
      <w:lang w:eastAsia="en-US"/>
    </w:rPr>
  </w:style>
  <w:style w:type="paragraph" w:customStyle="1" w:styleId="11">
    <w:name w:val="_11"/>
    <w:rsid w:val="00AB0909"/>
    <w:pPr>
      <w:widowControl w:val="0"/>
      <w:tabs>
        <w:tab w:val="left" w:pos="5040"/>
        <w:tab w:val="left" w:pos="5760"/>
        <w:tab w:val="left" w:pos="6480"/>
        <w:tab w:val="left" w:pos="7200"/>
        <w:tab w:val="left" w:pos="7920"/>
      </w:tabs>
      <w:autoSpaceDE w:val="0"/>
      <w:autoSpaceDN w:val="0"/>
      <w:adjustRightInd w:val="0"/>
      <w:ind w:left="5040"/>
      <w:jc w:val="both"/>
    </w:pPr>
    <w:rPr>
      <w:rFonts w:ascii="Arial" w:hAnsi="Arial"/>
      <w:sz w:val="24"/>
      <w:szCs w:val="24"/>
      <w:lang w:eastAsia="en-US"/>
    </w:rPr>
  </w:style>
  <w:style w:type="paragraph" w:customStyle="1" w:styleId="10">
    <w:name w:val="_10"/>
    <w:rsid w:val="00AB0909"/>
    <w:pPr>
      <w:widowControl w:val="0"/>
      <w:tabs>
        <w:tab w:val="left" w:pos="5760"/>
        <w:tab w:val="left" w:pos="6480"/>
        <w:tab w:val="left" w:pos="7200"/>
        <w:tab w:val="left" w:pos="7920"/>
      </w:tabs>
      <w:autoSpaceDE w:val="0"/>
      <w:autoSpaceDN w:val="0"/>
      <w:adjustRightInd w:val="0"/>
      <w:ind w:left="5760"/>
      <w:jc w:val="both"/>
    </w:pPr>
    <w:rPr>
      <w:rFonts w:ascii="Arial" w:hAnsi="Arial"/>
      <w:sz w:val="24"/>
      <w:szCs w:val="24"/>
      <w:lang w:eastAsia="en-US"/>
    </w:rPr>
  </w:style>
  <w:style w:type="paragraph" w:styleId="BodyText">
    <w:name w:val="Body Text"/>
    <w:basedOn w:val="Normal"/>
    <w:link w:val="BodyTextChar"/>
    <w:rsid w:val="00AB0909"/>
    <w:pPr>
      <w:spacing w:after="120"/>
    </w:pPr>
    <w:rPr>
      <w:sz w:val="20"/>
      <w:szCs w:val="20"/>
    </w:rPr>
  </w:style>
  <w:style w:type="character" w:customStyle="1" w:styleId="BodyTextChar">
    <w:name w:val="Body Text Char"/>
    <w:basedOn w:val="DefaultParagraphFont"/>
    <w:link w:val="BodyText"/>
    <w:semiHidden/>
    <w:locked/>
    <w:rsid w:val="006A71AA"/>
    <w:rPr>
      <w:rFonts w:ascii="Arial" w:hAnsi="Arial" w:cs="Arial"/>
      <w:sz w:val="24"/>
      <w:szCs w:val="24"/>
    </w:rPr>
  </w:style>
  <w:style w:type="paragraph" w:customStyle="1" w:styleId="26">
    <w:name w:val="_26"/>
    <w:rsid w:val="00AB0909"/>
    <w:pPr>
      <w:widowControl w:val="0"/>
      <w:autoSpaceDE w:val="0"/>
      <w:autoSpaceDN w:val="0"/>
      <w:adjustRightInd w:val="0"/>
      <w:jc w:val="both"/>
    </w:pPr>
    <w:rPr>
      <w:rFonts w:ascii="Arial" w:hAnsi="Arial"/>
      <w:sz w:val="24"/>
      <w:szCs w:val="24"/>
      <w:lang w:eastAsia="en-US"/>
    </w:rPr>
  </w:style>
  <w:style w:type="paragraph" w:customStyle="1" w:styleId="25">
    <w:name w:val="_25"/>
    <w:rsid w:val="00AB0909"/>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rFonts w:ascii="Arial" w:hAnsi="Arial"/>
      <w:sz w:val="24"/>
      <w:szCs w:val="24"/>
      <w:lang w:eastAsia="en-US"/>
    </w:rPr>
  </w:style>
  <w:style w:type="paragraph" w:customStyle="1" w:styleId="24">
    <w:name w:val="_24"/>
    <w:rsid w:val="00AB0909"/>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rFonts w:ascii="Arial" w:hAnsi="Arial"/>
      <w:sz w:val="24"/>
      <w:szCs w:val="24"/>
      <w:lang w:eastAsia="en-US"/>
    </w:rPr>
  </w:style>
  <w:style w:type="paragraph" w:customStyle="1" w:styleId="23">
    <w:name w:val="_23"/>
    <w:rsid w:val="00AB0909"/>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rFonts w:ascii="Arial" w:hAnsi="Arial"/>
      <w:sz w:val="24"/>
      <w:szCs w:val="24"/>
      <w:lang w:eastAsia="en-US"/>
    </w:rPr>
  </w:style>
  <w:style w:type="paragraph" w:customStyle="1" w:styleId="22">
    <w:name w:val="_22"/>
    <w:rsid w:val="00AB0909"/>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rFonts w:ascii="Arial" w:hAnsi="Arial"/>
      <w:sz w:val="24"/>
      <w:szCs w:val="24"/>
      <w:lang w:eastAsia="en-US"/>
    </w:rPr>
  </w:style>
  <w:style w:type="paragraph" w:customStyle="1" w:styleId="21">
    <w:name w:val="_21"/>
    <w:rsid w:val="00AB0909"/>
    <w:pPr>
      <w:widowControl w:val="0"/>
      <w:tabs>
        <w:tab w:val="left" w:pos="4320"/>
        <w:tab w:val="left" w:pos="5040"/>
        <w:tab w:val="left" w:pos="5760"/>
        <w:tab w:val="left" w:pos="6480"/>
        <w:tab w:val="left" w:pos="7200"/>
        <w:tab w:val="left" w:pos="7920"/>
      </w:tabs>
      <w:autoSpaceDE w:val="0"/>
      <w:autoSpaceDN w:val="0"/>
      <w:adjustRightInd w:val="0"/>
      <w:ind w:left="4320"/>
      <w:jc w:val="both"/>
    </w:pPr>
    <w:rPr>
      <w:rFonts w:ascii="Arial" w:hAnsi="Arial"/>
      <w:sz w:val="24"/>
      <w:szCs w:val="24"/>
      <w:lang w:eastAsia="en-US"/>
    </w:rPr>
  </w:style>
  <w:style w:type="paragraph" w:customStyle="1" w:styleId="20">
    <w:name w:val="_20"/>
    <w:rsid w:val="00AB0909"/>
    <w:pPr>
      <w:widowControl w:val="0"/>
      <w:tabs>
        <w:tab w:val="left" w:pos="5040"/>
        <w:tab w:val="left" w:pos="5760"/>
        <w:tab w:val="left" w:pos="6480"/>
        <w:tab w:val="left" w:pos="7200"/>
        <w:tab w:val="left" w:pos="7920"/>
      </w:tabs>
      <w:autoSpaceDE w:val="0"/>
      <w:autoSpaceDN w:val="0"/>
      <w:adjustRightInd w:val="0"/>
      <w:ind w:left="5040"/>
      <w:jc w:val="both"/>
    </w:pPr>
    <w:rPr>
      <w:rFonts w:ascii="Arial" w:hAnsi="Arial"/>
      <w:sz w:val="24"/>
      <w:szCs w:val="24"/>
      <w:lang w:eastAsia="en-US"/>
    </w:rPr>
  </w:style>
  <w:style w:type="paragraph" w:customStyle="1" w:styleId="19">
    <w:name w:val="_19"/>
    <w:rsid w:val="00AB0909"/>
    <w:pPr>
      <w:widowControl w:val="0"/>
      <w:tabs>
        <w:tab w:val="left" w:pos="5760"/>
        <w:tab w:val="left" w:pos="6480"/>
        <w:tab w:val="left" w:pos="7200"/>
        <w:tab w:val="left" w:pos="7920"/>
      </w:tabs>
      <w:autoSpaceDE w:val="0"/>
      <w:autoSpaceDN w:val="0"/>
      <w:adjustRightInd w:val="0"/>
      <w:ind w:left="5760"/>
      <w:jc w:val="both"/>
    </w:pPr>
    <w:rPr>
      <w:rFonts w:ascii="Arial" w:hAnsi="Arial"/>
      <w:sz w:val="24"/>
      <w:szCs w:val="24"/>
      <w:lang w:eastAsia="en-US"/>
    </w:rPr>
  </w:style>
  <w:style w:type="paragraph" w:customStyle="1" w:styleId="18">
    <w:name w:val="_18"/>
    <w:rsid w:val="00AB0909"/>
    <w:pPr>
      <w:widowControl w:val="0"/>
      <w:tabs>
        <w:tab w:val="left" w:pos="6480"/>
        <w:tab w:val="left" w:pos="7200"/>
        <w:tab w:val="left" w:pos="7920"/>
      </w:tabs>
      <w:autoSpaceDE w:val="0"/>
      <w:autoSpaceDN w:val="0"/>
      <w:adjustRightInd w:val="0"/>
      <w:ind w:left="6480"/>
      <w:jc w:val="both"/>
    </w:pPr>
    <w:rPr>
      <w:rFonts w:ascii="Arial" w:hAnsi="Arial"/>
      <w:sz w:val="24"/>
      <w:szCs w:val="24"/>
      <w:lang w:eastAsia="en-US"/>
    </w:rPr>
  </w:style>
  <w:style w:type="paragraph" w:customStyle="1" w:styleId="9">
    <w:name w:val="_9"/>
    <w:rsid w:val="00AB0909"/>
    <w:pPr>
      <w:widowControl w:val="0"/>
      <w:tabs>
        <w:tab w:val="left" w:pos="6480"/>
        <w:tab w:val="left" w:pos="7200"/>
        <w:tab w:val="left" w:pos="7920"/>
      </w:tabs>
      <w:autoSpaceDE w:val="0"/>
      <w:autoSpaceDN w:val="0"/>
      <w:adjustRightInd w:val="0"/>
      <w:ind w:left="6480"/>
      <w:jc w:val="both"/>
    </w:pPr>
    <w:rPr>
      <w:rFonts w:ascii="Arial" w:hAnsi="Arial"/>
      <w:sz w:val="24"/>
      <w:szCs w:val="24"/>
      <w:lang w:eastAsia="en-US"/>
    </w:rPr>
  </w:style>
  <w:style w:type="paragraph" w:customStyle="1" w:styleId="8">
    <w:name w:val="_8"/>
    <w:rsid w:val="00AB09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rFonts w:ascii="Arial" w:hAnsi="Arial"/>
      <w:sz w:val="24"/>
      <w:szCs w:val="24"/>
      <w:lang w:eastAsia="en-US"/>
    </w:rPr>
  </w:style>
  <w:style w:type="paragraph" w:customStyle="1" w:styleId="7">
    <w:name w:val="_7"/>
    <w:rsid w:val="00AB0909"/>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rFonts w:ascii="Arial" w:hAnsi="Arial"/>
      <w:sz w:val="24"/>
      <w:szCs w:val="24"/>
      <w:lang w:eastAsia="en-US"/>
    </w:rPr>
  </w:style>
  <w:style w:type="paragraph" w:customStyle="1" w:styleId="6">
    <w:name w:val="_6"/>
    <w:rsid w:val="00AB0909"/>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rFonts w:ascii="Arial" w:hAnsi="Arial"/>
      <w:sz w:val="24"/>
      <w:szCs w:val="24"/>
      <w:lang w:eastAsia="en-US"/>
    </w:rPr>
  </w:style>
  <w:style w:type="paragraph" w:customStyle="1" w:styleId="5">
    <w:name w:val="_5"/>
    <w:rsid w:val="00AB0909"/>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rFonts w:ascii="Arial" w:hAnsi="Arial"/>
      <w:sz w:val="24"/>
      <w:szCs w:val="24"/>
      <w:lang w:eastAsia="en-US"/>
    </w:rPr>
  </w:style>
  <w:style w:type="paragraph" w:customStyle="1" w:styleId="4">
    <w:name w:val="_4"/>
    <w:rsid w:val="00AB0909"/>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rFonts w:ascii="Arial" w:hAnsi="Arial"/>
      <w:sz w:val="24"/>
      <w:szCs w:val="24"/>
      <w:lang w:eastAsia="en-US"/>
    </w:rPr>
  </w:style>
  <w:style w:type="paragraph" w:customStyle="1" w:styleId="3">
    <w:name w:val="_3"/>
    <w:rsid w:val="00AB0909"/>
    <w:pPr>
      <w:widowControl w:val="0"/>
      <w:tabs>
        <w:tab w:val="left" w:pos="4320"/>
        <w:tab w:val="left" w:pos="5040"/>
        <w:tab w:val="left" w:pos="5760"/>
        <w:tab w:val="left" w:pos="6480"/>
        <w:tab w:val="left" w:pos="7200"/>
        <w:tab w:val="left" w:pos="7920"/>
      </w:tabs>
      <w:autoSpaceDE w:val="0"/>
      <w:autoSpaceDN w:val="0"/>
      <w:adjustRightInd w:val="0"/>
      <w:ind w:left="4320"/>
      <w:jc w:val="both"/>
    </w:pPr>
    <w:rPr>
      <w:rFonts w:ascii="Arial" w:hAnsi="Arial"/>
      <w:sz w:val="24"/>
      <w:szCs w:val="24"/>
      <w:lang w:eastAsia="en-US"/>
    </w:rPr>
  </w:style>
  <w:style w:type="paragraph" w:customStyle="1" w:styleId="2">
    <w:name w:val="_2"/>
    <w:rsid w:val="00AB0909"/>
    <w:pPr>
      <w:widowControl w:val="0"/>
      <w:tabs>
        <w:tab w:val="left" w:pos="5040"/>
        <w:tab w:val="left" w:pos="5760"/>
        <w:tab w:val="left" w:pos="6480"/>
        <w:tab w:val="left" w:pos="7200"/>
        <w:tab w:val="left" w:pos="7920"/>
      </w:tabs>
      <w:autoSpaceDE w:val="0"/>
      <w:autoSpaceDN w:val="0"/>
      <w:adjustRightInd w:val="0"/>
      <w:ind w:left="5040"/>
      <w:jc w:val="both"/>
    </w:pPr>
    <w:rPr>
      <w:rFonts w:ascii="Arial" w:hAnsi="Arial"/>
      <w:sz w:val="24"/>
      <w:szCs w:val="24"/>
      <w:lang w:eastAsia="en-US"/>
    </w:rPr>
  </w:style>
  <w:style w:type="paragraph" w:customStyle="1" w:styleId="1">
    <w:name w:val="_1"/>
    <w:rsid w:val="00AB0909"/>
    <w:pPr>
      <w:widowControl w:val="0"/>
      <w:tabs>
        <w:tab w:val="left" w:pos="5760"/>
        <w:tab w:val="left" w:pos="6480"/>
        <w:tab w:val="left" w:pos="7200"/>
        <w:tab w:val="left" w:pos="7920"/>
      </w:tabs>
      <w:autoSpaceDE w:val="0"/>
      <w:autoSpaceDN w:val="0"/>
      <w:adjustRightInd w:val="0"/>
      <w:ind w:left="5760"/>
      <w:jc w:val="both"/>
    </w:pPr>
    <w:rPr>
      <w:rFonts w:ascii="Arial" w:hAnsi="Arial"/>
      <w:sz w:val="24"/>
      <w:szCs w:val="24"/>
      <w:lang w:eastAsia="en-US"/>
    </w:rPr>
  </w:style>
  <w:style w:type="paragraph" w:customStyle="1" w:styleId="a">
    <w:name w:val="_"/>
    <w:rsid w:val="00AB0909"/>
    <w:pPr>
      <w:widowControl w:val="0"/>
      <w:tabs>
        <w:tab w:val="left" w:pos="6480"/>
        <w:tab w:val="left" w:pos="7200"/>
        <w:tab w:val="left" w:pos="7920"/>
      </w:tabs>
      <w:autoSpaceDE w:val="0"/>
      <w:autoSpaceDN w:val="0"/>
      <w:adjustRightInd w:val="0"/>
      <w:ind w:left="6480"/>
      <w:jc w:val="both"/>
    </w:pPr>
    <w:rPr>
      <w:rFonts w:ascii="Arial" w:hAnsi="Arial"/>
      <w:sz w:val="24"/>
      <w:szCs w:val="24"/>
      <w:lang w:eastAsia="en-US"/>
    </w:rPr>
  </w:style>
  <w:style w:type="paragraph" w:customStyle="1" w:styleId="DefinitionT">
    <w:name w:val="Definition T"/>
    <w:rsid w:val="00AB0909"/>
    <w:pPr>
      <w:widowControl w:val="0"/>
      <w:autoSpaceDE w:val="0"/>
      <w:autoSpaceDN w:val="0"/>
      <w:adjustRightInd w:val="0"/>
    </w:pPr>
    <w:rPr>
      <w:rFonts w:ascii="Arial" w:hAnsi="Arial"/>
      <w:sz w:val="24"/>
      <w:szCs w:val="24"/>
      <w:lang w:eastAsia="en-US"/>
    </w:rPr>
  </w:style>
  <w:style w:type="paragraph" w:customStyle="1" w:styleId="DefinitionL">
    <w:name w:val="Definition L"/>
    <w:rsid w:val="00AB090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jc w:val="both"/>
    </w:pPr>
    <w:rPr>
      <w:rFonts w:ascii="Arial" w:hAnsi="Arial"/>
      <w:sz w:val="24"/>
      <w:szCs w:val="24"/>
      <w:lang w:eastAsia="en-US"/>
    </w:rPr>
  </w:style>
  <w:style w:type="character" w:customStyle="1" w:styleId="Definition">
    <w:name w:val="Definition"/>
    <w:rsid w:val="00AB0909"/>
    <w:rPr>
      <w:i/>
    </w:rPr>
  </w:style>
  <w:style w:type="paragraph" w:customStyle="1" w:styleId="H1">
    <w:name w:val="H1"/>
    <w:rsid w:val="00AB0909"/>
    <w:pPr>
      <w:widowControl w:val="0"/>
      <w:autoSpaceDE w:val="0"/>
      <w:autoSpaceDN w:val="0"/>
      <w:adjustRightInd w:val="0"/>
    </w:pPr>
    <w:rPr>
      <w:rFonts w:ascii="Arial" w:hAnsi="Arial"/>
      <w:b/>
      <w:bCs/>
      <w:sz w:val="48"/>
      <w:szCs w:val="48"/>
      <w:lang w:eastAsia="en-US"/>
    </w:rPr>
  </w:style>
  <w:style w:type="paragraph" w:customStyle="1" w:styleId="H2">
    <w:name w:val="H2"/>
    <w:rsid w:val="00AB0909"/>
    <w:pPr>
      <w:widowControl w:val="0"/>
      <w:autoSpaceDE w:val="0"/>
      <w:autoSpaceDN w:val="0"/>
      <w:adjustRightInd w:val="0"/>
    </w:pPr>
    <w:rPr>
      <w:rFonts w:ascii="Arial" w:hAnsi="Arial"/>
      <w:b/>
      <w:bCs/>
      <w:sz w:val="36"/>
      <w:szCs w:val="36"/>
      <w:lang w:eastAsia="en-US"/>
    </w:rPr>
  </w:style>
  <w:style w:type="paragraph" w:customStyle="1" w:styleId="H3">
    <w:name w:val="H3"/>
    <w:rsid w:val="00AB0909"/>
    <w:pPr>
      <w:widowControl w:val="0"/>
      <w:autoSpaceDE w:val="0"/>
      <w:autoSpaceDN w:val="0"/>
      <w:adjustRightInd w:val="0"/>
    </w:pPr>
    <w:rPr>
      <w:rFonts w:ascii="Arial" w:hAnsi="Arial"/>
      <w:b/>
      <w:bCs/>
      <w:sz w:val="28"/>
      <w:szCs w:val="28"/>
      <w:lang w:eastAsia="en-US"/>
    </w:rPr>
  </w:style>
  <w:style w:type="paragraph" w:customStyle="1" w:styleId="H4">
    <w:name w:val="H4"/>
    <w:rsid w:val="00AB0909"/>
    <w:pPr>
      <w:widowControl w:val="0"/>
      <w:autoSpaceDE w:val="0"/>
      <w:autoSpaceDN w:val="0"/>
      <w:adjustRightInd w:val="0"/>
    </w:pPr>
    <w:rPr>
      <w:rFonts w:ascii="Arial" w:hAnsi="Arial"/>
      <w:b/>
      <w:bCs/>
      <w:sz w:val="24"/>
      <w:szCs w:val="24"/>
      <w:lang w:eastAsia="en-US"/>
    </w:rPr>
  </w:style>
  <w:style w:type="paragraph" w:customStyle="1" w:styleId="H5">
    <w:name w:val="H5"/>
    <w:rsid w:val="00AB0909"/>
    <w:pPr>
      <w:widowControl w:val="0"/>
      <w:autoSpaceDE w:val="0"/>
      <w:autoSpaceDN w:val="0"/>
      <w:adjustRightInd w:val="0"/>
    </w:pPr>
    <w:rPr>
      <w:rFonts w:ascii="Arial" w:hAnsi="Arial"/>
      <w:b/>
      <w:bCs/>
      <w:sz w:val="24"/>
      <w:szCs w:val="24"/>
      <w:lang w:eastAsia="en-US"/>
    </w:rPr>
  </w:style>
  <w:style w:type="paragraph" w:customStyle="1" w:styleId="H6">
    <w:name w:val="H6"/>
    <w:rsid w:val="00AB0909"/>
    <w:pPr>
      <w:widowControl w:val="0"/>
      <w:autoSpaceDE w:val="0"/>
      <w:autoSpaceDN w:val="0"/>
      <w:adjustRightInd w:val="0"/>
    </w:pPr>
    <w:rPr>
      <w:rFonts w:ascii="Arial" w:hAnsi="Arial"/>
      <w:b/>
      <w:bCs/>
      <w:sz w:val="16"/>
      <w:szCs w:val="16"/>
      <w:lang w:eastAsia="en-US"/>
    </w:rPr>
  </w:style>
  <w:style w:type="paragraph" w:customStyle="1" w:styleId="Address">
    <w:name w:val="Address"/>
    <w:rsid w:val="00AB0909"/>
    <w:pPr>
      <w:widowControl w:val="0"/>
      <w:autoSpaceDE w:val="0"/>
      <w:autoSpaceDN w:val="0"/>
      <w:adjustRightInd w:val="0"/>
    </w:pPr>
    <w:rPr>
      <w:rFonts w:ascii="Arial" w:hAnsi="Arial"/>
      <w:i/>
      <w:iCs/>
      <w:sz w:val="24"/>
      <w:szCs w:val="24"/>
      <w:lang w:eastAsia="en-US"/>
    </w:rPr>
  </w:style>
  <w:style w:type="paragraph" w:customStyle="1" w:styleId="Blockquote">
    <w:name w:val="Blockquote"/>
    <w:rsid w:val="00AB090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ight="360"/>
      <w:jc w:val="both"/>
    </w:pPr>
    <w:rPr>
      <w:rFonts w:ascii="Arial" w:hAnsi="Arial"/>
      <w:sz w:val="24"/>
      <w:szCs w:val="24"/>
      <w:lang w:eastAsia="en-US"/>
    </w:rPr>
  </w:style>
  <w:style w:type="character" w:customStyle="1" w:styleId="CITE">
    <w:name w:val="CITE"/>
    <w:rsid w:val="00AB0909"/>
    <w:rPr>
      <w:i/>
    </w:rPr>
  </w:style>
  <w:style w:type="character" w:customStyle="1" w:styleId="CODE">
    <w:name w:val="CODE"/>
    <w:rsid w:val="00AB0909"/>
    <w:rPr>
      <w:rFonts w:ascii="Courier New" w:hAnsi="Courier New"/>
    </w:rPr>
  </w:style>
  <w:style w:type="character" w:styleId="Emphasis">
    <w:name w:val="Emphasis"/>
    <w:basedOn w:val="DefaultParagraphFont"/>
    <w:qFormat/>
    <w:rsid w:val="00AB0909"/>
    <w:rPr>
      <w:rFonts w:cs="Times New Roman"/>
      <w:i/>
      <w:iCs/>
    </w:rPr>
  </w:style>
  <w:style w:type="character" w:styleId="Hyperlink">
    <w:name w:val="Hyperlink"/>
    <w:basedOn w:val="DefaultParagraphFont"/>
    <w:rsid w:val="00AB0909"/>
    <w:rPr>
      <w:rFonts w:cs="Times New Roman"/>
      <w:color w:val="0000FF"/>
      <w:u w:val="words"/>
    </w:rPr>
  </w:style>
  <w:style w:type="character" w:customStyle="1" w:styleId="FollowedHype">
    <w:name w:val="FollowedHype"/>
    <w:rsid w:val="00AB0909"/>
    <w:rPr>
      <w:color w:val="800080"/>
      <w:u w:val="words"/>
    </w:rPr>
  </w:style>
  <w:style w:type="character" w:customStyle="1" w:styleId="Keyboard">
    <w:name w:val="Keyboard"/>
    <w:rsid w:val="00AB0909"/>
    <w:rPr>
      <w:rFonts w:ascii="Courier New" w:hAnsi="Courier New"/>
      <w:b/>
    </w:rPr>
  </w:style>
  <w:style w:type="paragraph" w:customStyle="1" w:styleId="Preformatted">
    <w:name w:val="Preformatted"/>
    <w:rsid w:val="00AB0909"/>
    <w:pPr>
      <w:widowControl w:val="0"/>
      <w:tabs>
        <w:tab w:val="left" w:pos="0"/>
        <w:tab w:val="left" w:pos="958"/>
        <w:tab w:val="left" w:pos="1917"/>
        <w:tab w:val="left" w:pos="2876"/>
        <w:tab w:val="left" w:pos="3835"/>
        <w:tab w:val="left" w:pos="4794"/>
        <w:tab w:val="left" w:pos="5754"/>
        <w:tab w:val="left" w:pos="6712"/>
        <w:tab w:val="left" w:pos="7671"/>
        <w:tab w:val="left" w:pos="8630"/>
        <w:tab w:val="left" w:pos="9356"/>
      </w:tabs>
      <w:autoSpaceDE w:val="0"/>
      <w:autoSpaceDN w:val="0"/>
      <w:adjustRightInd w:val="0"/>
      <w:jc w:val="both"/>
    </w:pPr>
    <w:rPr>
      <w:rFonts w:ascii="Courier New" w:hAnsi="Courier New" w:cs="Courier New"/>
      <w:sz w:val="24"/>
      <w:szCs w:val="24"/>
      <w:lang w:eastAsia="en-US"/>
    </w:rPr>
  </w:style>
  <w:style w:type="paragraph" w:customStyle="1" w:styleId="zBottomof">
    <w:name w:val="zBottom of"/>
    <w:rsid w:val="004879A9"/>
    <w:pPr>
      <w:widowControl w:val="0"/>
      <w:pBdr>
        <w:top w:val="double" w:sz="8" w:space="0" w:color="000000"/>
      </w:pBdr>
      <w:autoSpaceDE w:val="0"/>
      <w:autoSpaceDN w:val="0"/>
      <w:adjustRightInd w:val="0"/>
      <w:jc w:val="center"/>
    </w:pPr>
    <w:rPr>
      <w:rFonts w:ascii="Arial" w:hAnsi="Arial"/>
      <w:sz w:val="16"/>
      <w:szCs w:val="16"/>
      <w:lang w:eastAsia="en-US"/>
    </w:rPr>
  </w:style>
  <w:style w:type="paragraph" w:customStyle="1" w:styleId="zTopofFor">
    <w:name w:val="zTop of For"/>
    <w:rsid w:val="004879A9"/>
    <w:pPr>
      <w:widowControl w:val="0"/>
      <w:pBdr>
        <w:bottom w:val="double" w:sz="8" w:space="0" w:color="000000"/>
      </w:pBdr>
      <w:autoSpaceDE w:val="0"/>
      <w:autoSpaceDN w:val="0"/>
      <w:adjustRightInd w:val="0"/>
      <w:jc w:val="center"/>
    </w:pPr>
    <w:rPr>
      <w:rFonts w:ascii="Arial" w:hAnsi="Arial"/>
      <w:sz w:val="16"/>
      <w:szCs w:val="16"/>
      <w:lang w:eastAsia="en-US"/>
    </w:rPr>
  </w:style>
  <w:style w:type="character" w:customStyle="1" w:styleId="Sample">
    <w:name w:val="Sample"/>
    <w:rsid w:val="00AB0909"/>
    <w:rPr>
      <w:rFonts w:ascii="Courier New" w:hAnsi="Courier New"/>
    </w:rPr>
  </w:style>
  <w:style w:type="character" w:styleId="Strong">
    <w:name w:val="Strong"/>
    <w:basedOn w:val="DefaultParagraphFont"/>
    <w:qFormat/>
    <w:rsid w:val="00AB0909"/>
    <w:rPr>
      <w:rFonts w:cs="Times New Roman"/>
      <w:b/>
      <w:bCs/>
    </w:rPr>
  </w:style>
  <w:style w:type="character" w:customStyle="1" w:styleId="Typewriter">
    <w:name w:val="Typewriter"/>
    <w:rsid w:val="00AB0909"/>
    <w:rPr>
      <w:rFonts w:ascii="Courier New" w:hAnsi="Courier New"/>
    </w:rPr>
  </w:style>
  <w:style w:type="character" w:customStyle="1" w:styleId="Variable">
    <w:name w:val="Variable"/>
    <w:rsid w:val="00AB0909"/>
    <w:rPr>
      <w:i/>
    </w:rPr>
  </w:style>
  <w:style w:type="character" w:customStyle="1" w:styleId="HTMLMarkup">
    <w:name w:val="HTML Markup"/>
    <w:rsid w:val="00AB0909"/>
    <w:rPr>
      <w:vanish/>
      <w:color w:val="FF0000"/>
    </w:rPr>
  </w:style>
  <w:style w:type="character" w:customStyle="1" w:styleId="Comment">
    <w:name w:val="Comment"/>
    <w:rsid w:val="00AB0909"/>
  </w:style>
  <w:style w:type="character" w:customStyle="1" w:styleId="SYSHYPERTEXT">
    <w:name w:val="SYS_HYPERTEXT"/>
    <w:rsid w:val="00AB0909"/>
    <w:rPr>
      <w:color w:val="0000FF"/>
      <w:u w:val="words"/>
    </w:rPr>
  </w:style>
  <w:style w:type="paragraph" w:styleId="Header">
    <w:name w:val="header"/>
    <w:basedOn w:val="Normal"/>
    <w:link w:val="HeaderChar"/>
    <w:rsid w:val="006265B3"/>
    <w:pPr>
      <w:tabs>
        <w:tab w:val="center" w:pos="4320"/>
        <w:tab w:val="right" w:pos="8640"/>
      </w:tabs>
    </w:pPr>
  </w:style>
  <w:style w:type="character" w:customStyle="1" w:styleId="HeaderChar">
    <w:name w:val="Header Char"/>
    <w:basedOn w:val="DefaultParagraphFont"/>
    <w:link w:val="Header"/>
    <w:semiHidden/>
    <w:locked/>
    <w:rsid w:val="006A71AA"/>
    <w:rPr>
      <w:rFonts w:ascii="Arial" w:hAnsi="Arial" w:cs="Arial"/>
      <w:sz w:val="24"/>
      <w:szCs w:val="24"/>
    </w:rPr>
  </w:style>
  <w:style w:type="paragraph" w:styleId="Footer">
    <w:name w:val="footer"/>
    <w:basedOn w:val="Normal"/>
    <w:link w:val="FooterChar"/>
    <w:uiPriority w:val="99"/>
    <w:rsid w:val="006265B3"/>
    <w:pPr>
      <w:tabs>
        <w:tab w:val="center" w:pos="4320"/>
        <w:tab w:val="right" w:pos="8640"/>
      </w:tabs>
    </w:pPr>
  </w:style>
  <w:style w:type="character" w:customStyle="1" w:styleId="FooterChar">
    <w:name w:val="Footer Char"/>
    <w:basedOn w:val="DefaultParagraphFont"/>
    <w:link w:val="Footer"/>
    <w:uiPriority w:val="99"/>
    <w:locked/>
    <w:rsid w:val="006A71AA"/>
    <w:rPr>
      <w:rFonts w:ascii="Arial" w:hAnsi="Arial" w:cs="Arial"/>
      <w:sz w:val="24"/>
      <w:szCs w:val="24"/>
    </w:rPr>
  </w:style>
  <w:style w:type="character" w:styleId="PageNumber">
    <w:name w:val="page number"/>
    <w:basedOn w:val="DefaultParagraphFont"/>
    <w:rsid w:val="00096FAA"/>
    <w:rPr>
      <w:rFonts w:cs="Times New Roman"/>
    </w:rPr>
  </w:style>
  <w:style w:type="paragraph" w:customStyle="1" w:styleId="Header01">
    <w:name w:val="Header 01"/>
    <w:basedOn w:val="Level1"/>
    <w:link w:val="Header01Char"/>
    <w:rsid w:val="002071FE"/>
    <w:pPr>
      <w:tabs>
        <w:tab w:val="left" w:pos="274"/>
        <w:tab w:val="left" w:pos="806"/>
        <w:tab w:val="left" w:pos="1440"/>
      </w:tabs>
      <w:ind w:left="0"/>
    </w:pPr>
  </w:style>
  <w:style w:type="character" w:customStyle="1" w:styleId="Level2Left0Char">
    <w:name w:val="Level 2 + Left: 0&quot; Char"/>
    <w:basedOn w:val="DefaultParagraphFont"/>
    <w:link w:val="Level2Left0"/>
    <w:locked/>
    <w:rsid w:val="000B772F"/>
    <w:rPr>
      <w:rFonts w:ascii="Arial" w:hAnsi="Arial"/>
      <w:sz w:val="24"/>
      <w:szCs w:val="24"/>
      <w:lang w:val="en-US" w:eastAsia="en-US" w:bidi="ar-SA"/>
    </w:rPr>
  </w:style>
  <w:style w:type="paragraph" w:customStyle="1" w:styleId="StyleLevel2Left0Underline">
    <w:name w:val="Style Level 2 + Left: 0&quot; + Underline"/>
    <w:basedOn w:val="Level2Left0"/>
    <w:link w:val="StyleLevel2Left0UnderlineChar"/>
    <w:rsid w:val="000B772F"/>
    <w:rPr>
      <w:u w:val="single"/>
    </w:rPr>
  </w:style>
  <w:style w:type="character" w:customStyle="1" w:styleId="StyleLevel2Left0UnderlineChar">
    <w:name w:val="Style Level 2 + Left: 0&quot; + Underline Char"/>
    <w:basedOn w:val="Level2Left0Char"/>
    <w:link w:val="StyleLevel2Left0Underline"/>
    <w:locked/>
    <w:rsid w:val="000B772F"/>
    <w:rPr>
      <w:rFonts w:ascii="Arial" w:hAnsi="Arial"/>
      <w:sz w:val="24"/>
      <w:szCs w:val="24"/>
      <w:u w:val="single"/>
      <w:lang w:val="en-US" w:eastAsia="en-US" w:bidi="ar-SA"/>
    </w:rPr>
  </w:style>
  <w:style w:type="paragraph" w:styleId="TOC1">
    <w:name w:val="toc 1"/>
    <w:basedOn w:val="Normal"/>
    <w:next w:val="Normal"/>
    <w:autoRedefine/>
    <w:uiPriority w:val="39"/>
    <w:qFormat/>
    <w:rsid w:val="00431DB9"/>
    <w:pPr>
      <w:tabs>
        <w:tab w:val="left" w:pos="274"/>
        <w:tab w:val="left" w:pos="806"/>
        <w:tab w:val="left" w:pos="1440"/>
        <w:tab w:val="right" w:leader="dot" w:pos="9350"/>
      </w:tabs>
      <w:ind w:left="1440" w:hanging="1440"/>
    </w:pPr>
    <w:rPr>
      <w:sz w:val="22"/>
    </w:rPr>
  </w:style>
  <w:style w:type="paragraph" w:styleId="TOC2">
    <w:name w:val="toc 2"/>
    <w:basedOn w:val="Normal"/>
    <w:next w:val="Normal"/>
    <w:autoRedefine/>
    <w:semiHidden/>
    <w:qFormat/>
    <w:rsid w:val="00DC3483"/>
    <w:pPr>
      <w:tabs>
        <w:tab w:val="left" w:pos="274"/>
        <w:tab w:val="left" w:pos="806"/>
        <w:tab w:val="left" w:pos="1440"/>
        <w:tab w:val="right" w:leader="dot" w:pos="9350"/>
      </w:tabs>
      <w:ind w:left="274"/>
    </w:pPr>
  </w:style>
  <w:style w:type="paragraph" w:styleId="DocumentMap">
    <w:name w:val="Document Map"/>
    <w:basedOn w:val="Normal"/>
    <w:link w:val="DocumentMapChar"/>
    <w:semiHidden/>
    <w:rsid w:val="00CB2B7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locked/>
    <w:rsid w:val="006A71AA"/>
    <w:rPr>
      <w:rFonts w:cs="Arial"/>
      <w:sz w:val="2"/>
    </w:rPr>
  </w:style>
  <w:style w:type="paragraph" w:styleId="NormalWeb">
    <w:name w:val="Normal (Web)"/>
    <w:basedOn w:val="Normal"/>
    <w:rsid w:val="00D0580F"/>
    <w:pPr>
      <w:widowControl/>
      <w:autoSpaceDE/>
      <w:autoSpaceDN/>
      <w:adjustRightInd/>
      <w:spacing w:before="100" w:beforeAutospacing="1" w:after="100" w:afterAutospacing="1"/>
    </w:pPr>
    <w:rPr>
      <w:rFonts w:ascii="Verdana" w:hAnsi="Verdana" w:cs="Times New Roman"/>
      <w:color w:val="000000"/>
      <w:sz w:val="18"/>
      <w:szCs w:val="18"/>
    </w:rPr>
  </w:style>
  <w:style w:type="paragraph" w:styleId="BalloonText">
    <w:name w:val="Balloon Text"/>
    <w:basedOn w:val="Normal"/>
    <w:link w:val="BalloonTextChar"/>
    <w:semiHidden/>
    <w:rsid w:val="00325646"/>
    <w:rPr>
      <w:rFonts w:ascii="Tahoma" w:hAnsi="Tahoma" w:cs="Tahoma"/>
      <w:sz w:val="16"/>
      <w:szCs w:val="16"/>
    </w:rPr>
  </w:style>
  <w:style w:type="character" w:customStyle="1" w:styleId="BalloonTextChar">
    <w:name w:val="Balloon Text Char"/>
    <w:basedOn w:val="DefaultParagraphFont"/>
    <w:link w:val="BalloonText"/>
    <w:semiHidden/>
    <w:locked/>
    <w:rsid w:val="006A71AA"/>
    <w:rPr>
      <w:rFonts w:cs="Arial"/>
      <w:sz w:val="2"/>
    </w:rPr>
  </w:style>
  <w:style w:type="character" w:styleId="CommentReference">
    <w:name w:val="annotation reference"/>
    <w:basedOn w:val="DefaultParagraphFont"/>
    <w:semiHidden/>
    <w:rsid w:val="00C93C1D"/>
    <w:rPr>
      <w:rFonts w:cs="Times New Roman"/>
      <w:sz w:val="16"/>
      <w:szCs w:val="16"/>
    </w:rPr>
  </w:style>
  <w:style w:type="paragraph" w:styleId="CommentText">
    <w:name w:val="annotation text"/>
    <w:basedOn w:val="Normal"/>
    <w:link w:val="CommentTextChar"/>
    <w:semiHidden/>
    <w:rsid w:val="00C93C1D"/>
    <w:rPr>
      <w:sz w:val="20"/>
      <w:szCs w:val="20"/>
    </w:rPr>
  </w:style>
  <w:style w:type="character" w:customStyle="1" w:styleId="CommentTextChar">
    <w:name w:val="Comment Text Char"/>
    <w:basedOn w:val="DefaultParagraphFont"/>
    <w:link w:val="CommentText"/>
    <w:semiHidden/>
    <w:locked/>
    <w:rsid w:val="006A71AA"/>
    <w:rPr>
      <w:rFonts w:ascii="Arial" w:hAnsi="Arial" w:cs="Arial"/>
    </w:rPr>
  </w:style>
  <w:style w:type="paragraph" w:styleId="CommentSubject">
    <w:name w:val="annotation subject"/>
    <w:basedOn w:val="CommentText"/>
    <w:next w:val="CommentText"/>
    <w:link w:val="CommentSubjectChar"/>
    <w:semiHidden/>
    <w:rsid w:val="00C93C1D"/>
    <w:rPr>
      <w:b/>
      <w:bCs/>
    </w:rPr>
  </w:style>
  <w:style w:type="character" w:customStyle="1" w:styleId="CommentSubjectChar">
    <w:name w:val="Comment Subject Char"/>
    <w:basedOn w:val="CommentTextChar"/>
    <w:link w:val="CommentSubject"/>
    <w:semiHidden/>
    <w:locked/>
    <w:rsid w:val="006A71AA"/>
    <w:rPr>
      <w:rFonts w:ascii="Arial" w:hAnsi="Arial" w:cs="Arial"/>
      <w:b/>
      <w:bCs/>
    </w:rPr>
  </w:style>
  <w:style w:type="table" w:styleId="TableGrid">
    <w:name w:val="Table Grid"/>
    <w:basedOn w:val="TableNormal"/>
    <w:rsid w:val="00060938"/>
    <w:pPr>
      <w:widowControl w:val="0"/>
      <w:autoSpaceDE w:val="0"/>
      <w:autoSpaceDN w:val="0"/>
      <w:adjustRightInd w:val="0"/>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01Char">
    <w:name w:val="Header 01 Char"/>
    <w:basedOn w:val="DefaultParagraphFont"/>
    <w:link w:val="Header01"/>
    <w:locked/>
    <w:rsid w:val="009B6F70"/>
    <w:rPr>
      <w:rFonts w:ascii="Arial" w:hAnsi="Arial" w:cs="Times New Roman"/>
      <w:sz w:val="24"/>
      <w:szCs w:val="24"/>
      <w:lang w:val="en-US" w:eastAsia="en-US" w:bidi="ar-SA"/>
    </w:rPr>
  </w:style>
  <w:style w:type="character" w:customStyle="1" w:styleId="msoins0">
    <w:name w:val="msoins"/>
    <w:basedOn w:val="DefaultParagraphFont"/>
    <w:rsid w:val="00E01AC2"/>
    <w:rPr>
      <w:rFonts w:cs="Times New Roman"/>
    </w:rPr>
  </w:style>
  <w:style w:type="numbering" w:styleId="ArticleSection">
    <w:name w:val="Outline List 3"/>
    <w:basedOn w:val="NoList"/>
    <w:rsid w:val="006A71AA"/>
    <w:pPr>
      <w:numPr>
        <w:numId w:val="13"/>
      </w:numPr>
    </w:pPr>
  </w:style>
  <w:style w:type="numbering" w:customStyle="1" w:styleId="Appendix">
    <w:name w:val="Appendix"/>
    <w:rsid w:val="006A71AA"/>
    <w:pPr>
      <w:numPr>
        <w:numId w:val="14"/>
      </w:numPr>
    </w:pPr>
  </w:style>
  <w:style w:type="numbering" w:styleId="1ai">
    <w:name w:val="Outline List 1"/>
    <w:basedOn w:val="NoList"/>
    <w:rsid w:val="006A71AA"/>
    <w:pPr>
      <w:numPr>
        <w:numId w:val="12"/>
      </w:numPr>
    </w:pPr>
  </w:style>
  <w:style w:type="numbering" w:styleId="111111">
    <w:name w:val="Outline List 2"/>
    <w:basedOn w:val="NoList"/>
    <w:rsid w:val="006A71AA"/>
    <w:pPr>
      <w:numPr>
        <w:numId w:val="11"/>
      </w:numPr>
    </w:pPr>
  </w:style>
  <w:style w:type="paragraph" w:customStyle="1" w:styleId="Subsection">
    <w:name w:val="Subsection"/>
    <w:basedOn w:val="Normal"/>
    <w:rsid w:val="00663D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cs="Times New Roman"/>
    </w:rPr>
  </w:style>
  <w:style w:type="paragraph" w:customStyle="1" w:styleId="Default">
    <w:name w:val="Default"/>
    <w:rsid w:val="00B80634"/>
    <w:pPr>
      <w:autoSpaceDE w:val="0"/>
      <w:autoSpaceDN w:val="0"/>
      <w:adjustRightInd w:val="0"/>
    </w:pPr>
    <w:rPr>
      <w:rFonts w:ascii="Arial" w:hAnsi="Arial" w:cs="Arial"/>
      <w:color w:val="000000"/>
      <w:sz w:val="24"/>
      <w:szCs w:val="24"/>
      <w:lang w:eastAsia="en-US"/>
    </w:rPr>
  </w:style>
  <w:style w:type="paragraph" w:styleId="Revision">
    <w:name w:val="Revision"/>
    <w:hidden/>
    <w:uiPriority w:val="99"/>
    <w:semiHidden/>
    <w:rsid w:val="00FF3C47"/>
    <w:rPr>
      <w:rFonts w:ascii="Arial" w:hAnsi="Arial" w:cs="Arial"/>
      <w:sz w:val="24"/>
      <w:szCs w:val="24"/>
      <w:lang w:eastAsia="en-US"/>
    </w:rPr>
  </w:style>
  <w:style w:type="character" w:customStyle="1" w:styleId="Hypertext">
    <w:name w:val="Hypertext"/>
    <w:rsid w:val="00C9391F"/>
    <w:rPr>
      <w:color w:val="0000FF"/>
      <w:u w:val="single"/>
    </w:rPr>
  </w:style>
  <w:style w:type="paragraph" w:styleId="TOCHeading">
    <w:name w:val="TOC Heading"/>
    <w:basedOn w:val="Heading1"/>
    <w:next w:val="Normal"/>
    <w:uiPriority w:val="39"/>
    <w:unhideWhenUsed/>
    <w:qFormat/>
    <w:rsid w:val="001B5954"/>
    <w:pPr>
      <w:keepLines/>
      <w:widowControl/>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3">
    <w:name w:val="toc 3"/>
    <w:basedOn w:val="Normal"/>
    <w:next w:val="Normal"/>
    <w:autoRedefine/>
    <w:uiPriority w:val="39"/>
    <w:unhideWhenUsed/>
    <w:qFormat/>
    <w:rsid w:val="001B5954"/>
    <w:pPr>
      <w:widowControl/>
      <w:autoSpaceDE/>
      <w:autoSpaceDN/>
      <w:adjustRightInd/>
      <w:spacing w:after="100" w:line="276" w:lineRule="auto"/>
      <w:ind w:left="440"/>
    </w:pPr>
    <w:rPr>
      <w:rFonts w:asciiTheme="minorHAnsi" w:eastAsiaTheme="minorEastAsia" w:hAnsiTheme="minorHAnsi" w:cstheme="minorBidi"/>
      <w:sz w:val="22"/>
      <w:szCs w:val="22"/>
    </w:rPr>
  </w:style>
  <w:style w:type="character" w:styleId="FollowedHyperlink">
    <w:name w:val="FollowedHyperlink"/>
    <w:basedOn w:val="DefaultParagraphFont"/>
    <w:rsid w:val="004D71FC"/>
    <w:rPr>
      <w:color w:val="800080" w:themeColor="followedHyperlink"/>
      <w:u w:val="single"/>
    </w:rPr>
  </w:style>
  <w:style w:type="paragraph" w:styleId="ListParagraph">
    <w:name w:val="List Paragraph"/>
    <w:basedOn w:val="Normal"/>
    <w:uiPriority w:val="34"/>
    <w:qFormat/>
    <w:rsid w:val="00A722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3"/>
      </w:numPr>
    </w:pPr>
  </w:style>
  <w:style w:type="numbering" w:customStyle="1" w:styleId="Heading2Char">
    <w:name w:val="Appendix"/>
    <w:pPr>
      <w:numPr>
        <w:numId w:val="14"/>
      </w:numPr>
    </w:pPr>
  </w:style>
  <w:style w:type="numbering" w:customStyle="1" w:styleId="Heading3Char">
    <w:name w:val="1ai"/>
    <w:pPr>
      <w:numPr>
        <w:numId w:val="12"/>
      </w:numPr>
    </w:pPr>
  </w:style>
  <w:style w:type="numbering" w:customStyle="1" w:styleId="Heading4Char">
    <w:name w:val="11111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93352769">
      <w:bodyDiv w:val="1"/>
      <w:marLeft w:val="0"/>
      <w:marRight w:val="0"/>
      <w:marTop w:val="0"/>
      <w:marBottom w:val="0"/>
      <w:divBdr>
        <w:top w:val="none" w:sz="0" w:space="0" w:color="auto"/>
        <w:left w:val="none" w:sz="0" w:space="0" w:color="auto"/>
        <w:bottom w:val="none" w:sz="0" w:space="0" w:color="auto"/>
        <w:right w:val="none" w:sz="0" w:space="0" w:color="auto"/>
      </w:divBdr>
    </w:div>
    <w:div w:id="1431199942">
      <w:bodyDiv w:val="1"/>
      <w:marLeft w:val="0"/>
      <w:marRight w:val="0"/>
      <w:marTop w:val="0"/>
      <w:marBottom w:val="0"/>
      <w:divBdr>
        <w:top w:val="none" w:sz="0" w:space="0" w:color="auto"/>
        <w:left w:val="none" w:sz="0" w:space="0" w:color="auto"/>
        <w:bottom w:val="none" w:sz="0" w:space="0" w:color="auto"/>
        <w:right w:val="none" w:sz="0" w:space="0" w:color="auto"/>
      </w:divBdr>
    </w:div>
    <w:div w:id="208109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3.xml"/><Relationship Id="rId39" Type="http://schemas.openxmlformats.org/officeDocument/2006/relationships/footer" Target="footer13.xml"/><Relationship Id="rId21" Type="http://schemas.openxmlformats.org/officeDocument/2006/relationships/footer" Target="footer5.xml"/><Relationship Id="rId34" Type="http://schemas.openxmlformats.org/officeDocument/2006/relationships/footer" Target="footer8.xml"/><Relationship Id="rId42" Type="http://schemas.openxmlformats.org/officeDocument/2006/relationships/footer" Target="footer14.xml"/><Relationship Id="rId47" Type="http://schemas.openxmlformats.org/officeDocument/2006/relationships/hyperlink" Target="http://www.nrc.gov/reading-rm/adams.html" TargetMode="External"/><Relationship Id="rId50" Type="http://schemas.openxmlformats.org/officeDocument/2006/relationships/header" Target="header16.xml"/><Relationship Id="rId55" Type="http://schemas.openxmlformats.org/officeDocument/2006/relationships/footer" Target="footer22.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oter" Target="footer6.xml"/><Relationship Id="rId41" Type="http://schemas.openxmlformats.org/officeDocument/2006/relationships/hyperlink" Target="http://www.nrc.gov/reading-rm/adams.html" TargetMode="External"/><Relationship Id="rId54" Type="http://schemas.openxmlformats.org/officeDocument/2006/relationships/footer" Target="footer21.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yperlink" Target="http://www.nrc.gov/reading-rm/adams.html" TargetMode="External"/><Relationship Id="rId37" Type="http://schemas.openxmlformats.org/officeDocument/2006/relationships/footer" Target="footer11.xml"/><Relationship Id="rId40" Type="http://schemas.openxmlformats.org/officeDocument/2006/relationships/hyperlink" Target="http://www.nrc.gov/reading-rm/adams.html" TargetMode="External"/><Relationship Id="rId45" Type="http://schemas.openxmlformats.org/officeDocument/2006/relationships/footer" Target="footer17.xml"/><Relationship Id="rId53" Type="http://schemas.openxmlformats.org/officeDocument/2006/relationships/header" Target="header18.xml"/><Relationship Id="rId58" Type="http://schemas.openxmlformats.org/officeDocument/2006/relationships/footer" Target="footer2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footer" Target="footer10.xml"/><Relationship Id="rId49" Type="http://schemas.openxmlformats.org/officeDocument/2006/relationships/footer" Target="footer19.xml"/><Relationship Id="rId57" Type="http://schemas.openxmlformats.org/officeDocument/2006/relationships/footer" Target="footer24.xml"/><Relationship Id="rId61" Type="http://schemas.openxmlformats.org/officeDocument/2006/relationships/footer" Target="footer28.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image" Target="media/image1.jpeg"/><Relationship Id="rId44" Type="http://schemas.openxmlformats.org/officeDocument/2006/relationships/footer" Target="footer16.xml"/><Relationship Id="rId52" Type="http://schemas.openxmlformats.org/officeDocument/2006/relationships/footer" Target="footer20.xml"/><Relationship Id="rId60" Type="http://schemas.openxmlformats.org/officeDocument/2006/relationships/footer" Target="footer2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oter" Target="footer15.xml"/><Relationship Id="rId48" Type="http://schemas.openxmlformats.org/officeDocument/2006/relationships/footer" Target="footer18.xml"/><Relationship Id="rId56" Type="http://schemas.openxmlformats.org/officeDocument/2006/relationships/footer" Target="footer23.xml"/><Relationship Id="rId8" Type="http://schemas.openxmlformats.org/officeDocument/2006/relationships/endnotes" Target="endnotes.xml"/><Relationship Id="rId51" Type="http://schemas.openxmlformats.org/officeDocument/2006/relationships/header" Target="header1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2.xml"/><Relationship Id="rId33" Type="http://schemas.openxmlformats.org/officeDocument/2006/relationships/hyperlink" Target="http://www.nrc.gov/reading-rm/adams.html" TargetMode="External"/><Relationship Id="rId38" Type="http://schemas.openxmlformats.org/officeDocument/2006/relationships/footer" Target="footer12.xml"/><Relationship Id="rId46" Type="http://schemas.openxmlformats.org/officeDocument/2006/relationships/hyperlink" Target="http://www.nrc.gov/reading-rm/adams.html" TargetMode="External"/><Relationship Id="rId59"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0D0639-5EC8-46AA-AD8A-1BCDF496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18474</Words>
  <Characters>105121</Characters>
  <Application>Microsoft Office Word</Application>
  <DocSecurity>0</DocSecurity>
  <Lines>2628</Lines>
  <Paragraphs>902</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USNRC</Company>
  <LinksUpToDate>false</LinksUpToDate>
  <CharactersWithSpaces>122693</CharactersWithSpaces>
  <SharedDoc>false</SharedDoc>
  <HLinks>
    <vt:vector size="48" baseType="variant">
      <vt:variant>
        <vt:i4>4718613</vt:i4>
      </vt:variant>
      <vt:variant>
        <vt:i4>99</vt:i4>
      </vt:variant>
      <vt:variant>
        <vt:i4>0</vt:i4>
      </vt:variant>
      <vt:variant>
        <vt:i4>5</vt:i4>
      </vt:variant>
      <vt:variant>
        <vt:lpwstr>http://www.nrc.gov/reading-rm/adams.html</vt:lpwstr>
      </vt:variant>
      <vt:variant>
        <vt:lpwstr/>
      </vt:variant>
      <vt:variant>
        <vt:i4>4718613</vt:i4>
      </vt:variant>
      <vt:variant>
        <vt:i4>96</vt:i4>
      </vt:variant>
      <vt:variant>
        <vt:i4>0</vt:i4>
      </vt:variant>
      <vt:variant>
        <vt:i4>5</vt:i4>
      </vt:variant>
      <vt:variant>
        <vt:lpwstr>http://www.nrc.gov/reading-rm/adams.html</vt:lpwstr>
      </vt:variant>
      <vt:variant>
        <vt:lpwstr/>
      </vt:variant>
      <vt:variant>
        <vt:i4>4718613</vt:i4>
      </vt:variant>
      <vt:variant>
        <vt:i4>93</vt:i4>
      </vt:variant>
      <vt:variant>
        <vt:i4>0</vt:i4>
      </vt:variant>
      <vt:variant>
        <vt:i4>5</vt:i4>
      </vt:variant>
      <vt:variant>
        <vt:lpwstr>http://www.nrc.gov/reading-rm/adams.html</vt:lpwstr>
      </vt:variant>
      <vt:variant>
        <vt:lpwstr/>
      </vt:variant>
      <vt:variant>
        <vt:i4>4718613</vt:i4>
      </vt:variant>
      <vt:variant>
        <vt:i4>90</vt:i4>
      </vt:variant>
      <vt:variant>
        <vt:i4>0</vt:i4>
      </vt:variant>
      <vt:variant>
        <vt:i4>5</vt:i4>
      </vt:variant>
      <vt:variant>
        <vt:lpwstr>http://www.nrc.gov/reading-rm/adams.html</vt:lpwstr>
      </vt:variant>
      <vt:variant>
        <vt:lpwstr/>
      </vt:variant>
      <vt:variant>
        <vt:i4>4718613</vt:i4>
      </vt:variant>
      <vt:variant>
        <vt:i4>87</vt:i4>
      </vt:variant>
      <vt:variant>
        <vt:i4>0</vt:i4>
      </vt:variant>
      <vt:variant>
        <vt:i4>5</vt:i4>
      </vt:variant>
      <vt:variant>
        <vt:lpwstr>http://www.nrc.gov/reading-rm/adams.html</vt:lpwstr>
      </vt:variant>
      <vt:variant>
        <vt:lpwstr/>
      </vt:variant>
      <vt:variant>
        <vt:i4>4718613</vt:i4>
      </vt:variant>
      <vt:variant>
        <vt:i4>84</vt:i4>
      </vt:variant>
      <vt:variant>
        <vt:i4>0</vt:i4>
      </vt:variant>
      <vt:variant>
        <vt:i4>5</vt:i4>
      </vt:variant>
      <vt:variant>
        <vt:lpwstr>http://www.nrc.gov/reading-rm/adams.html</vt:lpwstr>
      </vt:variant>
      <vt:variant>
        <vt:lpwstr/>
      </vt:variant>
      <vt:variant>
        <vt:i4>3604579</vt:i4>
      </vt:variant>
      <vt:variant>
        <vt:i4>81</vt:i4>
      </vt:variant>
      <vt:variant>
        <vt:i4>0</vt:i4>
      </vt:variant>
      <vt:variant>
        <vt:i4>5</vt:i4>
      </vt:variant>
      <vt:variant>
        <vt:lpwstr>http://www.nrc.gov/</vt:lpwstr>
      </vt:variant>
      <vt:variant>
        <vt:lpwstr/>
      </vt:variant>
      <vt:variant>
        <vt:i4>4718660</vt:i4>
      </vt:variant>
      <vt:variant>
        <vt:i4>78</vt:i4>
      </vt:variant>
      <vt:variant>
        <vt:i4>0</vt:i4>
      </vt:variant>
      <vt:variant>
        <vt:i4>5</vt:i4>
      </vt:variant>
      <vt:variant>
        <vt:lpwstr>http://www.nrc.gov/about-nrc/regulatory/enforcement/enforce-pol.html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Victor Hall</dc:creator>
  <cp:lastModifiedBy>btc1</cp:lastModifiedBy>
  <cp:revision>2</cp:revision>
  <cp:lastPrinted>2013-09-05T17:48:00Z</cp:lastPrinted>
  <dcterms:created xsi:type="dcterms:W3CDTF">2013-10-02T14:07:00Z</dcterms:created>
  <dcterms:modified xsi:type="dcterms:W3CDTF">2013-10-02T14:07:00Z</dcterms:modified>
</cp:coreProperties>
</file>